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76BF" w:rsidRDefault="000A76BF" w:rsidP="000A76BF">
      <w:pPr>
        <w:spacing w:line="360" w:lineRule="auto"/>
        <w:ind w:left="-567" w:right="283"/>
        <w:jc w:val="center"/>
        <w:rPr>
          <w:b/>
          <w:sz w:val="28"/>
          <w:szCs w:val="28"/>
        </w:rPr>
      </w:pPr>
    </w:p>
    <w:p w:rsidR="002755A2" w:rsidRDefault="002755A2" w:rsidP="000A76BF">
      <w:pPr>
        <w:spacing w:line="360" w:lineRule="auto"/>
        <w:ind w:left="-567" w:right="283"/>
        <w:jc w:val="center"/>
        <w:rPr>
          <w:b/>
          <w:sz w:val="28"/>
          <w:szCs w:val="28"/>
        </w:rPr>
      </w:pPr>
    </w:p>
    <w:p w:rsidR="002755A2" w:rsidRDefault="002755A2" w:rsidP="000A76BF">
      <w:pPr>
        <w:spacing w:line="360" w:lineRule="auto"/>
        <w:ind w:left="-567" w:right="283"/>
        <w:jc w:val="center"/>
        <w:rPr>
          <w:b/>
          <w:sz w:val="28"/>
          <w:szCs w:val="28"/>
        </w:rPr>
      </w:pPr>
    </w:p>
    <w:p w:rsidR="002755A2" w:rsidRDefault="002755A2" w:rsidP="000A76BF">
      <w:pPr>
        <w:spacing w:line="360" w:lineRule="auto"/>
        <w:ind w:left="-567" w:right="283"/>
        <w:jc w:val="center"/>
        <w:rPr>
          <w:b/>
          <w:sz w:val="28"/>
          <w:szCs w:val="28"/>
        </w:rPr>
      </w:pPr>
    </w:p>
    <w:p w:rsidR="002755A2" w:rsidRDefault="002755A2" w:rsidP="000A76BF">
      <w:pPr>
        <w:spacing w:line="360" w:lineRule="auto"/>
        <w:ind w:left="-567" w:right="283"/>
        <w:jc w:val="center"/>
        <w:rPr>
          <w:b/>
          <w:sz w:val="28"/>
          <w:szCs w:val="28"/>
        </w:rPr>
      </w:pPr>
    </w:p>
    <w:p w:rsidR="002755A2" w:rsidRDefault="002755A2" w:rsidP="000A76BF">
      <w:pPr>
        <w:spacing w:line="360" w:lineRule="auto"/>
        <w:ind w:left="-567" w:right="283"/>
        <w:jc w:val="center"/>
        <w:rPr>
          <w:b/>
          <w:sz w:val="28"/>
          <w:szCs w:val="28"/>
        </w:rPr>
      </w:pPr>
    </w:p>
    <w:p w:rsidR="002755A2" w:rsidRPr="003C04FA" w:rsidRDefault="002755A2" w:rsidP="000A76BF">
      <w:pPr>
        <w:spacing w:line="360" w:lineRule="auto"/>
        <w:ind w:left="-567" w:right="283"/>
        <w:jc w:val="center"/>
        <w:rPr>
          <w:b/>
          <w:sz w:val="28"/>
          <w:szCs w:val="28"/>
        </w:rPr>
      </w:pPr>
    </w:p>
    <w:p w:rsidR="000A76BF" w:rsidRPr="003C04FA" w:rsidRDefault="000A76BF" w:rsidP="000A76BF">
      <w:pPr>
        <w:spacing w:line="360" w:lineRule="auto"/>
        <w:ind w:left="-567" w:right="283"/>
        <w:jc w:val="center"/>
        <w:rPr>
          <w:b/>
          <w:sz w:val="28"/>
          <w:szCs w:val="28"/>
        </w:rPr>
      </w:pPr>
    </w:p>
    <w:p w:rsidR="000A76BF" w:rsidRDefault="000A76BF" w:rsidP="000A76BF">
      <w:pPr>
        <w:spacing w:line="360" w:lineRule="auto"/>
        <w:ind w:left="-567" w:right="283"/>
        <w:jc w:val="center"/>
        <w:rPr>
          <w:b/>
          <w:sz w:val="28"/>
          <w:szCs w:val="28"/>
        </w:rPr>
      </w:pPr>
    </w:p>
    <w:p w:rsidR="000A76BF" w:rsidRPr="003C04FA" w:rsidRDefault="000A76BF" w:rsidP="000A76BF">
      <w:pPr>
        <w:spacing w:line="360" w:lineRule="auto"/>
        <w:ind w:left="-567" w:right="283"/>
        <w:jc w:val="center"/>
        <w:rPr>
          <w:b/>
          <w:sz w:val="28"/>
          <w:szCs w:val="28"/>
        </w:rPr>
      </w:pPr>
    </w:p>
    <w:p w:rsidR="000A76BF" w:rsidRPr="003C04FA" w:rsidRDefault="000A76BF" w:rsidP="000A76BF">
      <w:pPr>
        <w:spacing w:line="360" w:lineRule="auto"/>
        <w:ind w:left="-567" w:right="283"/>
        <w:jc w:val="center"/>
        <w:rPr>
          <w:b/>
          <w:sz w:val="28"/>
          <w:szCs w:val="28"/>
        </w:rPr>
      </w:pPr>
    </w:p>
    <w:p w:rsidR="000A76BF" w:rsidRPr="003C04FA" w:rsidRDefault="000A76BF" w:rsidP="000A76BF">
      <w:pPr>
        <w:spacing w:line="360" w:lineRule="auto"/>
        <w:ind w:left="-567" w:right="283"/>
        <w:jc w:val="center"/>
        <w:rPr>
          <w:b/>
          <w:sz w:val="28"/>
          <w:szCs w:val="28"/>
        </w:rPr>
      </w:pPr>
      <w:r>
        <w:rPr>
          <w:b/>
          <w:sz w:val="28"/>
          <w:szCs w:val="28"/>
        </w:rPr>
        <w:t>Кафедра «Социальная работа»</w:t>
      </w:r>
    </w:p>
    <w:p w:rsidR="000A76BF" w:rsidRPr="003C04FA" w:rsidRDefault="000A76BF" w:rsidP="000A76BF">
      <w:pPr>
        <w:spacing w:line="360" w:lineRule="auto"/>
        <w:ind w:left="-567" w:right="283"/>
        <w:jc w:val="center"/>
        <w:rPr>
          <w:b/>
          <w:sz w:val="28"/>
          <w:szCs w:val="28"/>
        </w:rPr>
      </w:pPr>
    </w:p>
    <w:p w:rsidR="000A76BF" w:rsidRPr="003C04FA" w:rsidRDefault="000A76BF" w:rsidP="000A76BF">
      <w:pPr>
        <w:spacing w:line="360" w:lineRule="auto"/>
        <w:ind w:left="-567" w:right="283"/>
        <w:jc w:val="center"/>
        <w:rPr>
          <w:b/>
          <w:sz w:val="28"/>
          <w:szCs w:val="28"/>
        </w:rPr>
      </w:pPr>
    </w:p>
    <w:p w:rsidR="000A76BF" w:rsidRDefault="000A76BF" w:rsidP="000A76BF">
      <w:pPr>
        <w:ind w:left="-567" w:right="283"/>
        <w:jc w:val="center"/>
        <w:rPr>
          <w:b/>
          <w:sz w:val="28"/>
          <w:szCs w:val="28"/>
        </w:rPr>
      </w:pPr>
      <w:r w:rsidRPr="00A67202">
        <w:rPr>
          <w:b/>
          <w:sz w:val="28"/>
          <w:szCs w:val="28"/>
        </w:rPr>
        <w:t xml:space="preserve">МЕТОДИЧЕСКИЕ УКАЗАНИЯ ПО ДИСЦИПЛИНЕ </w:t>
      </w:r>
    </w:p>
    <w:p w:rsidR="000A76BF" w:rsidRDefault="000A76BF" w:rsidP="000A76BF">
      <w:pPr>
        <w:ind w:left="-567" w:right="283"/>
        <w:jc w:val="center"/>
        <w:rPr>
          <w:b/>
          <w:sz w:val="28"/>
          <w:szCs w:val="28"/>
        </w:rPr>
      </w:pPr>
      <w:r w:rsidRPr="00445BD3">
        <w:rPr>
          <w:b/>
          <w:sz w:val="28"/>
          <w:szCs w:val="28"/>
        </w:rPr>
        <w:t>«</w:t>
      </w:r>
      <w:r w:rsidR="006A4D1D">
        <w:rPr>
          <w:b/>
          <w:sz w:val="28"/>
          <w:szCs w:val="28"/>
        </w:rPr>
        <w:t>ЭТИКА И ДЕОНТОЛОГИЯ В СОЦИАЛЬНОЙ РАБОТЕ</w:t>
      </w:r>
      <w:bookmarkStart w:id="0" w:name="_GoBack"/>
      <w:bookmarkEnd w:id="0"/>
      <w:r w:rsidRPr="00445BD3">
        <w:rPr>
          <w:b/>
          <w:sz w:val="28"/>
          <w:szCs w:val="28"/>
        </w:rPr>
        <w:t>»</w:t>
      </w:r>
    </w:p>
    <w:p w:rsidR="000A76BF" w:rsidRDefault="000A76BF" w:rsidP="000A76BF">
      <w:pPr>
        <w:ind w:left="-567" w:right="283"/>
        <w:jc w:val="center"/>
        <w:rPr>
          <w:b/>
          <w:sz w:val="28"/>
          <w:szCs w:val="28"/>
        </w:rPr>
      </w:pPr>
      <w:r>
        <w:rPr>
          <w:b/>
          <w:sz w:val="28"/>
          <w:szCs w:val="28"/>
        </w:rPr>
        <w:t>ДЛЯ СТУДЕНТОВ ОБРАЗОВАТЕЛЬНОГО НАПРАВЛЕНЯ 39.03.02</w:t>
      </w:r>
    </w:p>
    <w:p w:rsidR="000A76BF" w:rsidRPr="003C04FA" w:rsidRDefault="000A76BF" w:rsidP="000A76BF">
      <w:pPr>
        <w:ind w:left="-567" w:right="283"/>
        <w:jc w:val="center"/>
        <w:rPr>
          <w:b/>
          <w:sz w:val="28"/>
          <w:szCs w:val="28"/>
        </w:rPr>
      </w:pPr>
      <w:r>
        <w:rPr>
          <w:b/>
          <w:sz w:val="28"/>
          <w:szCs w:val="28"/>
        </w:rPr>
        <w:t>(ОЧНОЙ И ЗАОЧНОЙ ФОРМ ОБУЧЕНИЯ)</w:t>
      </w:r>
      <w:r w:rsidRPr="00A67202">
        <w:rPr>
          <w:b/>
          <w:sz w:val="28"/>
          <w:szCs w:val="28"/>
        </w:rPr>
        <w:t xml:space="preserve"> </w:t>
      </w:r>
    </w:p>
    <w:p w:rsidR="000A76BF" w:rsidRPr="003C04FA" w:rsidRDefault="000A76BF" w:rsidP="000A76BF">
      <w:pPr>
        <w:spacing w:line="360" w:lineRule="auto"/>
        <w:ind w:left="-567" w:right="283"/>
        <w:jc w:val="center"/>
        <w:rPr>
          <w:b/>
          <w:sz w:val="28"/>
          <w:szCs w:val="28"/>
        </w:rPr>
      </w:pPr>
    </w:p>
    <w:p w:rsidR="000A76BF" w:rsidRPr="003C04FA" w:rsidRDefault="000A76BF" w:rsidP="000A76BF">
      <w:pPr>
        <w:spacing w:line="360" w:lineRule="auto"/>
        <w:ind w:left="-567" w:right="283"/>
        <w:jc w:val="center"/>
        <w:rPr>
          <w:b/>
          <w:sz w:val="28"/>
          <w:szCs w:val="28"/>
        </w:rPr>
      </w:pPr>
    </w:p>
    <w:p w:rsidR="000A76BF" w:rsidRPr="003C04FA" w:rsidRDefault="000A76BF" w:rsidP="000A76BF">
      <w:pPr>
        <w:spacing w:line="360" w:lineRule="auto"/>
        <w:ind w:left="-567" w:right="283"/>
        <w:jc w:val="center"/>
        <w:rPr>
          <w:b/>
          <w:sz w:val="28"/>
          <w:szCs w:val="28"/>
        </w:rPr>
      </w:pPr>
    </w:p>
    <w:p w:rsidR="000A76BF" w:rsidRPr="003C04FA" w:rsidRDefault="000A76BF" w:rsidP="000A76BF">
      <w:pPr>
        <w:spacing w:line="360" w:lineRule="auto"/>
        <w:ind w:left="-567" w:right="283"/>
        <w:jc w:val="center"/>
        <w:rPr>
          <w:b/>
          <w:sz w:val="28"/>
          <w:szCs w:val="28"/>
        </w:rPr>
      </w:pPr>
    </w:p>
    <w:p w:rsidR="000A76BF" w:rsidRPr="003C04FA" w:rsidRDefault="000A76BF" w:rsidP="000A76BF">
      <w:pPr>
        <w:spacing w:line="360" w:lineRule="auto"/>
        <w:ind w:left="-567" w:right="283"/>
        <w:jc w:val="center"/>
        <w:rPr>
          <w:b/>
          <w:sz w:val="28"/>
          <w:szCs w:val="28"/>
        </w:rPr>
      </w:pPr>
    </w:p>
    <w:p w:rsidR="000A76BF" w:rsidRPr="003C04FA" w:rsidRDefault="000A76BF" w:rsidP="000A76BF">
      <w:pPr>
        <w:spacing w:line="360" w:lineRule="auto"/>
        <w:ind w:left="-567" w:right="283"/>
        <w:jc w:val="center"/>
        <w:rPr>
          <w:b/>
          <w:sz w:val="28"/>
          <w:szCs w:val="28"/>
        </w:rPr>
      </w:pPr>
    </w:p>
    <w:p w:rsidR="000A76BF" w:rsidRDefault="000A76BF" w:rsidP="000A76BF">
      <w:pPr>
        <w:spacing w:line="360" w:lineRule="auto"/>
        <w:ind w:left="-567" w:right="283"/>
        <w:jc w:val="center"/>
        <w:rPr>
          <w:b/>
          <w:sz w:val="28"/>
          <w:szCs w:val="28"/>
        </w:rPr>
      </w:pPr>
    </w:p>
    <w:p w:rsidR="000A76BF" w:rsidRDefault="000A76BF" w:rsidP="000A76BF">
      <w:pPr>
        <w:spacing w:line="360" w:lineRule="auto"/>
        <w:ind w:left="-567" w:right="283"/>
        <w:jc w:val="center"/>
        <w:rPr>
          <w:b/>
          <w:sz w:val="28"/>
          <w:szCs w:val="28"/>
        </w:rPr>
      </w:pPr>
    </w:p>
    <w:p w:rsidR="000A76BF" w:rsidRDefault="000A76BF" w:rsidP="000A76BF">
      <w:pPr>
        <w:spacing w:line="360" w:lineRule="auto"/>
        <w:ind w:left="-567" w:right="283"/>
        <w:jc w:val="center"/>
        <w:rPr>
          <w:sz w:val="28"/>
          <w:szCs w:val="28"/>
        </w:rPr>
      </w:pPr>
    </w:p>
    <w:p w:rsidR="000A76BF" w:rsidRDefault="000A76BF" w:rsidP="000A76BF">
      <w:pPr>
        <w:spacing w:line="360" w:lineRule="auto"/>
        <w:ind w:left="-567" w:right="283"/>
        <w:jc w:val="center"/>
        <w:rPr>
          <w:sz w:val="28"/>
          <w:szCs w:val="28"/>
        </w:rPr>
      </w:pPr>
    </w:p>
    <w:p w:rsidR="002625AB" w:rsidRDefault="002625AB" w:rsidP="000A76BF">
      <w:pPr>
        <w:spacing w:line="360" w:lineRule="auto"/>
        <w:ind w:left="-567" w:right="283"/>
        <w:jc w:val="center"/>
        <w:rPr>
          <w:sz w:val="28"/>
          <w:szCs w:val="28"/>
        </w:rPr>
      </w:pPr>
    </w:p>
    <w:p w:rsidR="000A76BF" w:rsidRDefault="000A76BF" w:rsidP="000A76BF">
      <w:pPr>
        <w:widowControl w:val="0"/>
        <w:rPr>
          <w:sz w:val="28"/>
          <w:szCs w:val="28"/>
        </w:rPr>
      </w:pPr>
      <w:r>
        <w:rPr>
          <w:sz w:val="28"/>
          <w:szCs w:val="28"/>
        </w:rPr>
        <w:t xml:space="preserve">                                                         2023</w:t>
      </w:r>
    </w:p>
    <w:p w:rsidR="000A76BF" w:rsidRDefault="000A76BF" w:rsidP="000A76BF">
      <w:pPr>
        <w:widowControl w:val="0"/>
        <w:jc w:val="center"/>
        <w:rPr>
          <w:sz w:val="28"/>
          <w:szCs w:val="28"/>
        </w:rPr>
      </w:pPr>
    </w:p>
    <w:p w:rsidR="000A76BF" w:rsidRDefault="000A76BF" w:rsidP="000A76BF">
      <w:pPr>
        <w:widowControl w:val="0"/>
        <w:jc w:val="center"/>
        <w:rPr>
          <w:sz w:val="28"/>
          <w:szCs w:val="28"/>
        </w:rPr>
      </w:pPr>
    </w:p>
    <w:p w:rsidR="00FD2BEC" w:rsidRPr="002415FD" w:rsidRDefault="00FD2BEC" w:rsidP="00FD2BEC">
      <w:pPr>
        <w:spacing w:line="360" w:lineRule="auto"/>
        <w:jc w:val="center"/>
        <w:rPr>
          <w:b/>
          <w:sz w:val="24"/>
          <w:szCs w:val="24"/>
        </w:rPr>
      </w:pPr>
      <w:r w:rsidRPr="002415FD">
        <w:rPr>
          <w:b/>
          <w:sz w:val="24"/>
          <w:szCs w:val="24"/>
        </w:rPr>
        <w:lastRenderedPageBreak/>
        <w:t>Общие указания</w:t>
      </w:r>
    </w:p>
    <w:p w:rsidR="00FD2BEC" w:rsidRPr="002415FD" w:rsidRDefault="00FD2BEC" w:rsidP="00FD2BEC">
      <w:pPr>
        <w:spacing w:line="360" w:lineRule="auto"/>
        <w:ind w:left="-567" w:firstLine="567"/>
        <w:jc w:val="both"/>
        <w:rPr>
          <w:sz w:val="24"/>
          <w:szCs w:val="24"/>
        </w:rPr>
      </w:pPr>
      <w:r w:rsidRPr="002415FD">
        <w:rPr>
          <w:sz w:val="24"/>
          <w:szCs w:val="24"/>
        </w:rPr>
        <w:t>Методические указания по изучению дисциплины «Этика и деонтология в социальной работе» представляют собой комплекс рекомендаций и разъяснений, позволяющих студенту оптимальным образом организовать процесс изучения данной дисциплины. Приступая к изучению дисциплины, необходимо в первую очередь ознакомиться содержанием РПД для студентов очной формы обучения и РПД для студентов заочной формы обучения.</w:t>
      </w:r>
    </w:p>
    <w:p w:rsidR="00FD2BEC" w:rsidRPr="002415FD" w:rsidRDefault="00FD2BEC" w:rsidP="00FD2BEC">
      <w:pPr>
        <w:spacing w:line="360" w:lineRule="auto"/>
        <w:ind w:left="-567" w:firstLine="567"/>
        <w:jc w:val="center"/>
        <w:rPr>
          <w:b/>
          <w:sz w:val="24"/>
          <w:szCs w:val="24"/>
        </w:rPr>
      </w:pPr>
    </w:p>
    <w:p w:rsidR="00FD2BEC" w:rsidRPr="002415FD" w:rsidRDefault="00FD2BEC" w:rsidP="00FD2BEC">
      <w:pPr>
        <w:spacing w:line="360" w:lineRule="auto"/>
        <w:ind w:left="-567" w:firstLine="567"/>
        <w:jc w:val="center"/>
        <w:rPr>
          <w:b/>
          <w:sz w:val="24"/>
          <w:szCs w:val="24"/>
        </w:rPr>
      </w:pPr>
      <w:r w:rsidRPr="002415FD">
        <w:rPr>
          <w:b/>
          <w:sz w:val="24"/>
          <w:szCs w:val="24"/>
        </w:rPr>
        <w:t>Лекционные занятия</w:t>
      </w:r>
    </w:p>
    <w:p w:rsidR="00FD2BEC" w:rsidRPr="002415FD" w:rsidRDefault="00FD2BEC" w:rsidP="00FD2BEC">
      <w:pPr>
        <w:spacing w:line="360" w:lineRule="auto"/>
        <w:ind w:left="-567" w:firstLine="567"/>
        <w:jc w:val="both"/>
        <w:rPr>
          <w:sz w:val="24"/>
          <w:szCs w:val="24"/>
        </w:rPr>
      </w:pPr>
      <w:r w:rsidRPr="002415FD">
        <w:rPr>
          <w:sz w:val="24"/>
          <w:szCs w:val="24"/>
        </w:rPr>
        <w:t xml:space="preserve">По курсу предусмотрено проведение лекционных занятий, на которых дается основной материал, согласно обозначенной теме. </w:t>
      </w:r>
    </w:p>
    <w:p w:rsidR="00FD2BEC" w:rsidRPr="002415FD" w:rsidRDefault="00FD2BEC" w:rsidP="00FD2BEC">
      <w:pPr>
        <w:spacing w:line="360" w:lineRule="auto"/>
        <w:ind w:left="-567" w:firstLine="567"/>
        <w:jc w:val="both"/>
        <w:rPr>
          <w:color w:val="000000"/>
          <w:sz w:val="24"/>
          <w:szCs w:val="24"/>
        </w:rPr>
      </w:pPr>
      <w:r w:rsidRPr="002415FD">
        <w:rPr>
          <w:sz w:val="24"/>
          <w:szCs w:val="24"/>
        </w:rPr>
        <w:t xml:space="preserve">Лекции по дисциплине «Этика и деонтология в социальной работе» имеют целью дать систематизированные основы научных знаний в области </w:t>
      </w:r>
      <w:r w:rsidRPr="002415FD">
        <w:rPr>
          <w:color w:val="000000"/>
          <w:sz w:val="24"/>
          <w:szCs w:val="24"/>
        </w:rPr>
        <w:t xml:space="preserve">деонтологии как науки о качестве, ее теоретико-методологические основы; этики, оценки и стандартизации качества в сфере соц. обслуживания. </w:t>
      </w:r>
    </w:p>
    <w:p w:rsidR="00FD2BEC" w:rsidRPr="002415FD" w:rsidRDefault="00FD2BEC" w:rsidP="00FD2BEC">
      <w:pPr>
        <w:spacing w:line="360" w:lineRule="auto"/>
        <w:ind w:left="-567" w:firstLine="567"/>
        <w:jc w:val="both"/>
        <w:rPr>
          <w:sz w:val="24"/>
          <w:szCs w:val="24"/>
        </w:rPr>
      </w:pPr>
      <w:r w:rsidRPr="002415FD">
        <w:rPr>
          <w:sz w:val="24"/>
          <w:szCs w:val="24"/>
        </w:rPr>
        <w:t>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Объем конспекта определяется самим студентом.</w:t>
      </w:r>
    </w:p>
    <w:p w:rsidR="00FD2BEC" w:rsidRPr="002415FD" w:rsidRDefault="00FD2BEC" w:rsidP="00FD2BEC">
      <w:pPr>
        <w:autoSpaceDE w:val="0"/>
        <w:autoSpaceDN w:val="0"/>
        <w:adjustRightInd w:val="0"/>
        <w:spacing w:line="360" w:lineRule="auto"/>
        <w:ind w:left="-567" w:firstLine="567"/>
        <w:jc w:val="both"/>
        <w:rPr>
          <w:sz w:val="24"/>
          <w:szCs w:val="24"/>
        </w:rPr>
      </w:pPr>
      <w:r w:rsidRPr="002415FD">
        <w:rPr>
          <w:sz w:val="24"/>
          <w:szCs w:val="24"/>
        </w:rPr>
        <w:t>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как в истории, так и в настоящее время. Несмотря на наличие разных видов лекций, можно дать несколько общих советов по их конспектированию и дальнейшей работе с записями:</w:t>
      </w:r>
    </w:p>
    <w:p w:rsidR="00FD2BEC" w:rsidRPr="002415FD" w:rsidRDefault="00FD2BEC" w:rsidP="00FD2BEC">
      <w:pPr>
        <w:autoSpaceDE w:val="0"/>
        <w:autoSpaceDN w:val="0"/>
        <w:adjustRightInd w:val="0"/>
        <w:spacing w:line="360" w:lineRule="auto"/>
        <w:ind w:left="-567" w:firstLine="567"/>
        <w:jc w:val="both"/>
        <w:rPr>
          <w:sz w:val="24"/>
          <w:szCs w:val="24"/>
        </w:rPr>
      </w:pPr>
      <w:r w:rsidRPr="002415FD">
        <w:rPr>
          <w:sz w:val="24"/>
          <w:szCs w:val="24"/>
        </w:rPr>
        <w:t>1. При написании конспекта необходимо максимально использовать «зрительную» память, чтобы конспект легко воспринимался зрительно. Рекомендуется выделять заголовки, отделять друг от друга вопросы, подчеркивать термины и определения.</w:t>
      </w:r>
    </w:p>
    <w:p w:rsidR="00FD2BEC" w:rsidRPr="002415FD" w:rsidRDefault="00FD2BEC" w:rsidP="00FD2BEC">
      <w:pPr>
        <w:autoSpaceDE w:val="0"/>
        <w:autoSpaceDN w:val="0"/>
        <w:adjustRightInd w:val="0"/>
        <w:spacing w:line="360" w:lineRule="auto"/>
        <w:ind w:left="-567" w:firstLine="567"/>
        <w:jc w:val="both"/>
        <w:rPr>
          <w:sz w:val="24"/>
          <w:szCs w:val="24"/>
        </w:rPr>
      </w:pPr>
      <w:r w:rsidRPr="002415FD">
        <w:rPr>
          <w:sz w:val="24"/>
          <w:szCs w:val="24"/>
        </w:rPr>
        <w:t>2. Следует обращать внимание на акценты, выводы, которые делает лектор, отмечая наиболее важные моменты в лекционном материале.</w:t>
      </w:r>
    </w:p>
    <w:p w:rsidR="00FD2BEC" w:rsidRPr="002415FD" w:rsidRDefault="00FD2BEC" w:rsidP="00FD2BEC">
      <w:pPr>
        <w:autoSpaceDE w:val="0"/>
        <w:autoSpaceDN w:val="0"/>
        <w:adjustRightInd w:val="0"/>
        <w:spacing w:line="360" w:lineRule="auto"/>
        <w:ind w:left="-567" w:firstLine="567"/>
        <w:jc w:val="both"/>
        <w:rPr>
          <w:sz w:val="24"/>
          <w:szCs w:val="24"/>
        </w:rPr>
      </w:pPr>
      <w:r w:rsidRPr="002415FD">
        <w:rPr>
          <w:sz w:val="24"/>
          <w:szCs w:val="24"/>
        </w:rPr>
        <w:t>3. Целесообразно не записывать каждое слово лектора, а вначале понять основную мысль, излагаемую лектором, а затем записать, используя сокращения.</w:t>
      </w:r>
    </w:p>
    <w:p w:rsidR="00FD2BEC" w:rsidRPr="002415FD" w:rsidRDefault="000A4C54" w:rsidP="00FD2BEC">
      <w:pPr>
        <w:autoSpaceDE w:val="0"/>
        <w:autoSpaceDN w:val="0"/>
        <w:adjustRightInd w:val="0"/>
        <w:spacing w:line="360" w:lineRule="auto"/>
        <w:ind w:left="-567" w:firstLine="567"/>
        <w:jc w:val="both"/>
        <w:rPr>
          <w:sz w:val="24"/>
          <w:szCs w:val="24"/>
        </w:rPr>
      </w:pPr>
      <w:r w:rsidRPr="002415FD">
        <w:rPr>
          <w:sz w:val="24"/>
          <w:szCs w:val="24"/>
        </w:rPr>
        <w:t>4</w:t>
      </w:r>
      <w:r w:rsidR="00FD2BEC" w:rsidRPr="002415FD">
        <w:rPr>
          <w:sz w:val="24"/>
          <w:szCs w:val="24"/>
        </w:rPr>
        <w:t>. Конспектируя лекцию, лучше оставлять поля, на которых позднее, при самостоятельной работе с конспектом, можно сделать дополнительные записи, отметить непонятные места.</w:t>
      </w:r>
    </w:p>
    <w:p w:rsidR="00FD2BEC" w:rsidRPr="002415FD" w:rsidRDefault="000A4C54" w:rsidP="00FD2BEC">
      <w:pPr>
        <w:autoSpaceDE w:val="0"/>
        <w:autoSpaceDN w:val="0"/>
        <w:adjustRightInd w:val="0"/>
        <w:spacing w:line="360" w:lineRule="auto"/>
        <w:ind w:left="-567" w:firstLine="567"/>
        <w:jc w:val="both"/>
        <w:rPr>
          <w:sz w:val="24"/>
          <w:szCs w:val="24"/>
        </w:rPr>
      </w:pPr>
      <w:r w:rsidRPr="002415FD">
        <w:rPr>
          <w:sz w:val="24"/>
          <w:szCs w:val="24"/>
        </w:rPr>
        <w:t>5</w:t>
      </w:r>
      <w:r w:rsidR="00FD2BEC" w:rsidRPr="002415FD">
        <w:rPr>
          <w:sz w:val="24"/>
          <w:szCs w:val="24"/>
        </w:rPr>
        <w:t>. Необходимо прочитать лекцию перед семинарским занятием по соответствующей теме.</w:t>
      </w:r>
    </w:p>
    <w:p w:rsidR="00FD2BEC" w:rsidRPr="002415FD" w:rsidRDefault="00FD2BEC" w:rsidP="00FD2BEC">
      <w:pPr>
        <w:spacing w:line="360" w:lineRule="auto"/>
        <w:ind w:left="-567" w:firstLine="567"/>
        <w:jc w:val="both"/>
        <w:rPr>
          <w:sz w:val="24"/>
          <w:szCs w:val="24"/>
        </w:rPr>
      </w:pPr>
      <w:r w:rsidRPr="002415FD">
        <w:rPr>
          <w:sz w:val="24"/>
          <w:szCs w:val="24"/>
        </w:rPr>
        <w:lastRenderedPageBreak/>
        <w:t>Следует также учитывать, что конспект лекций, представленный в методических указаниях отражает лишь основные моменты по изучаемой теме и без проработки учебной литературы не может дать требуемый объем знаний.</w:t>
      </w:r>
    </w:p>
    <w:p w:rsidR="0044385B" w:rsidRDefault="0044385B" w:rsidP="00F62941">
      <w:pPr>
        <w:widowControl w:val="0"/>
        <w:jc w:val="center"/>
        <w:rPr>
          <w:b/>
          <w:color w:val="000000"/>
          <w:sz w:val="24"/>
          <w:szCs w:val="24"/>
        </w:rPr>
      </w:pPr>
    </w:p>
    <w:p w:rsidR="00DD0FA2" w:rsidRDefault="00DD0FA2" w:rsidP="00DD0FA2">
      <w:pPr>
        <w:pStyle w:val="FR1"/>
        <w:ind w:left="0" w:firstLine="709"/>
        <w:jc w:val="both"/>
        <w:rPr>
          <w:b/>
          <w:i/>
          <w:sz w:val="24"/>
          <w:szCs w:val="24"/>
        </w:rPr>
      </w:pPr>
      <w:r w:rsidRPr="00430D93">
        <w:rPr>
          <w:b/>
          <w:color w:val="000000"/>
          <w:sz w:val="24"/>
          <w:szCs w:val="24"/>
        </w:rPr>
        <w:t>Краткое содержание лекционного курса</w:t>
      </w:r>
      <w:r>
        <w:rPr>
          <w:b/>
          <w:color w:val="000000"/>
          <w:sz w:val="24"/>
          <w:szCs w:val="24"/>
        </w:rPr>
        <w:t xml:space="preserve"> «Этика и деонтология в социальной работе» </w:t>
      </w:r>
    </w:p>
    <w:p w:rsidR="00DD0FA2" w:rsidRDefault="00DD0FA2" w:rsidP="00DD0FA2">
      <w:pPr>
        <w:tabs>
          <w:tab w:val="left" w:pos="9072"/>
          <w:tab w:val="left" w:pos="9355"/>
        </w:tabs>
        <w:ind w:firstLine="709"/>
        <w:contextualSpacing/>
        <w:jc w:val="both"/>
        <w:rPr>
          <w:b/>
          <w:i/>
          <w:sz w:val="24"/>
          <w:szCs w:val="24"/>
        </w:rPr>
      </w:pPr>
    </w:p>
    <w:p w:rsidR="00DD0FA2" w:rsidRDefault="00DD0FA2" w:rsidP="00DD0FA2">
      <w:pPr>
        <w:tabs>
          <w:tab w:val="left" w:pos="9072"/>
          <w:tab w:val="left" w:pos="9355"/>
        </w:tabs>
        <w:ind w:firstLine="709"/>
        <w:contextualSpacing/>
        <w:jc w:val="both"/>
        <w:rPr>
          <w:b/>
          <w:i/>
          <w:sz w:val="24"/>
          <w:szCs w:val="24"/>
        </w:rPr>
      </w:pPr>
      <w:r>
        <w:rPr>
          <w:b/>
          <w:i/>
          <w:sz w:val="24"/>
          <w:szCs w:val="24"/>
        </w:rPr>
        <w:t xml:space="preserve">РАЗДЕЛ </w:t>
      </w:r>
      <w:r>
        <w:rPr>
          <w:b/>
          <w:i/>
          <w:sz w:val="24"/>
          <w:szCs w:val="24"/>
          <w:lang w:val="en-US"/>
        </w:rPr>
        <w:t>I</w:t>
      </w:r>
      <w:r w:rsidRPr="000B42DA">
        <w:rPr>
          <w:b/>
          <w:i/>
          <w:sz w:val="24"/>
          <w:szCs w:val="24"/>
        </w:rPr>
        <w:t xml:space="preserve">. </w:t>
      </w:r>
      <w:r>
        <w:rPr>
          <w:b/>
          <w:i/>
          <w:sz w:val="24"/>
          <w:szCs w:val="24"/>
        </w:rPr>
        <w:t>Социальная работа как социально-помогающая деятельность</w:t>
      </w:r>
    </w:p>
    <w:p w:rsidR="00DD0FA2" w:rsidRDefault="00DD0FA2" w:rsidP="00DD0FA2">
      <w:pPr>
        <w:tabs>
          <w:tab w:val="left" w:pos="9072"/>
          <w:tab w:val="left" w:pos="9355"/>
        </w:tabs>
        <w:ind w:firstLine="709"/>
        <w:contextualSpacing/>
        <w:jc w:val="both"/>
        <w:rPr>
          <w:b/>
          <w:i/>
          <w:sz w:val="24"/>
          <w:szCs w:val="24"/>
        </w:rPr>
      </w:pPr>
    </w:p>
    <w:p w:rsidR="00DD0FA2" w:rsidRDefault="00DD0FA2" w:rsidP="00DD0FA2">
      <w:pPr>
        <w:tabs>
          <w:tab w:val="left" w:pos="9072"/>
          <w:tab w:val="left" w:pos="9355"/>
        </w:tabs>
        <w:ind w:firstLine="709"/>
        <w:contextualSpacing/>
        <w:jc w:val="both"/>
        <w:rPr>
          <w:b/>
          <w:i/>
          <w:sz w:val="24"/>
          <w:szCs w:val="24"/>
        </w:rPr>
      </w:pPr>
      <w:r>
        <w:rPr>
          <w:b/>
          <w:i/>
          <w:sz w:val="24"/>
          <w:szCs w:val="24"/>
        </w:rPr>
        <w:t>Лекция 1. Социальная работа как профессия и вид социально-помогающей деятельности</w:t>
      </w:r>
    </w:p>
    <w:p w:rsidR="00DD0FA2" w:rsidRPr="00743BC0" w:rsidRDefault="00DD0FA2" w:rsidP="00DD0FA2">
      <w:pPr>
        <w:widowControl w:val="0"/>
        <w:ind w:firstLine="709"/>
        <w:jc w:val="both"/>
        <w:rPr>
          <w:sz w:val="24"/>
          <w:szCs w:val="24"/>
        </w:rPr>
      </w:pPr>
      <w:r w:rsidRPr="00743BC0">
        <w:rPr>
          <w:sz w:val="24"/>
          <w:szCs w:val="24"/>
        </w:rPr>
        <w:t xml:space="preserve">Социальная работа как общественное явление появилась в обществе с момента его возникновения: во все периоды своего развития общество в различной форме помогает своим членам выживать. </w:t>
      </w:r>
      <w:r w:rsidR="002755A2" w:rsidRPr="00743BC0">
        <w:rPr>
          <w:sz w:val="24"/>
          <w:szCs w:val="24"/>
        </w:rPr>
        <w:t>М</w:t>
      </w:r>
      <w:r w:rsidRPr="00743BC0">
        <w:rPr>
          <w:sz w:val="24"/>
          <w:szCs w:val="24"/>
        </w:rPr>
        <w:t>одель</w:t>
      </w:r>
      <w:r w:rsidR="002755A2">
        <w:rPr>
          <w:sz w:val="24"/>
          <w:szCs w:val="24"/>
        </w:rPr>
        <w:t xml:space="preserve"> </w:t>
      </w:r>
      <w:r w:rsidRPr="00743BC0">
        <w:rPr>
          <w:sz w:val="24"/>
          <w:szCs w:val="24"/>
        </w:rPr>
        <w:t xml:space="preserve">помощи определяется уровнем развития общества, его культурой в каждый конкретно-исторический период. </w:t>
      </w:r>
    </w:p>
    <w:p w:rsidR="00DD0FA2" w:rsidRPr="00743BC0" w:rsidRDefault="00DD0FA2" w:rsidP="00DD0FA2">
      <w:pPr>
        <w:widowControl w:val="0"/>
        <w:ind w:firstLine="709"/>
        <w:jc w:val="both"/>
        <w:rPr>
          <w:sz w:val="24"/>
          <w:szCs w:val="24"/>
        </w:rPr>
      </w:pPr>
      <w:r w:rsidRPr="00743BC0">
        <w:rPr>
          <w:sz w:val="24"/>
          <w:szCs w:val="24"/>
        </w:rPr>
        <w:t xml:space="preserve">Понятия «социальная работа», «социальный работник» вошли в обиход в конце XIX – начале XX вв. Но как самостоятельная профессия и академическая дисциплина социальная работа утвердилась лишь после второй мировой войны, благодаря появлению понятия «государства благосостояния». Суть его состоит в следующем: цивилизованные государства строят свою политику таким образом, чтобы права всех граждан в социальной сфере (на образование, социальное обеспечение и поддержку, медицинское обслуживание, нормальные жилищные условия и др.) были обеспечены законодательно и попали в сферу внимания органов государственного и местного самоуправления. Однако любые, даже самые лучшие законы не всегда «работают», если они не проводятся в жизнь на уровне отдельного человека, с учетом его индивидуальных жизненных обстоятельств. Выполнение этой важнейшей задачи и стало основным видом деятельности социальных работников. </w:t>
      </w:r>
    </w:p>
    <w:p w:rsidR="00DD0FA2" w:rsidRPr="00743BC0" w:rsidRDefault="00DD0FA2" w:rsidP="00DD0FA2">
      <w:pPr>
        <w:widowControl w:val="0"/>
        <w:ind w:firstLine="709"/>
        <w:jc w:val="both"/>
        <w:rPr>
          <w:sz w:val="24"/>
          <w:szCs w:val="24"/>
        </w:rPr>
      </w:pPr>
      <w:r w:rsidRPr="00743BC0">
        <w:rPr>
          <w:sz w:val="24"/>
          <w:szCs w:val="24"/>
        </w:rPr>
        <w:t xml:space="preserve">С точки зрения теории лингвистики, понятие «социальная работа» имеет разнообразное толкование. Несмотря на то, что в мировой социальной практике и общественном сознании на обыденном и научном уровнях понятие «социальная работа» существует уже века, до сих пор не сложилось единого мнения относительно ее сущности, а также ее функциональных характеристик. Это объясняется тем, что социальная работа инструментально участвует в решении самых сложных социальных вопросов, затрагивающих сферы бытия и сознания. Речь идет о сложных взаимоотношениях между обществом и человеком. С одной стороны, социальная работа связана с понятиями гармонии бытия и сознания отдельного, конкретного человека, с определением смысла его жизни, возможностями для его самореализации, а с другой – с понятиями ответственности общества за саморазвитие и самодостаточность человека в рамках его социальных системных образований. И главная задача социальной работы состоит в защите коллективных интересов всего общества в целом, при этом, не ущемляя, а наоборот, способствуя удовлетворению интересов отдельного индивида. </w:t>
      </w:r>
    </w:p>
    <w:p w:rsidR="00DD0FA2" w:rsidRPr="00743BC0" w:rsidRDefault="00DD0FA2" w:rsidP="00DD0FA2">
      <w:pPr>
        <w:widowControl w:val="0"/>
        <w:ind w:firstLine="709"/>
        <w:jc w:val="both"/>
        <w:rPr>
          <w:sz w:val="24"/>
          <w:szCs w:val="24"/>
        </w:rPr>
      </w:pPr>
      <w:r w:rsidRPr="00743BC0">
        <w:rPr>
          <w:sz w:val="24"/>
          <w:szCs w:val="24"/>
        </w:rPr>
        <w:t xml:space="preserve">Таким образом, социальные работники решают разноплановые задачи в разных сферах жизнедеятельности современного общества и на разных социальных уровнях. Многообразие направлений в социальной работе, с одной стороны, позволяет увидеть спектр всех социальных проблем современного общества и разновариантность их решения, а с другой, – является препятствием для определения ее сущностных и функциональных характеристик. </w:t>
      </w:r>
    </w:p>
    <w:p w:rsidR="00DD0FA2" w:rsidRPr="00743BC0" w:rsidRDefault="00DD0FA2" w:rsidP="00DD0FA2">
      <w:pPr>
        <w:widowControl w:val="0"/>
        <w:ind w:firstLine="709"/>
        <w:jc w:val="both"/>
        <w:rPr>
          <w:sz w:val="24"/>
          <w:szCs w:val="24"/>
        </w:rPr>
      </w:pPr>
      <w:r w:rsidRPr="00743BC0">
        <w:rPr>
          <w:sz w:val="24"/>
          <w:szCs w:val="24"/>
        </w:rPr>
        <w:t xml:space="preserve">Анализ зарубежных исследований и публикаций российских авторов подтверждает отсутствие единой точки зрения относительно сущности социальной работы. </w:t>
      </w:r>
    </w:p>
    <w:p w:rsidR="00DD0FA2" w:rsidRPr="00743BC0" w:rsidRDefault="00DD0FA2" w:rsidP="00DD0FA2">
      <w:pPr>
        <w:widowControl w:val="0"/>
        <w:ind w:firstLine="709"/>
        <w:jc w:val="both"/>
        <w:rPr>
          <w:sz w:val="24"/>
          <w:szCs w:val="24"/>
        </w:rPr>
      </w:pPr>
      <w:r w:rsidRPr="00743BC0">
        <w:rPr>
          <w:sz w:val="24"/>
          <w:szCs w:val="24"/>
        </w:rPr>
        <w:t xml:space="preserve">В западных источниках используется одно, ставшее классическим, определение, связывающее социальную работу с существованием «формально организованных и </w:t>
      </w:r>
      <w:r w:rsidRPr="00743BC0">
        <w:rPr>
          <w:sz w:val="24"/>
          <w:szCs w:val="24"/>
        </w:rPr>
        <w:lastRenderedPageBreak/>
        <w:t>поддерживаемых обществом институтов, агентств и программ, направленных на поддержание семьи и личности, функции которых заключаются в сохранении или улучшении экономического положения, здоровья и межличностного общения как всего населения, так и его отдельных групп»</w:t>
      </w:r>
      <w:r>
        <w:rPr>
          <w:sz w:val="24"/>
          <w:szCs w:val="24"/>
        </w:rPr>
        <w:t xml:space="preserve"> (</w:t>
      </w:r>
      <w:r w:rsidRPr="00743BC0">
        <w:rPr>
          <w:color w:val="000000"/>
          <w:sz w:val="24"/>
          <w:szCs w:val="24"/>
          <w:lang w:val="en-US"/>
        </w:rPr>
        <w:t>Harold</w:t>
      </w:r>
      <w:r w:rsidRPr="00743BC0">
        <w:rPr>
          <w:color w:val="000000"/>
          <w:sz w:val="24"/>
          <w:szCs w:val="24"/>
        </w:rPr>
        <w:t xml:space="preserve"> </w:t>
      </w:r>
      <w:r w:rsidRPr="00743BC0">
        <w:rPr>
          <w:color w:val="000000"/>
          <w:sz w:val="24"/>
          <w:szCs w:val="24"/>
          <w:lang w:val="en-US"/>
        </w:rPr>
        <w:t>L</w:t>
      </w:r>
      <w:r w:rsidRPr="00743BC0">
        <w:rPr>
          <w:color w:val="000000"/>
          <w:sz w:val="24"/>
          <w:szCs w:val="24"/>
        </w:rPr>
        <w:t>.</w:t>
      </w:r>
      <w:r>
        <w:rPr>
          <w:color w:val="000000"/>
          <w:sz w:val="24"/>
          <w:szCs w:val="24"/>
        </w:rPr>
        <w:t xml:space="preserve"> и др.</w:t>
      </w:r>
      <w:r w:rsidRPr="00743BC0">
        <w:rPr>
          <w:sz w:val="24"/>
          <w:szCs w:val="24"/>
        </w:rPr>
        <w:t>).</w:t>
      </w:r>
    </w:p>
    <w:p w:rsidR="00DD0FA2" w:rsidRPr="00743BC0" w:rsidRDefault="00DD0FA2" w:rsidP="00DD0FA2">
      <w:pPr>
        <w:widowControl w:val="0"/>
        <w:ind w:firstLine="709"/>
        <w:jc w:val="both"/>
        <w:rPr>
          <w:sz w:val="24"/>
          <w:szCs w:val="24"/>
        </w:rPr>
      </w:pPr>
      <w:r w:rsidRPr="00743BC0">
        <w:rPr>
          <w:sz w:val="24"/>
          <w:szCs w:val="24"/>
        </w:rPr>
        <w:t>Национальная Ассоциация Социальных работников (НАСР), профессиональная организация социальной работы в США, дает следующее ее определение: «Социальная работа – это профессиональная деятельность по оказанию помощи отдельным людям, группам или коллективам в повышении или восстановлении их способности к социальному функционированию и создании благоприятной общественной ситуации в их целях».</w:t>
      </w:r>
    </w:p>
    <w:p w:rsidR="00DD0FA2" w:rsidRPr="00743BC0" w:rsidRDefault="00DD0FA2" w:rsidP="00DD0FA2">
      <w:pPr>
        <w:widowControl w:val="0"/>
        <w:ind w:firstLine="709"/>
        <w:jc w:val="both"/>
        <w:rPr>
          <w:sz w:val="24"/>
          <w:szCs w:val="24"/>
        </w:rPr>
      </w:pPr>
      <w:r w:rsidRPr="00743BC0">
        <w:rPr>
          <w:sz w:val="24"/>
          <w:szCs w:val="24"/>
        </w:rPr>
        <w:t>НАСР видит назначение социальной работы в том, чтобы помогать или восстанавливать взаимовыгодные взаимодействия между личностью и обществом для улучшения качества жизни каждого. Социальный работник, действуя в соответствующей окружающей обстановке, должен способствовать (социально, физически, организационно) максимальной реализации возможностей, ресурсов и стремлений каждой личности и помогать людям в общечеловеческих нуждах с целью облегчения их несчастья или страданий. Люди должны содействовать, по возможности, своему собственному благосостоянию и социальному благополучию других в их ближайшем окружении, что принесет пользу всему обществу.</w:t>
      </w:r>
    </w:p>
    <w:p w:rsidR="00DD0FA2" w:rsidRPr="00743BC0" w:rsidRDefault="00DD0FA2" w:rsidP="00DD0FA2">
      <w:pPr>
        <w:widowControl w:val="0"/>
        <w:ind w:firstLine="709"/>
        <w:jc w:val="both"/>
        <w:rPr>
          <w:sz w:val="24"/>
          <w:szCs w:val="24"/>
        </w:rPr>
      </w:pPr>
      <w:r w:rsidRPr="00743BC0">
        <w:rPr>
          <w:sz w:val="24"/>
          <w:szCs w:val="24"/>
        </w:rPr>
        <w:t>В трудах российских исследователей понятие «социальная работа» также имеет различные трактования:</w:t>
      </w:r>
    </w:p>
    <w:p w:rsidR="00DD0FA2" w:rsidRPr="00743BC0" w:rsidRDefault="00DD0FA2" w:rsidP="00DD0FA2">
      <w:pPr>
        <w:widowControl w:val="0"/>
        <w:numPr>
          <w:ilvl w:val="0"/>
          <w:numId w:val="8"/>
        </w:numPr>
        <w:tabs>
          <w:tab w:val="num" w:pos="900"/>
        </w:tabs>
        <w:ind w:left="0" w:firstLine="709"/>
        <w:jc w:val="both"/>
        <w:rPr>
          <w:sz w:val="24"/>
          <w:szCs w:val="24"/>
        </w:rPr>
      </w:pPr>
      <w:r w:rsidRPr="00743BC0">
        <w:rPr>
          <w:sz w:val="24"/>
          <w:szCs w:val="24"/>
        </w:rPr>
        <w:t>социальная работа – это конкретная помощь тем, чьи психологические, моральные и другие ресурсы недостаточны, материальные возможности невелики, физические – ограничены, а способности решать свои проблемы самостоятельно – неудовлетворительны</w:t>
      </w:r>
      <w:r>
        <w:rPr>
          <w:sz w:val="24"/>
          <w:szCs w:val="24"/>
        </w:rPr>
        <w:t xml:space="preserve"> </w:t>
      </w:r>
      <w:r w:rsidRPr="00743BC0">
        <w:rPr>
          <w:sz w:val="24"/>
          <w:szCs w:val="24"/>
        </w:rPr>
        <w:t>(</w:t>
      </w:r>
      <w:r w:rsidRPr="00743BC0">
        <w:rPr>
          <w:color w:val="000000"/>
          <w:sz w:val="24"/>
          <w:szCs w:val="24"/>
        </w:rPr>
        <w:t>Жуков В.И</w:t>
      </w:r>
      <w:r>
        <w:rPr>
          <w:sz w:val="24"/>
          <w:szCs w:val="24"/>
        </w:rPr>
        <w:t>)</w:t>
      </w:r>
      <w:r w:rsidRPr="00743BC0">
        <w:rPr>
          <w:sz w:val="24"/>
          <w:szCs w:val="24"/>
        </w:rPr>
        <w:t>;</w:t>
      </w:r>
    </w:p>
    <w:p w:rsidR="00DD0FA2" w:rsidRPr="00743BC0" w:rsidRDefault="00DD0FA2" w:rsidP="00DD0FA2">
      <w:pPr>
        <w:widowControl w:val="0"/>
        <w:numPr>
          <w:ilvl w:val="0"/>
          <w:numId w:val="8"/>
        </w:numPr>
        <w:tabs>
          <w:tab w:val="num" w:pos="900"/>
        </w:tabs>
        <w:ind w:left="0" w:firstLine="709"/>
        <w:jc w:val="both"/>
        <w:rPr>
          <w:sz w:val="24"/>
          <w:szCs w:val="24"/>
        </w:rPr>
      </w:pPr>
      <w:r w:rsidRPr="00743BC0">
        <w:rPr>
          <w:sz w:val="24"/>
          <w:szCs w:val="24"/>
        </w:rPr>
        <w:t>социальная работа – разновидность деятельности, имеющей своей целью оптимизировать осуществление субъектной роли людей во всех сферах жизни общества в процессе совместного удовлетворения потребностей поддержания жизнеобеспечения и деятельностного существования личности;</w:t>
      </w:r>
    </w:p>
    <w:p w:rsidR="00DD0FA2" w:rsidRPr="00743BC0" w:rsidRDefault="00DD0FA2" w:rsidP="00DD0FA2">
      <w:pPr>
        <w:widowControl w:val="0"/>
        <w:numPr>
          <w:ilvl w:val="0"/>
          <w:numId w:val="8"/>
        </w:numPr>
        <w:tabs>
          <w:tab w:val="num" w:pos="900"/>
        </w:tabs>
        <w:ind w:left="0" w:firstLine="709"/>
        <w:jc w:val="both"/>
        <w:rPr>
          <w:sz w:val="24"/>
          <w:szCs w:val="24"/>
        </w:rPr>
      </w:pPr>
      <w:r w:rsidRPr="00743BC0">
        <w:rPr>
          <w:sz w:val="24"/>
          <w:szCs w:val="24"/>
        </w:rPr>
        <w:t>социальная работа – профессиональная деятельность, направленная на гармонизацию личностных и общественных отношений через оказание помощи отдельным индивидам, группам людей и общностям, испытывающим затруднения в социальном функционировании</w:t>
      </w:r>
      <w:r>
        <w:rPr>
          <w:sz w:val="24"/>
          <w:szCs w:val="24"/>
        </w:rPr>
        <w:t xml:space="preserve"> (</w:t>
      </w:r>
      <w:r w:rsidRPr="00743BC0">
        <w:rPr>
          <w:color w:val="000000"/>
          <w:sz w:val="24"/>
          <w:szCs w:val="24"/>
        </w:rPr>
        <w:t>Фирсов М.В</w:t>
      </w:r>
      <w:r>
        <w:rPr>
          <w:sz w:val="24"/>
          <w:szCs w:val="24"/>
        </w:rPr>
        <w:t>)</w:t>
      </w:r>
      <w:r w:rsidRPr="00743BC0">
        <w:rPr>
          <w:sz w:val="24"/>
          <w:szCs w:val="24"/>
        </w:rPr>
        <w:t>.</w:t>
      </w:r>
    </w:p>
    <w:p w:rsidR="00DD0FA2" w:rsidRPr="00743BC0" w:rsidRDefault="00DD0FA2" w:rsidP="00DD0FA2">
      <w:pPr>
        <w:widowControl w:val="0"/>
        <w:ind w:firstLine="709"/>
        <w:jc w:val="both"/>
        <w:rPr>
          <w:sz w:val="24"/>
          <w:szCs w:val="24"/>
        </w:rPr>
      </w:pPr>
      <w:r>
        <w:rPr>
          <w:sz w:val="24"/>
          <w:szCs w:val="24"/>
        </w:rPr>
        <w:t>Н</w:t>
      </w:r>
      <w:r w:rsidRPr="00743BC0">
        <w:rPr>
          <w:sz w:val="24"/>
          <w:szCs w:val="24"/>
        </w:rPr>
        <w:t xml:space="preserve">еобходимо различать социальную работу в широком и узком смыслах слова. В первом случае понятие «социальная работа» обозначает социальную деятельность общества по обеспечению социализации человека вообще. Во втором случае предметом социальной работы является ресоциализация человека, оказание помощи и создание условий людям с ограниченными возможностями из-за физического, психического, умственного или другого подобного состояния в приобретении или восстановлении социального функционирования. </w:t>
      </w:r>
    </w:p>
    <w:p w:rsidR="00DD0FA2" w:rsidRPr="00743BC0" w:rsidRDefault="00DD0FA2" w:rsidP="00DD0FA2">
      <w:pPr>
        <w:widowControl w:val="0"/>
        <w:ind w:firstLine="709"/>
        <w:jc w:val="both"/>
        <w:rPr>
          <w:sz w:val="24"/>
          <w:szCs w:val="24"/>
        </w:rPr>
      </w:pPr>
      <w:r w:rsidRPr="00743BC0">
        <w:rPr>
          <w:sz w:val="24"/>
          <w:szCs w:val="24"/>
        </w:rPr>
        <w:t xml:space="preserve">Деятельность социального работника представляет собой диалектическое единство рационально-логических, духовно-нравственных, эмоционально-чувственных компонентов, определяемое огромным числом обстоятельств и субъективных факторов. В сферу особой актуальности следует выделить мировоззренческую культуру как способ познания, понимания, оценки и переживания жизненного мира. </w:t>
      </w:r>
    </w:p>
    <w:p w:rsidR="00DD0FA2" w:rsidRPr="00743BC0" w:rsidRDefault="00DD0FA2" w:rsidP="00DD0FA2">
      <w:pPr>
        <w:widowControl w:val="0"/>
        <w:ind w:firstLine="709"/>
        <w:jc w:val="both"/>
        <w:rPr>
          <w:sz w:val="24"/>
          <w:szCs w:val="24"/>
        </w:rPr>
      </w:pPr>
      <w:r w:rsidRPr="00743BC0">
        <w:rPr>
          <w:sz w:val="24"/>
          <w:szCs w:val="24"/>
        </w:rPr>
        <w:t xml:space="preserve">Психологи отмечают, что деятельность человека всегда сопровождается определенной вербализацией ценностей и ценностных установок соответственно. Зачастую эти ориентации становятся установками деятельности личности, что происходит не без влияния господствующей морали, правосознания, миропонимания. </w:t>
      </w:r>
    </w:p>
    <w:p w:rsidR="00DD0FA2" w:rsidRPr="00743BC0" w:rsidRDefault="00DD0FA2" w:rsidP="00DD0FA2">
      <w:pPr>
        <w:widowControl w:val="0"/>
        <w:ind w:firstLine="709"/>
        <w:jc w:val="both"/>
        <w:rPr>
          <w:sz w:val="24"/>
          <w:szCs w:val="24"/>
        </w:rPr>
      </w:pPr>
      <w:r w:rsidRPr="00743BC0">
        <w:rPr>
          <w:sz w:val="24"/>
          <w:szCs w:val="24"/>
        </w:rPr>
        <w:t xml:space="preserve">Социальная деятельность, связанная с человеком, всегда направлена на создание эффективного взаимодействия индивида и общества, их обоюдную самореализацию. И поэтому деятельность социального работника обязательно должна предполагать </w:t>
      </w:r>
      <w:r w:rsidRPr="00743BC0">
        <w:rPr>
          <w:sz w:val="24"/>
          <w:szCs w:val="24"/>
        </w:rPr>
        <w:lastRenderedPageBreak/>
        <w:t>устранение помех со стороны общества, препятствий субъективного характера со стороны клиента, создание для него условий, обеспечивающих по возможности менее болезненное освоение новых жизненных ситуаций. Она связана с умением повысить способность людей принимать решения и справляться с новыми для них проблемами, обеспечить их связь с жизненным миром общества, содействовать социальной политике государства.</w:t>
      </w:r>
    </w:p>
    <w:p w:rsidR="00DD0FA2" w:rsidRPr="00743BC0" w:rsidRDefault="00DD0FA2" w:rsidP="00DD0FA2">
      <w:pPr>
        <w:widowControl w:val="0"/>
        <w:ind w:firstLine="709"/>
        <w:jc w:val="both"/>
        <w:rPr>
          <w:sz w:val="24"/>
          <w:szCs w:val="24"/>
        </w:rPr>
      </w:pPr>
      <w:r w:rsidRPr="00743BC0">
        <w:rPr>
          <w:sz w:val="24"/>
          <w:szCs w:val="24"/>
        </w:rPr>
        <w:t>Родовой чертой социальной работы является общение между людьми, которое независимо от субъективных намерений его участников всегда носит социальный характер. По содержанию и методам оно обусловлено конкретными социальными условиями и обстоятельствами, порождает разные социальные последствия и результаты как для индивида, так и для общества. Оно может быть отражением или фактором создания</w:t>
      </w:r>
      <w:r>
        <w:rPr>
          <w:sz w:val="24"/>
          <w:szCs w:val="24"/>
        </w:rPr>
        <w:t>,</w:t>
      </w:r>
      <w:r w:rsidRPr="00743BC0">
        <w:rPr>
          <w:sz w:val="24"/>
          <w:szCs w:val="24"/>
        </w:rPr>
        <w:t xml:space="preserve"> или преодоления отчуждения человека от общества, от себе подобных, от результатов своей деятельности, либо стать источником, средством развития человека, осуществления им целей самоопределения, самоутверждения, самореализации.</w:t>
      </w:r>
    </w:p>
    <w:p w:rsidR="00DD0FA2" w:rsidRPr="00743BC0" w:rsidRDefault="00DD0FA2" w:rsidP="00DD0FA2">
      <w:pPr>
        <w:widowControl w:val="0"/>
        <w:ind w:firstLine="709"/>
        <w:jc w:val="both"/>
        <w:rPr>
          <w:sz w:val="24"/>
          <w:szCs w:val="24"/>
        </w:rPr>
      </w:pPr>
      <w:r w:rsidRPr="00743BC0">
        <w:rPr>
          <w:sz w:val="24"/>
          <w:szCs w:val="24"/>
        </w:rPr>
        <w:t>Как особый вид социального общения деятельность социального работника всегда носит диалогический характер. Это – процесс «встречи» различных мировоззрений, менталитета, воспитания, поведения, итог которой – не победа какой-либо стороны, а совместно достигнутый уровень социализации или ресоциализации. Каждый участник общения имеет право на свободу выбора применяемых к нему средств и методов. В результате происходит развитие не только клиента, но и специалиста социальной работы, что не может не отражаться на его профессиональном мастерстве, развитии социального мышления и социальной активности, направленной на гуманизацию общества.</w:t>
      </w:r>
    </w:p>
    <w:p w:rsidR="00DD0FA2" w:rsidRPr="00743BC0" w:rsidRDefault="00DD0FA2" w:rsidP="00DD0FA2">
      <w:pPr>
        <w:widowControl w:val="0"/>
        <w:ind w:firstLine="709"/>
        <w:jc w:val="both"/>
        <w:rPr>
          <w:sz w:val="24"/>
          <w:szCs w:val="24"/>
        </w:rPr>
      </w:pPr>
      <w:r w:rsidRPr="00743BC0">
        <w:rPr>
          <w:sz w:val="24"/>
          <w:szCs w:val="24"/>
        </w:rPr>
        <w:t xml:space="preserve">Объект социальной работы – клиент. Исторически это понятие приходит в социальную работу в </w:t>
      </w:r>
      <w:smartTag w:uri="urn:schemas-microsoft-com:office:smarttags" w:element="metricconverter">
        <w:smartTagPr>
          <w:attr w:name="ProductID" w:val="1912 г"/>
        </w:smartTagPr>
        <w:r w:rsidRPr="00743BC0">
          <w:rPr>
            <w:sz w:val="24"/>
            <w:szCs w:val="24"/>
          </w:rPr>
          <w:t>1912 г</w:t>
        </w:r>
      </w:smartTag>
      <w:r w:rsidRPr="00743BC0">
        <w:rPr>
          <w:sz w:val="24"/>
          <w:szCs w:val="24"/>
        </w:rPr>
        <w:t xml:space="preserve">.: клиент как социально незащищенный человек. Вплоть до второй мировой войны в понятие клиента включались люди, имевшие предрасположенность к нарушению общепринятых стандартов (нищие) или затруднения в адаптации (мигранты в США). Со временем меняются не только категории клиентов, но и группы проблем, формирующие клиентов социальной работы. </w:t>
      </w:r>
    </w:p>
    <w:p w:rsidR="00DD0FA2" w:rsidRPr="00743BC0" w:rsidRDefault="00DD0FA2" w:rsidP="00DD0FA2">
      <w:pPr>
        <w:widowControl w:val="0"/>
        <w:ind w:firstLine="709"/>
        <w:jc w:val="both"/>
        <w:rPr>
          <w:sz w:val="24"/>
          <w:szCs w:val="24"/>
        </w:rPr>
      </w:pPr>
      <w:r w:rsidRPr="00743BC0">
        <w:rPr>
          <w:sz w:val="24"/>
          <w:szCs w:val="24"/>
        </w:rPr>
        <w:t xml:space="preserve">С </w:t>
      </w:r>
      <w:smartTag w:uri="urn:schemas-microsoft-com:office:smarttags" w:element="metricconverter">
        <w:smartTagPr>
          <w:attr w:name="ProductID" w:val="1987 г"/>
        </w:smartTagPr>
        <w:r w:rsidRPr="00743BC0">
          <w:rPr>
            <w:sz w:val="24"/>
            <w:szCs w:val="24"/>
          </w:rPr>
          <w:t>1987 г</w:t>
        </w:r>
      </w:smartTag>
      <w:r w:rsidRPr="00743BC0">
        <w:rPr>
          <w:sz w:val="24"/>
          <w:szCs w:val="24"/>
        </w:rPr>
        <w:t>. клиентом социальной работы определяется любой человек, группа или община, которые нуждаются в помощи социального работника и с которым достигнуто соглашение о совместной работе. В таком контексте клиентом социальной работы может быть любой человек с любой проблемой</w:t>
      </w:r>
      <w:r>
        <w:rPr>
          <w:sz w:val="24"/>
          <w:szCs w:val="24"/>
        </w:rPr>
        <w:t xml:space="preserve"> (</w:t>
      </w:r>
      <w:r w:rsidRPr="00743BC0">
        <w:rPr>
          <w:color w:val="000000"/>
          <w:sz w:val="24"/>
          <w:szCs w:val="24"/>
        </w:rPr>
        <w:t>Шмелева Н.Б.</w:t>
      </w:r>
      <w:r>
        <w:rPr>
          <w:sz w:val="24"/>
          <w:szCs w:val="24"/>
        </w:rPr>
        <w:t>)</w:t>
      </w:r>
      <w:r w:rsidRPr="00743BC0">
        <w:rPr>
          <w:sz w:val="24"/>
          <w:szCs w:val="24"/>
        </w:rPr>
        <w:t xml:space="preserve">. </w:t>
      </w:r>
    </w:p>
    <w:p w:rsidR="00DD0FA2" w:rsidRPr="00743BC0" w:rsidRDefault="00DD0FA2" w:rsidP="00DD0FA2">
      <w:pPr>
        <w:widowControl w:val="0"/>
        <w:ind w:firstLine="709"/>
        <w:jc w:val="both"/>
        <w:rPr>
          <w:sz w:val="24"/>
          <w:szCs w:val="24"/>
        </w:rPr>
      </w:pPr>
      <w:r w:rsidRPr="00743BC0">
        <w:rPr>
          <w:sz w:val="24"/>
          <w:szCs w:val="24"/>
        </w:rPr>
        <w:t xml:space="preserve">Субъект социальной работы – тот, кто осуществляет помощь. Это могут быть государственные (органы социального страхования, социальной защиты) и общественные организации (различные благотворительные союзы, организации, фонды и т.д.), частные лица – специалисты в сфере социальной работы различных квалификаций (геронтолог, эколог, педагог и т.п.) или добровольные помощники – волонтёры. </w:t>
      </w:r>
    </w:p>
    <w:p w:rsidR="00DD0FA2" w:rsidRPr="00743BC0" w:rsidRDefault="00DD0FA2" w:rsidP="00DD0FA2">
      <w:pPr>
        <w:widowControl w:val="0"/>
        <w:ind w:firstLine="709"/>
        <w:jc w:val="both"/>
        <w:rPr>
          <w:sz w:val="24"/>
          <w:szCs w:val="24"/>
        </w:rPr>
      </w:pPr>
      <w:r w:rsidRPr="00743BC0">
        <w:rPr>
          <w:sz w:val="24"/>
          <w:szCs w:val="24"/>
        </w:rPr>
        <w:t>Однако, следует заметить, что социальная работа как профессиональная деятельность обладает чертами, отличающими ее от других, схожих по характеру, профессий социальной направленности (врача, педагога, психолога, юриста и др.). Одна из основных отличительных ее черт – сам характер процесса социального действия и интеракций между специалистом и клиентом. В отличие от ролевых субъект-объектных отношений, свойственных другим видам помогающих профессий, и в этой связи акта принятия решений в процессе действия, в социальной работе доминируют субъект-субъектные отношения, носящие доверительный характер, при которых клиент сохраняет за собой право или преимущество при принятии решений.</w:t>
      </w:r>
    </w:p>
    <w:p w:rsidR="00DD0FA2" w:rsidRPr="00743BC0" w:rsidRDefault="00DD0FA2" w:rsidP="00DD0FA2">
      <w:pPr>
        <w:widowControl w:val="0"/>
        <w:ind w:firstLine="709"/>
        <w:jc w:val="both"/>
        <w:rPr>
          <w:sz w:val="24"/>
          <w:szCs w:val="24"/>
        </w:rPr>
      </w:pPr>
      <w:r w:rsidRPr="00743BC0">
        <w:rPr>
          <w:sz w:val="24"/>
          <w:szCs w:val="24"/>
        </w:rPr>
        <w:t xml:space="preserve">Таким образом, социальная работа носит двусторонний характер, в основе оказываемой социальной помощи лежит система взаимодействий социального работника с клиентом и/или со значимым социальным окружением клиента. В связи с этим социальную работу как реальность и понятие необходимо рассматривать в ряду таких явлений и категорий: взаимодействие – активность – деятельность. </w:t>
      </w:r>
    </w:p>
    <w:p w:rsidR="00DD0FA2" w:rsidRPr="00743BC0" w:rsidRDefault="00DD0FA2" w:rsidP="00DD0FA2">
      <w:pPr>
        <w:widowControl w:val="0"/>
        <w:ind w:firstLine="709"/>
        <w:jc w:val="both"/>
        <w:rPr>
          <w:sz w:val="24"/>
          <w:szCs w:val="24"/>
        </w:rPr>
      </w:pPr>
      <w:r w:rsidRPr="00743BC0">
        <w:rPr>
          <w:sz w:val="24"/>
          <w:szCs w:val="24"/>
        </w:rPr>
        <w:t xml:space="preserve">Известно, что взаимодействие является всеобщим свойством живого и неживого мира, формой связи тел и явлений, без него не может существовать наш мир, невозможно </w:t>
      </w:r>
      <w:r w:rsidRPr="00743BC0">
        <w:rPr>
          <w:sz w:val="24"/>
          <w:szCs w:val="24"/>
        </w:rPr>
        <w:lastRenderedPageBreak/>
        <w:t xml:space="preserve">познание и предвидение развития природы, общества, отдельного человека. Это целенаправленный процесс в пространстве и времени, имеющий свою логику и последовательность стадий, которую диктует логика работы (диагностика ситуации, планирование действий и их осуществление, итоговая оценка совместной работы). Содержание взаимодействия определяется исходной проблемой в том виде, как она заявлена клиентом или обнаружена социальным работником. В связи с этим основная задача социального работника – это организация и структурирование ситуации взаимодействия с клиентом таким образом, чтобы достичь эффективных результатов социальной помощи. </w:t>
      </w:r>
      <w:r>
        <w:rPr>
          <w:sz w:val="24"/>
          <w:szCs w:val="24"/>
        </w:rPr>
        <w:t>Поэтому социальную работу следует определять, как</w:t>
      </w:r>
      <w:r w:rsidRPr="00743BC0">
        <w:rPr>
          <w:sz w:val="24"/>
          <w:szCs w:val="24"/>
        </w:rPr>
        <w:t xml:space="preserve"> – профессиональная деятельность в области социальной помощи, защиты, поддержки, коррекции, реабилитации и реадаптации людей, находящихся в трудной жизненной ситуации.</w:t>
      </w:r>
    </w:p>
    <w:p w:rsidR="00DD0FA2" w:rsidRPr="00743BC0" w:rsidRDefault="00DD0FA2" w:rsidP="00DD0FA2">
      <w:pPr>
        <w:widowControl w:val="0"/>
        <w:ind w:firstLine="709"/>
        <w:jc w:val="both"/>
        <w:rPr>
          <w:sz w:val="24"/>
          <w:szCs w:val="24"/>
        </w:rPr>
      </w:pPr>
      <w:r w:rsidRPr="00743BC0">
        <w:rPr>
          <w:sz w:val="24"/>
          <w:szCs w:val="24"/>
        </w:rPr>
        <w:t>Социальная работа в нашей стране в настоящее время находится в процессе институционализации, своего профессионального становления и развития: идет формирование модели социальной работы, отражающей особенности социальных процессов современной России и использующей опыт и традиции организации социальной деятельности в сфере призрения и социального обеспечения. Фактически становление социальной работы как профессиональной сферы деятельности идёт одновременно с научно-практической разработкой основных методологических, концептуальных положений, определяющих сущность столь сложных явлений, как социальная работа – социальная педагогика.</w:t>
      </w:r>
    </w:p>
    <w:p w:rsidR="00DD0FA2" w:rsidRPr="00743BC0" w:rsidRDefault="00DD0FA2" w:rsidP="00DD0FA2">
      <w:pPr>
        <w:widowControl w:val="0"/>
        <w:ind w:firstLine="709"/>
        <w:jc w:val="both"/>
        <w:rPr>
          <w:sz w:val="24"/>
          <w:szCs w:val="24"/>
        </w:rPr>
      </w:pPr>
      <w:r w:rsidRPr="00743BC0">
        <w:rPr>
          <w:sz w:val="24"/>
          <w:szCs w:val="24"/>
        </w:rPr>
        <w:t>Рассматривая содержание и структуру социальной работы как вида профессиональной деятельности, мы исходили, с одной стороны, из общепринятой философской и психологической трактовки деятельности, а с другой – учитывали специфические особенности изучаемого нами объекта.</w:t>
      </w:r>
    </w:p>
    <w:p w:rsidR="00DD0FA2" w:rsidRPr="00743BC0" w:rsidRDefault="00DD0FA2" w:rsidP="00DD0FA2">
      <w:pPr>
        <w:widowControl w:val="0"/>
        <w:ind w:firstLine="709"/>
        <w:jc w:val="both"/>
        <w:rPr>
          <w:sz w:val="24"/>
          <w:szCs w:val="24"/>
        </w:rPr>
      </w:pPr>
      <w:r w:rsidRPr="00743BC0">
        <w:rPr>
          <w:sz w:val="24"/>
          <w:szCs w:val="24"/>
        </w:rPr>
        <w:t>Определение деятельности давалось многими философами:</w:t>
      </w:r>
    </w:p>
    <w:p w:rsidR="00DD0FA2" w:rsidRPr="00743BC0" w:rsidRDefault="00DD0FA2" w:rsidP="00DD0FA2">
      <w:pPr>
        <w:pStyle w:val="a6"/>
        <w:widowControl w:val="0"/>
        <w:numPr>
          <w:ilvl w:val="0"/>
          <w:numId w:val="9"/>
        </w:numPr>
        <w:tabs>
          <w:tab w:val="num" w:pos="1080"/>
        </w:tabs>
        <w:ind w:left="0" w:firstLine="709"/>
        <w:jc w:val="both"/>
        <w:rPr>
          <w:rFonts w:ascii="Times New Roman" w:hAnsi="Times New Roman" w:cs="Times New Roman"/>
          <w:sz w:val="24"/>
          <w:szCs w:val="24"/>
        </w:rPr>
      </w:pPr>
      <w:r w:rsidRPr="00743BC0">
        <w:rPr>
          <w:rFonts w:ascii="Times New Roman" w:hAnsi="Times New Roman" w:cs="Times New Roman"/>
          <w:sz w:val="24"/>
          <w:szCs w:val="24"/>
        </w:rPr>
        <w:t>это разносторонний процесс создания общественным субъектом условий для своего существования и развития, процесс преобразования социальной реальности в соответствии с общественными потребностями, целями и задачами</w:t>
      </w:r>
      <w:r>
        <w:rPr>
          <w:rFonts w:ascii="Times New Roman" w:hAnsi="Times New Roman" w:cs="Times New Roman"/>
          <w:sz w:val="24"/>
          <w:szCs w:val="24"/>
        </w:rPr>
        <w:t xml:space="preserve"> (</w:t>
      </w:r>
      <w:r w:rsidRPr="00743BC0">
        <w:rPr>
          <w:rFonts w:ascii="Times New Roman" w:hAnsi="Times New Roman" w:cs="Times New Roman"/>
          <w:color w:val="000000"/>
          <w:sz w:val="24"/>
          <w:szCs w:val="24"/>
        </w:rPr>
        <w:t>Буева Л.П.</w:t>
      </w:r>
      <w:r>
        <w:rPr>
          <w:rFonts w:ascii="Times New Roman" w:hAnsi="Times New Roman" w:cs="Times New Roman"/>
          <w:sz w:val="24"/>
          <w:szCs w:val="24"/>
        </w:rPr>
        <w:t>)</w:t>
      </w:r>
      <w:r w:rsidRPr="00743BC0">
        <w:rPr>
          <w:rFonts w:ascii="Times New Roman" w:hAnsi="Times New Roman" w:cs="Times New Roman"/>
          <w:sz w:val="24"/>
          <w:szCs w:val="24"/>
        </w:rPr>
        <w:t>;</w:t>
      </w:r>
    </w:p>
    <w:p w:rsidR="00DD0FA2" w:rsidRPr="00743BC0" w:rsidRDefault="00DD0FA2" w:rsidP="00DD0FA2">
      <w:pPr>
        <w:pStyle w:val="a6"/>
        <w:widowControl w:val="0"/>
        <w:numPr>
          <w:ilvl w:val="0"/>
          <w:numId w:val="9"/>
        </w:numPr>
        <w:tabs>
          <w:tab w:val="num" w:pos="1080"/>
        </w:tabs>
        <w:ind w:left="0" w:firstLine="709"/>
        <w:jc w:val="both"/>
        <w:rPr>
          <w:rFonts w:ascii="Times New Roman" w:hAnsi="Times New Roman" w:cs="Times New Roman"/>
          <w:sz w:val="24"/>
          <w:szCs w:val="24"/>
        </w:rPr>
      </w:pPr>
      <w:r w:rsidRPr="00743BC0">
        <w:rPr>
          <w:rFonts w:ascii="Times New Roman" w:hAnsi="Times New Roman" w:cs="Times New Roman"/>
          <w:sz w:val="24"/>
          <w:szCs w:val="24"/>
        </w:rPr>
        <w:t>способ существования человека</w:t>
      </w:r>
      <w:r>
        <w:rPr>
          <w:rFonts w:ascii="Times New Roman" w:hAnsi="Times New Roman" w:cs="Times New Roman"/>
          <w:sz w:val="24"/>
          <w:szCs w:val="24"/>
        </w:rPr>
        <w:t xml:space="preserve"> (</w:t>
      </w:r>
      <w:r w:rsidRPr="00A54AFE">
        <w:rPr>
          <w:rFonts w:ascii="Times New Roman" w:hAnsi="Times New Roman" w:cs="Times New Roman"/>
          <w:color w:val="000000"/>
          <w:sz w:val="24"/>
          <w:szCs w:val="24"/>
        </w:rPr>
        <w:t>Каган М.С.</w:t>
      </w:r>
      <w:r w:rsidRPr="00A54AFE">
        <w:rPr>
          <w:rFonts w:ascii="Times New Roman" w:hAnsi="Times New Roman" w:cs="Times New Roman"/>
          <w:sz w:val="24"/>
          <w:szCs w:val="24"/>
        </w:rPr>
        <w:t>);</w:t>
      </w:r>
    </w:p>
    <w:p w:rsidR="00DD0FA2" w:rsidRPr="00743BC0" w:rsidRDefault="00DD0FA2" w:rsidP="00DD0FA2">
      <w:pPr>
        <w:pStyle w:val="a6"/>
        <w:widowControl w:val="0"/>
        <w:numPr>
          <w:ilvl w:val="0"/>
          <w:numId w:val="9"/>
        </w:numPr>
        <w:tabs>
          <w:tab w:val="num" w:pos="1080"/>
        </w:tabs>
        <w:ind w:left="0" w:firstLine="709"/>
        <w:jc w:val="both"/>
        <w:rPr>
          <w:rFonts w:ascii="Times New Roman" w:hAnsi="Times New Roman" w:cs="Times New Roman"/>
          <w:sz w:val="24"/>
          <w:szCs w:val="24"/>
        </w:rPr>
      </w:pPr>
      <w:r w:rsidRPr="00743BC0">
        <w:rPr>
          <w:rFonts w:ascii="Times New Roman" w:hAnsi="Times New Roman" w:cs="Times New Roman"/>
          <w:sz w:val="24"/>
          <w:szCs w:val="24"/>
        </w:rPr>
        <w:t>специфически человеческая форма активного отношения к окружающему миру, содержание которой составляет целесообразное изменение и преобразование этого мира на основе освоения и развития наличных форм культуры.</w:t>
      </w:r>
    </w:p>
    <w:p w:rsidR="00DD0FA2" w:rsidRPr="00743BC0" w:rsidRDefault="00DD0FA2" w:rsidP="00DD0FA2">
      <w:pPr>
        <w:widowControl w:val="0"/>
        <w:ind w:firstLine="709"/>
        <w:jc w:val="both"/>
        <w:rPr>
          <w:sz w:val="24"/>
          <w:szCs w:val="24"/>
        </w:rPr>
      </w:pPr>
      <w:r w:rsidRPr="00743BC0">
        <w:rPr>
          <w:sz w:val="24"/>
          <w:szCs w:val="24"/>
        </w:rPr>
        <w:t>Психологи определяют деятельность как:</w:t>
      </w:r>
    </w:p>
    <w:p w:rsidR="00DD0FA2" w:rsidRPr="00743BC0" w:rsidRDefault="00DD0FA2" w:rsidP="00DD0FA2">
      <w:pPr>
        <w:pStyle w:val="a6"/>
        <w:widowControl w:val="0"/>
        <w:numPr>
          <w:ilvl w:val="0"/>
          <w:numId w:val="9"/>
        </w:numPr>
        <w:tabs>
          <w:tab w:val="num" w:pos="1080"/>
        </w:tabs>
        <w:ind w:left="0" w:firstLine="709"/>
        <w:jc w:val="both"/>
        <w:rPr>
          <w:rFonts w:ascii="Times New Roman" w:hAnsi="Times New Roman" w:cs="Times New Roman"/>
          <w:sz w:val="24"/>
          <w:szCs w:val="24"/>
        </w:rPr>
      </w:pPr>
      <w:r w:rsidRPr="00743BC0">
        <w:rPr>
          <w:rFonts w:ascii="Times New Roman" w:hAnsi="Times New Roman" w:cs="Times New Roman"/>
          <w:sz w:val="24"/>
          <w:szCs w:val="24"/>
        </w:rPr>
        <w:t>совокупность определенных видовых форм, присущих реальной жизни и каждому индивиду (игра, учение, труд) и играющих поочередно ведущую роль в онтогенезе</w:t>
      </w:r>
      <w:r>
        <w:rPr>
          <w:rFonts w:ascii="Times New Roman" w:hAnsi="Times New Roman" w:cs="Times New Roman"/>
          <w:sz w:val="24"/>
          <w:szCs w:val="24"/>
        </w:rPr>
        <w:t xml:space="preserve"> (</w:t>
      </w:r>
      <w:r w:rsidRPr="002F6ECA">
        <w:rPr>
          <w:rFonts w:ascii="Times New Roman" w:hAnsi="Times New Roman" w:cs="Times New Roman"/>
          <w:color w:val="000000"/>
          <w:sz w:val="24"/>
          <w:szCs w:val="24"/>
        </w:rPr>
        <w:t>Ананьев Б.Г.</w:t>
      </w:r>
      <w:r>
        <w:rPr>
          <w:rFonts w:ascii="Times New Roman" w:hAnsi="Times New Roman" w:cs="Times New Roman"/>
          <w:sz w:val="24"/>
          <w:szCs w:val="24"/>
        </w:rPr>
        <w:t>)</w:t>
      </w:r>
      <w:r w:rsidRPr="00743BC0">
        <w:rPr>
          <w:rFonts w:ascii="Times New Roman" w:hAnsi="Times New Roman" w:cs="Times New Roman"/>
          <w:sz w:val="24"/>
          <w:szCs w:val="24"/>
        </w:rPr>
        <w:t>;</w:t>
      </w:r>
    </w:p>
    <w:p w:rsidR="00DD0FA2" w:rsidRPr="00743BC0" w:rsidRDefault="00DD0FA2" w:rsidP="00DD0FA2">
      <w:pPr>
        <w:pStyle w:val="a6"/>
        <w:widowControl w:val="0"/>
        <w:numPr>
          <w:ilvl w:val="0"/>
          <w:numId w:val="9"/>
        </w:numPr>
        <w:tabs>
          <w:tab w:val="num" w:pos="1080"/>
        </w:tabs>
        <w:ind w:left="0" w:firstLine="709"/>
        <w:jc w:val="both"/>
        <w:rPr>
          <w:rFonts w:ascii="Times New Roman" w:hAnsi="Times New Roman" w:cs="Times New Roman"/>
          <w:sz w:val="24"/>
          <w:szCs w:val="24"/>
        </w:rPr>
      </w:pPr>
      <w:r w:rsidRPr="00743BC0">
        <w:rPr>
          <w:rFonts w:ascii="Times New Roman" w:hAnsi="Times New Roman" w:cs="Times New Roman"/>
          <w:sz w:val="24"/>
          <w:szCs w:val="24"/>
        </w:rPr>
        <w:t>динамическая система взаимодействия субъекта с миром, в процессе которого происходит возникновение и воплощение в объекте психического образа и реализация опосредованных им отношений субъек</w:t>
      </w:r>
      <w:r>
        <w:rPr>
          <w:rFonts w:ascii="Times New Roman" w:hAnsi="Times New Roman" w:cs="Times New Roman"/>
          <w:sz w:val="24"/>
          <w:szCs w:val="24"/>
        </w:rPr>
        <w:t>та в предметной действительность (</w:t>
      </w:r>
      <w:r w:rsidRPr="002F6ECA">
        <w:rPr>
          <w:rFonts w:ascii="Times New Roman" w:hAnsi="Times New Roman" w:cs="Times New Roman"/>
          <w:color w:val="000000"/>
          <w:sz w:val="24"/>
          <w:szCs w:val="24"/>
        </w:rPr>
        <w:t>Леонтьев А.Н</w:t>
      </w:r>
      <w:r>
        <w:rPr>
          <w:rFonts w:ascii="Times New Roman" w:hAnsi="Times New Roman" w:cs="Times New Roman"/>
          <w:sz w:val="24"/>
          <w:szCs w:val="24"/>
        </w:rPr>
        <w:t>)</w:t>
      </w:r>
      <w:r w:rsidRPr="00743BC0">
        <w:rPr>
          <w:rFonts w:ascii="Times New Roman" w:hAnsi="Times New Roman" w:cs="Times New Roman"/>
          <w:sz w:val="24"/>
          <w:szCs w:val="24"/>
        </w:rPr>
        <w:t>;</w:t>
      </w:r>
    </w:p>
    <w:p w:rsidR="00DD0FA2" w:rsidRPr="00743BC0" w:rsidRDefault="00DD0FA2" w:rsidP="00DD0FA2">
      <w:pPr>
        <w:pStyle w:val="a6"/>
        <w:widowControl w:val="0"/>
        <w:numPr>
          <w:ilvl w:val="0"/>
          <w:numId w:val="9"/>
        </w:numPr>
        <w:tabs>
          <w:tab w:val="num" w:pos="1080"/>
        </w:tabs>
        <w:ind w:left="0" w:firstLine="709"/>
        <w:jc w:val="both"/>
        <w:rPr>
          <w:rFonts w:ascii="Times New Roman" w:hAnsi="Times New Roman" w:cs="Times New Roman"/>
          <w:sz w:val="24"/>
          <w:szCs w:val="24"/>
        </w:rPr>
      </w:pPr>
      <w:r w:rsidRPr="00743BC0">
        <w:rPr>
          <w:rFonts w:ascii="Times New Roman" w:hAnsi="Times New Roman" w:cs="Times New Roman"/>
          <w:sz w:val="24"/>
          <w:szCs w:val="24"/>
        </w:rPr>
        <w:t>«момент» и продукт личности</w:t>
      </w:r>
      <w:r>
        <w:rPr>
          <w:rFonts w:ascii="Times New Roman" w:hAnsi="Times New Roman" w:cs="Times New Roman"/>
          <w:sz w:val="24"/>
          <w:szCs w:val="24"/>
        </w:rPr>
        <w:t xml:space="preserve"> (</w:t>
      </w:r>
      <w:r w:rsidRPr="002F6ECA">
        <w:rPr>
          <w:rFonts w:ascii="Times New Roman" w:hAnsi="Times New Roman" w:cs="Times New Roman"/>
          <w:color w:val="000000"/>
          <w:sz w:val="24"/>
          <w:szCs w:val="24"/>
        </w:rPr>
        <w:t>Ломов Б.Ф</w:t>
      </w:r>
      <w:r>
        <w:rPr>
          <w:rFonts w:ascii="Times New Roman" w:hAnsi="Times New Roman" w:cs="Times New Roman"/>
          <w:sz w:val="24"/>
          <w:szCs w:val="24"/>
        </w:rPr>
        <w:t>)</w:t>
      </w:r>
      <w:r w:rsidRPr="00743BC0">
        <w:rPr>
          <w:rFonts w:ascii="Times New Roman" w:hAnsi="Times New Roman" w:cs="Times New Roman"/>
          <w:sz w:val="24"/>
          <w:szCs w:val="24"/>
        </w:rPr>
        <w:t xml:space="preserve"> и др.</w:t>
      </w:r>
    </w:p>
    <w:p w:rsidR="00DD0FA2" w:rsidRPr="00743BC0" w:rsidRDefault="00DD0FA2" w:rsidP="00DD0FA2">
      <w:pPr>
        <w:widowControl w:val="0"/>
        <w:ind w:firstLine="709"/>
        <w:jc w:val="both"/>
        <w:rPr>
          <w:sz w:val="24"/>
          <w:szCs w:val="24"/>
        </w:rPr>
      </w:pPr>
      <w:r w:rsidRPr="00743BC0">
        <w:rPr>
          <w:sz w:val="24"/>
          <w:szCs w:val="24"/>
        </w:rPr>
        <w:t>Как видно, деятельность в отечественной психологии рассматривается как сложная динамическая, многоуровневая, иерархическая структура. Теория деятельности выступает методологическим основанием исследований профессиональной деятельности, в том числе, деятельности специалиста социальной работы.</w:t>
      </w:r>
    </w:p>
    <w:p w:rsidR="00DD0FA2" w:rsidRPr="00743BC0" w:rsidRDefault="00DD0FA2" w:rsidP="00DD0FA2">
      <w:pPr>
        <w:widowControl w:val="0"/>
        <w:ind w:firstLine="709"/>
        <w:jc w:val="both"/>
        <w:rPr>
          <w:ins w:id="1" w:author="Unknown" w:date="1999-03-13T13:38:00Z"/>
          <w:sz w:val="24"/>
          <w:szCs w:val="24"/>
        </w:rPr>
      </w:pPr>
      <w:r w:rsidRPr="00743BC0">
        <w:rPr>
          <w:sz w:val="24"/>
          <w:szCs w:val="24"/>
        </w:rPr>
        <w:t>А</w:t>
      </w:r>
      <w:ins w:id="2" w:author="Unknown" w:date="1999-03-13T13:38:00Z">
        <w:r w:rsidRPr="00743BC0">
          <w:rPr>
            <w:sz w:val="24"/>
            <w:szCs w:val="24"/>
          </w:rPr>
          <w:t xml:space="preserve">нализ профессиональной деятельности </w:t>
        </w:r>
      </w:ins>
      <w:ins w:id="3" w:author="Unknown" w:date="1999-03-13T14:53:00Z">
        <w:r w:rsidRPr="00743BC0">
          <w:rPr>
            <w:sz w:val="24"/>
            <w:szCs w:val="24"/>
          </w:rPr>
          <w:t>специалиста социальной работ</w:t>
        </w:r>
      </w:ins>
      <w:r w:rsidRPr="00743BC0">
        <w:rPr>
          <w:sz w:val="24"/>
          <w:szCs w:val="24"/>
        </w:rPr>
        <w:t>ы</w:t>
      </w:r>
      <w:ins w:id="4" w:author="Unknown" w:date="1999-03-13T14:53:00Z">
        <w:r w:rsidRPr="00743BC0">
          <w:rPr>
            <w:sz w:val="24"/>
            <w:szCs w:val="24"/>
          </w:rPr>
          <w:t xml:space="preserve"> </w:t>
        </w:r>
      </w:ins>
      <w:ins w:id="5" w:author="Unknown" w:date="1999-03-13T13:38:00Z">
        <w:r w:rsidRPr="00743BC0">
          <w:rPr>
            <w:sz w:val="24"/>
            <w:szCs w:val="24"/>
          </w:rPr>
          <w:t>включает следующие компоненты:</w:t>
        </w:r>
      </w:ins>
    </w:p>
    <w:p w:rsidR="00DD0FA2" w:rsidRDefault="00DD0FA2">
      <w:pPr>
        <w:pStyle w:val="a6"/>
        <w:widowControl w:val="0"/>
        <w:numPr>
          <w:ilvl w:val="0"/>
          <w:numId w:val="9"/>
        </w:numPr>
        <w:tabs>
          <w:tab w:val="num" w:pos="900"/>
        </w:tabs>
        <w:ind w:left="0" w:firstLine="709"/>
        <w:jc w:val="both"/>
        <w:rPr>
          <w:ins w:id="6" w:author="Unknown" w:date="1999-03-13T13:38:00Z"/>
          <w:rFonts w:ascii="Times New Roman" w:hAnsi="Times New Roman" w:cs="Times New Roman"/>
          <w:sz w:val="24"/>
          <w:szCs w:val="24"/>
        </w:rPr>
        <w:pPrChange w:id="7" w:author="Unknown" w:date="2003-07-20T16:03:00Z">
          <w:pPr>
            <w:pStyle w:val="30"/>
            <w:tabs>
              <w:tab w:val="num" w:pos="360"/>
            </w:tabs>
          </w:pPr>
        </w:pPrChange>
      </w:pPr>
      <w:ins w:id="8" w:author="Unknown" w:date="1999-03-13T13:38:00Z">
        <w:r w:rsidRPr="00743BC0">
          <w:rPr>
            <w:rFonts w:ascii="Times New Roman" w:hAnsi="Times New Roman" w:cs="Times New Roman"/>
            <w:sz w:val="24"/>
            <w:szCs w:val="24"/>
          </w:rPr>
          <w:t>установление вариативности профиля деятельности социального работника;</w:t>
        </w:r>
      </w:ins>
    </w:p>
    <w:p w:rsidR="00DD0FA2" w:rsidRDefault="00DD0FA2">
      <w:pPr>
        <w:pStyle w:val="a6"/>
        <w:widowControl w:val="0"/>
        <w:numPr>
          <w:ilvl w:val="0"/>
          <w:numId w:val="9"/>
        </w:numPr>
        <w:tabs>
          <w:tab w:val="num" w:pos="900"/>
        </w:tabs>
        <w:ind w:left="0" w:firstLine="709"/>
        <w:jc w:val="both"/>
        <w:rPr>
          <w:ins w:id="9" w:author="Unknown" w:date="1999-03-13T13:38:00Z"/>
          <w:rFonts w:ascii="Times New Roman" w:hAnsi="Times New Roman" w:cs="Times New Roman"/>
          <w:sz w:val="24"/>
          <w:szCs w:val="24"/>
        </w:rPr>
        <w:pPrChange w:id="10" w:author="Unknown" w:date="2003-07-20T16:03:00Z">
          <w:pPr>
            <w:pStyle w:val="30"/>
            <w:tabs>
              <w:tab w:val="num" w:pos="360"/>
            </w:tabs>
          </w:pPr>
        </w:pPrChange>
      </w:pPr>
      <w:ins w:id="11" w:author="Unknown" w:date="1999-03-13T13:38:00Z">
        <w:r w:rsidRPr="00743BC0">
          <w:rPr>
            <w:rFonts w:ascii="Times New Roman" w:hAnsi="Times New Roman" w:cs="Times New Roman"/>
            <w:sz w:val="24"/>
            <w:szCs w:val="24"/>
          </w:rPr>
          <w:t>анализ структуры деятельности;</w:t>
        </w:r>
      </w:ins>
    </w:p>
    <w:p w:rsidR="00DD0FA2" w:rsidRDefault="00DD0FA2">
      <w:pPr>
        <w:pStyle w:val="a6"/>
        <w:widowControl w:val="0"/>
        <w:numPr>
          <w:ilvl w:val="0"/>
          <w:numId w:val="9"/>
        </w:numPr>
        <w:tabs>
          <w:tab w:val="num" w:pos="900"/>
        </w:tabs>
        <w:ind w:left="0" w:firstLine="709"/>
        <w:jc w:val="both"/>
        <w:rPr>
          <w:ins w:id="12" w:author="Unknown" w:date="1999-03-13T14:15:00Z"/>
          <w:rFonts w:ascii="Times New Roman" w:hAnsi="Times New Roman" w:cs="Times New Roman"/>
          <w:sz w:val="24"/>
          <w:szCs w:val="24"/>
        </w:rPr>
        <w:pPrChange w:id="13" w:author="Unknown" w:date="2003-07-20T16:03:00Z">
          <w:pPr>
            <w:pStyle w:val="30"/>
            <w:tabs>
              <w:tab w:val="num" w:pos="360"/>
            </w:tabs>
          </w:pPr>
        </w:pPrChange>
      </w:pPr>
      <w:ins w:id="14" w:author="Unknown" w:date="1999-03-13T14:15:00Z">
        <w:r w:rsidRPr="00743BC0">
          <w:rPr>
            <w:rFonts w:ascii="Times New Roman" w:hAnsi="Times New Roman" w:cs="Times New Roman"/>
            <w:sz w:val="24"/>
            <w:szCs w:val="24"/>
          </w:rPr>
          <w:t>выявление обобщенных трудовых функций;</w:t>
        </w:r>
      </w:ins>
    </w:p>
    <w:p w:rsidR="00DD0FA2" w:rsidRDefault="00DD0FA2">
      <w:pPr>
        <w:pStyle w:val="a6"/>
        <w:widowControl w:val="0"/>
        <w:numPr>
          <w:ilvl w:val="0"/>
          <w:numId w:val="9"/>
        </w:numPr>
        <w:tabs>
          <w:tab w:val="num" w:pos="900"/>
        </w:tabs>
        <w:ind w:left="0" w:firstLine="709"/>
        <w:jc w:val="both"/>
        <w:rPr>
          <w:ins w:id="15" w:author="Unknown" w:date="1999-03-13T13:38:00Z"/>
          <w:rFonts w:ascii="Times New Roman" w:hAnsi="Times New Roman" w:cs="Times New Roman"/>
          <w:sz w:val="24"/>
          <w:szCs w:val="24"/>
        </w:rPr>
        <w:pPrChange w:id="16" w:author="Unknown" w:date="2003-07-20T16:03:00Z">
          <w:pPr>
            <w:pStyle w:val="30"/>
            <w:tabs>
              <w:tab w:val="num" w:pos="360"/>
            </w:tabs>
          </w:pPr>
        </w:pPrChange>
      </w:pPr>
      <w:ins w:id="17" w:author="Unknown" w:date="1999-03-13T13:38:00Z">
        <w:r w:rsidRPr="00743BC0">
          <w:rPr>
            <w:rFonts w:ascii="Times New Roman" w:hAnsi="Times New Roman" w:cs="Times New Roman"/>
            <w:sz w:val="24"/>
            <w:szCs w:val="24"/>
          </w:rPr>
          <w:t>анализ профессиональных функций, знаний, умений, навыков</w:t>
        </w:r>
      </w:ins>
      <w:r>
        <w:rPr>
          <w:rFonts w:ascii="Times New Roman" w:hAnsi="Times New Roman" w:cs="Times New Roman"/>
          <w:sz w:val="24"/>
          <w:szCs w:val="24"/>
        </w:rPr>
        <w:t xml:space="preserve"> (Хасанова Г.Б.)</w:t>
      </w:r>
      <w:r w:rsidRPr="00743BC0">
        <w:rPr>
          <w:rFonts w:ascii="Times New Roman" w:hAnsi="Times New Roman" w:cs="Times New Roman"/>
          <w:sz w:val="24"/>
          <w:szCs w:val="24"/>
        </w:rPr>
        <w:t>.</w:t>
      </w:r>
    </w:p>
    <w:p w:rsidR="00DD0FA2" w:rsidRPr="00743BC0" w:rsidRDefault="00DD0FA2" w:rsidP="00DD0FA2">
      <w:pPr>
        <w:widowControl w:val="0"/>
        <w:ind w:firstLine="709"/>
        <w:jc w:val="both"/>
        <w:rPr>
          <w:ins w:id="18" w:author="Unknown" w:date="1999-03-13T13:38:00Z"/>
          <w:sz w:val="24"/>
          <w:szCs w:val="24"/>
        </w:rPr>
      </w:pPr>
      <w:ins w:id="19" w:author="Unknown" w:date="1999-03-13T14:52:00Z">
        <w:del w:id="20" w:author="Unknown" w:date="1999-07-18T13:15:00Z">
          <w:r w:rsidRPr="00743BC0">
            <w:rPr>
              <w:sz w:val="24"/>
              <w:szCs w:val="24"/>
            </w:rPr>
            <w:delText xml:space="preserve">Установление вариативности профиля деятельности специалиста по социальной работе. </w:delText>
          </w:r>
        </w:del>
      </w:ins>
      <w:ins w:id="21" w:author="Unknown" w:date="1999-03-13T13:38:00Z">
        <w:r w:rsidRPr="00743BC0">
          <w:rPr>
            <w:sz w:val="24"/>
            <w:szCs w:val="24"/>
          </w:rPr>
          <w:t xml:space="preserve">Отправной точкой при осуществлении анализа профессиональной деятельности </w:t>
        </w:r>
        <w:r w:rsidRPr="00743BC0">
          <w:rPr>
            <w:sz w:val="24"/>
            <w:szCs w:val="24"/>
          </w:rPr>
          <w:lastRenderedPageBreak/>
          <w:t>является выявление должностей социальной деятельности, на которых будет использован специалист, мест назначения, квалификационных требований, т</w:t>
        </w:r>
      </w:ins>
      <w:ins w:id="22" w:author="Unknown" w:date="1999-08-28T13:32:00Z">
        <w:r w:rsidRPr="00743BC0">
          <w:rPr>
            <w:sz w:val="24"/>
            <w:szCs w:val="24"/>
          </w:rPr>
          <w:t xml:space="preserve">о </w:t>
        </w:r>
      </w:ins>
      <w:ins w:id="23" w:author="Unknown" w:date="1999-03-13T13:38:00Z">
        <w:del w:id="24" w:author="Unknown" w:date="1999-08-28T13:32:00Z">
          <w:r w:rsidRPr="00743BC0">
            <w:rPr>
              <w:sz w:val="24"/>
              <w:szCs w:val="24"/>
            </w:rPr>
            <w:delText>.</w:delText>
          </w:r>
        </w:del>
        <w:r w:rsidRPr="00743BC0">
          <w:rPr>
            <w:sz w:val="24"/>
            <w:szCs w:val="24"/>
          </w:rPr>
          <w:t>е</w:t>
        </w:r>
      </w:ins>
      <w:ins w:id="25" w:author="Unknown" w:date="1999-08-28T13:32:00Z">
        <w:r w:rsidRPr="00743BC0">
          <w:rPr>
            <w:sz w:val="24"/>
            <w:szCs w:val="24"/>
          </w:rPr>
          <w:t>сть</w:t>
        </w:r>
      </w:ins>
      <w:ins w:id="26" w:author="Unknown" w:date="1999-03-13T13:38:00Z">
        <w:del w:id="27" w:author="Unknown" w:date="1999-08-28T13:32:00Z">
          <w:r w:rsidRPr="00743BC0">
            <w:rPr>
              <w:sz w:val="24"/>
              <w:szCs w:val="24"/>
            </w:rPr>
            <w:delText>.</w:delText>
          </w:r>
        </w:del>
        <w:r w:rsidRPr="00743BC0">
          <w:rPr>
            <w:sz w:val="24"/>
            <w:szCs w:val="24"/>
          </w:rPr>
          <w:t xml:space="preserve"> «здесь определяются границы профессионального, функционального и квалификационного разделения деятельности</w:t>
        </w:r>
      </w:ins>
      <w:ins w:id="28" w:author="Unknown" w:date="1999-03-13T13:54:00Z">
        <w:r w:rsidRPr="00743BC0">
          <w:rPr>
            <w:sz w:val="24"/>
            <w:szCs w:val="24"/>
          </w:rPr>
          <w:t>»</w:t>
        </w:r>
      </w:ins>
      <w:r>
        <w:rPr>
          <w:sz w:val="24"/>
          <w:szCs w:val="24"/>
        </w:rPr>
        <w:t xml:space="preserve"> (</w:t>
      </w:r>
      <w:r w:rsidRPr="002F6ECA">
        <w:rPr>
          <w:color w:val="000000"/>
          <w:sz w:val="24"/>
          <w:szCs w:val="24"/>
        </w:rPr>
        <w:t>Мухаметзянова Г.В.</w:t>
      </w:r>
      <w:r>
        <w:rPr>
          <w:sz w:val="24"/>
          <w:szCs w:val="24"/>
        </w:rPr>
        <w:t>)</w:t>
      </w:r>
      <w:ins w:id="29" w:author="Unknown" w:date="1999-03-13T13:38:00Z">
        <w:r w:rsidRPr="00743BC0">
          <w:rPr>
            <w:sz w:val="24"/>
            <w:szCs w:val="24"/>
          </w:rPr>
          <w:t>.</w:t>
        </w:r>
      </w:ins>
    </w:p>
    <w:p w:rsidR="00DD0FA2" w:rsidRPr="00743BC0" w:rsidRDefault="00DD0FA2" w:rsidP="00DD0FA2">
      <w:pPr>
        <w:widowControl w:val="0"/>
        <w:ind w:firstLine="709"/>
        <w:jc w:val="both"/>
        <w:rPr>
          <w:ins w:id="30" w:author="Unknown" w:date="1999-03-13T13:54:00Z"/>
          <w:sz w:val="24"/>
          <w:szCs w:val="24"/>
        </w:rPr>
      </w:pPr>
      <w:ins w:id="31" w:author="Unknown" w:date="1999-03-13T13:54:00Z">
        <w:r w:rsidRPr="00743BC0">
          <w:rPr>
            <w:sz w:val="24"/>
            <w:szCs w:val="24"/>
          </w:rPr>
          <w:t>Социальная работа – единая профессия. Ее представляет многогранный перечень специализаций: социальный педагог-психолог, социальный этнолог, социальный юрист, социальный эколог, валеолог, социальный работник-организатор технического творчества, социальный аниматор, геронтолог и др.</w:t>
        </w:r>
      </w:ins>
      <w:r w:rsidRPr="00743BC0">
        <w:rPr>
          <w:sz w:val="24"/>
          <w:szCs w:val="24"/>
        </w:rPr>
        <w:t xml:space="preserve"> </w:t>
      </w:r>
      <w:ins w:id="32" w:author="Unknown" w:date="1999-03-13T13:54:00Z">
        <w:r w:rsidRPr="00743BC0">
          <w:rPr>
            <w:sz w:val="24"/>
            <w:szCs w:val="24"/>
          </w:rPr>
          <w:t>Специалисты социальной работ</w:t>
        </w:r>
      </w:ins>
      <w:r w:rsidRPr="00743BC0">
        <w:rPr>
          <w:sz w:val="24"/>
          <w:szCs w:val="24"/>
        </w:rPr>
        <w:t>ы</w:t>
      </w:r>
      <w:ins w:id="33" w:author="Unknown" w:date="1999-03-13T13:54:00Z">
        <w:r w:rsidRPr="00743BC0">
          <w:rPr>
            <w:sz w:val="24"/>
            <w:szCs w:val="24"/>
          </w:rPr>
          <w:t xml:space="preserve"> могут трудиться на предприятиях, в жилых домах, в микрорайонах, госучреждениях и органах местного самоуправления, в школах и больницах, в центрах досуга и реабилитации, в местах заключения и церкви.</w:t>
        </w:r>
      </w:ins>
    </w:p>
    <w:p w:rsidR="00DD0FA2" w:rsidRPr="00743BC0" w:rsidRDefault="00DD0FA2" w:rsidP="00DD0FA2">
      <w:pPr>
        <w:widowControl w:val="0"/>
        <w:ind w:firstLine="709"/>
        <w:jc w:val="both"/>
        <w:rPr>
          <w:ins w:id="34" w:author="Unknown" w:date="1999-03-13T13:57:00Z"/>
          <w:sz w:val="24"/>
          <w:szCs w:val="24"/>
        </w:rPr>
      </w:pPr>
      <w:ins w:id="35" w:author="Unknown" w:date="1999-03-13T13:57:00Z">
        <w:r w:rsidRPr="00743BC0">
          <w:rPr>
            <w:sz w:val="24"/>
            <w:szCs w:val="24"/>
          </w:rPr>
          <w:t xml:space="preserve">В квалификационном справочнике </w:t>
        </w:r>
      </w:ins>
      <w:ins w:id="36" w:author="Unknown" w:date="1999-03-13T14:03:00Z">
        <w:r w:rsidRPr="00743BC0">
          <w:rPr>
            <w:sz w:val="24"/>
            <w:szCs w:val="24"/>
          </w:rPr>
          <w:t>специалист социальной работ</w:t>
        </w:r>
      </w:ins>
      <w:r w:rsidRPr="00743BC0">
        <w:rPr>
          <w:sz w:val="24"/>
          <w:szCs w:val="24"/>
        </w:rPr>
        <w:t>ы</w:t>
      </w:r>
      <w:ins w:id="37" w:author="Unknown" w:date="1999-03-13T13:57:00Z">
        <w:r w:rsidRPr="00743BC0">
          <w:rPr>
            <w:sz w:val="24"/>
            <w:szCs w:val="24"/>
          </w:rPr>
          <w:t xml:space="preserve"> наделяется следующими должностными обязанностями:</w:t>
        </w:r>
      </w:ins>
    </w:p>
    <w:p w:rsidR="00DD0FA2" w:rsidRPr="00743BC0" w:rsidRDefault="00DD0FA2" w:rsidP="00DD0FA2">
      <w:pPr>
        <w:pStyle w:val="a6"/>
        <w:widowControl w:val="0"/>
        <w:numPr>
          <w:ilvl w:val="0"/>
          <w:numId w:val="9"/>
        </w:numPr>
        <w:tabs>
          <w:tab w:val="num" w:pos="900"/>
        </w:tabs>
        <w:ind w:left="0" w:firstLine="709"/>
        <w:jc w:val="both"/>
        <w:rPr>
          <w:ins w:id="38" w:author="Unknown" w:date="1999-03-13T13:57:00Z"/>
          <w:rFonts w:ascii="Times New Roman" w:hAnsi="Times New Roman" w:cs="Times New Roman"/>
          <w:sz w:val="24"/>
          <w:szCs w:val="24"/>
        </w:rPr>
      </w:pPr>
      <w:ins w:id="39" w:author="Unknown" w:date="1999-03-13T13:57:00Z">
        <w:r w:rsidRPr="00743BC0">
          <w:rPr>
            <w:rFonts w:ascii="Times New Roman" w:hAnsi="Times New Roman" w:cs="Times New Roman"/>
            <w:sz w:val="24"/>
            <w:szCs w:val="24"/>
          </w:rPr>
          <w:t xml:space="preserve">выявляет на предприятиях, в микрорайонах семьи и отдельных лиц, нуждающихся в социально-медицинской, юридической, психолого-педагогической, материальной и иной помощи, охране нравственного, физического и психического здоровья; </w:t>
        </w:r>
      </w:ins>
    </w:p>
    <w:p w:rsidR="00DD0FA2" w:rsidRPr="00743BC0" w:rsidRDefault="00DD0FA2" w:rsidP="00DD0FA2">
      <w:pPr>
        <w:pStyle w:val="a6"/>
        <w:widowControl w:val="0"/>
        <w:numPr>
          <w:ilvl w:val="0"/>
          <w:numId w:val="9"/>
        </w:numPr>
        <w:tabs>
          <w:tab w:val="num" w:pos="900"/>
        </w:tabs>
        <w:ind w:left="0" w:firstLine="709"/>
        <w:jc w:val="both"/>
        <w:rPr>
          <w:ins w:id="40" w:author="Unknown" w:date="1999-03-13T13:57:00Z"/>
          <w:rFonts w:ascii="Times New Roman" w:hAnsi="Times New Roman" w:cs="Times New Roman"/>
          <w:sz w:val="24"/>
          <w:szCs w:val="24"/>
        </w:rPr>
      </w:pPr>
      <w:ins w:id="41" w:author="Unknown" w:date="1999-03-13T13:57:00Z">
        <w:r w:rsidRPr="00743BC0">
          <w:rPr>
            <w:rFonts w:ascii="Times New Roman" w:hAnsi="Times New Roman" w:cs="Times New Roman"/>
            <w:sz w:val="24"/>
            <w:szCs w:val="24"/>
          </w:rPr>
          <w:t>устанавливает причины возникших у них трудностей, конфликтных ситуаций, в т</w:t>
        </w:r>
      </w:ins>
      <w:ins w:id="42" w:author="Unknown" w:date="1999-08-28T13:31:00Z">
        <w:r w:rsidRPr="00743BC0">
          <w:rPr>
            <w:rFonts w:ascii="Times New Roman" w:hAnsi="Times New Roman" w:cs="Times New Roman"/>
            <w:sz w:val="24"/>
            <w:szCs w:val="24"/>
          </w:rPr>
          <w:t xml:space="preserve">ом </w:t>
        </w:r>
      </w:ins>
      <w:ins w:id="43" w:author="Unknown" w:date="1999-03-13T13:57:00Z">
        <w:del w:id="44" w:author="Unknown" w:date="1999-08-28T13:31:00Z">
          <w:r w:rsidRPr="00743BC0">
            <w:rPr>
              <w:rFonts w:ascii="Times New Roman" w:hAnsi="Times New Roman" w:cs="Times New Roman"/>
              <w:sz w:val="24"/>
              <w:szCs w:val="24"/>
            </w:rPr>
            <w:delText>.</w:delText>
          </w:r>
        </w:del>
        <w:r w:rsidRPr="00743BC0">
          <w:rPr>
            <w:rFonts w:ascii="Times New Roman" w:hAnsi="Times New Roman" w:cs="Times New Roman"/>
            <w:sz w:val="24"/>
            <w:szCs w:val="24"/>
          </w:rPr>
          <w:t>ч</w:t>
        </w:r>
      </w:ins>
      <w:ins w:id="45" w:author="Unknown" w:date="1999-08-28T13:31:00Z">
        <w:r w:rsidRPr="00743BC0">
          <w:rPr>
            <w:rFonts w:ascii="Times New Roman" w:hAnsi="Times New Roman" w:cs="Times New Roman"/>
            <w:sz w:val="24"/>
            <w:szCs w:val="24"/>
          </w:rPr>
          <w:t>исле</w:t>
        </w:r>
      </w:ins>
      <w:r w:rsidRPr="00743BC0">
        <w:rPr>
          <w:rFonts w:ascii="Times New Roman" w:hAnsi="Times New Roman" w:cs="Times New Roman"/>
          <w:sz w:val="24"/>
          <w:szCs w:val="24"/>
        </w:rPr>
        <w:t>,</w:t>
      </w:r>
      <w:ins w:id="46" w:author="Unknown" w:date="1999-03-13T13:57:00Z">
        <w:del w:id="47" w:author="Unknown" w:date="1999-08-28T13:31:00Z">
          <w:r w:rsidRPr="00743BC0">
            <w:rPr>
              <w:rFonts w:ascii="Times New Roman" w:hAnsi="Times New Roman" w:cs="Times New Roman"/>
              <w:sz w:val="24"/>
              <w:szCs w:val="24"/>
            </w:rPr>
            <w:delText>.</w:delText>
          </w:r>
        </w:del>
        <w:r w:rsidRPr="00743BC0">
          <w:rPr>
            <w:rFonts w:ascii="Times New Roman" w:hAnsi="Times New Roman" w:cs="Times New Roman"/>
            <w:sz w:val="24"/>
            <w:szCs w:val="24"/>
          </w:rPr>
          <w:t xml:space="preserve"> по месту работы, учебы и т.д., оказывает им содействие в их разрешении и социальную защиту; </w:t>
        </w:r>
      </w:ins>
    </w:p>
    <w:p w:rsidR="00DD0FA2" w:rsidRPr="00743BC0" w:rsidRDefault="00DD0FA2" w:rsidP="00DD0FA2">
      <w:pPr>
        <w:pStyle w:val="a6"/>
        <w:widowControl w:val="0"/>
        <w:numPr>
          <w:ilvl w:val="0"/>
          <w:numId w:val="9"/>
        </w:numPr>
        <w:tabs>
          <w:tab w:val="num" w:pos="900"/>
        </w:tabs>
        <w:ind w:left="0" w:firstLine="709"/>
        <w:jc w:val="both"/>
        <w:rPr>
          <w:ins w:id="48" w:author="Unknown" w:date="1999-03-13T13:57:00Z"/>
          <w:rFonts w:ascii="Times New Roman" w:hAnsi="Times New Roman" w:cs="Times New Roman"/>
          <w:sz w:val="24"/>
          <w:szCs w:val="24"/>
        </w:rPr>
      </w:pPr>
      <w:ins w:id="49" w:author="Unknown" w:date="1999-03-13T13:57:00Z">
        <w:r w:rsidRPr="00743BC0">
          <w:rPr>
            <w:rFonts w:ascii="Times New Roman" w:hAnsi="Times New Roman" w:cs="Times New Roman"/>
            <w:sz w:val="24"/>
            <w:szCs w:val="24"/>
          </w:rPr>
          <w:t xml:space="preserve">содействует интеграции деятельности различных государственных и общественных учреждений по оказанию необходимой социально-экономической помощи населению; </w:t>
        </w:r>
      </w:ins>
    </w:p>
    <w:p w:rsidR="00DD0FA2" w:rsidRPr="00743BC0" w:rsidRDefault="00DD0FA2" w:rsidP="00DD0FA2">
      <w:pPr>
        <w:pStyle w:val="a6"/>
        <w:widowControl w:val="0"/>
        <w:numPr>
          <w:ilvl w:val="0"/>
          <w:numId w:val="9"/>
        </w:numPr>
        <w:tabs>
          <w:tab w:val="num" w:pos="900"/>
        </w:tabs>
        <w:ind w:left="0" w:firstLine="709"/>
        <w:jc w:val="both"/>
        <w:rPr>
          <w:ins w:id="50" w:author="Unknown" w:date="1999-03-13T13:57:00Z"/>
          <w:rFonts w:ascii="Times New Roman" w:hAnsi="Times New Roman" w:cs="Times New Roman"/>
          <w:sz w:val="24"/>
          <w:szCs w:val="24"/>
        </w:rPr>
      </w:pPr>
      <w:ins w:id="51" w:author="Unknown" w:date="1999-03-13T13:57:00Z">
        <w:r w:rsidRPr="00743BC0">
          <w:rPr>
            <w:rFonts w:ascii="Times New Roman" w:hAnsi="Times New Roman" w:cs="Times New Roman"/>
            <w:sz w:val="24"/>
            <w:szCs w:val="24"/>
          </w:rPr>
          <w:t>проводит среди населения работу по пропаганде здорового образа жизни, планированию семьи, соблюдению санитарно-гигиенических норм, мер противопожарной за</w:t>
        </w:r>
      </w:ins>
      <w:r w:rsidRPr="00743BC0">
        <w:rPr>
          <w:rFonts w:ascii="Times New Roman" w:hAnsi="Times New Roman" w:cs="Times New Roman"/>
          <w:sz w:val="24"/>
          <w:szCs w:val="24"/>
        </w:rPr>
        <w:t>щ</w:t>
      </w:r>
      <w:ins w:id="52" w:author="Unknown" w:date="1999-03-13T13:57:00Z">
        <w:r w:rsidRPr="00743BC0">
          <w:rPr>
            <w:rFonts w:ascii="Times New Roman" w:hAnsi="Times New Roman" w:cs="Times New Roman"/>
            <w:sz w:val="24"/>
            <w:szCs w:val="24"/>
          </w:rPr>
          <w:t>иты, предупреждению бытового и дорожно-транспортного травматизма, правонарушений;</w:t>
        </w:r>
      </w:ins>
    </w:p>
    <w:p w:rsidR="00DD0FA2" w:rsidRPr="00743BC0" w:rsidRDefault="00DD0FA2" w:rsidP="00DD0FA2">
      <w:pPr>
        <w:pStyle w:val="a6"/>
        <w:widowControl w:val="0"/>
        <w:numPr>
          <w:ilvl w:val="0"/>
          <w:numId w:val="9"/>
        </w:numPr>
        <w:tabs>
          <w:tab w:val="num" w:pos="900"/>
        </w:tabs>
        <w:ind w:left="0" w:firstLine="709"/>
        <w:jc w:val="both"/>
        <w:rPr>
          <w:ins w:id="53" w:author="Unknown" w:date="1999-03-13T13:57:00Z"/>
          <w:rFonts w:ascii="Times New Roman" w:hAnsi="Times New Roman" w:cs="Times New Roman"/>
          <w:sz w:val="24"/>
          <w:szCs w:val="24"/>
        </w:rPr>
      </w:pPr>
      <w:ins w:id="54" w:author="Unknown" w:date="1999-03-13T13:57:00Z">
        <w:r w:rsidRPr="00743BC0">
          <w:rPr>
            <w:rFonts w:ascii="Times New Roman" w:hAnsi="Times New Roman" w:cs="Times New Roman"/>
            <w:sz w:val="24"/>
            <w:szCs w:val="24"/>
          </w:rPr>
          <w:t xml:space="preserve">оказывает помощь в семейном воспитании, проводит психолого-педагогические и юридические консультации по вопросам семьи и брака, воспитания детей, в трудоустройстве несовершеннолетним, заключении трудовых договоров о работе на дому женщинам, имеющим несовершеннолетних детей, инвалидам, пенсионерам; </w:t>
        </w:r>
      </w:ins>
    </w:p>
    <w:p w:rsidR="00DD0FA2" w:rsidRPr="00743BC0" w:rsidRDefault="00DD0FA2" w:rsidP="00DD0FA2">
      <w:pPr>
        <w:pStyle w:val="a6"/>
        <w:widowControl w:val="0"/>
        <w:numPr>
          <w:ilvl w:val="0"/>
          <w:numId w:val="9"/>
        </w:numPr>
        <w:tabs>
          <w:tab w:val="num" w:pos="900"/>
        </w:tabs>
        <w:ind w:left="0" w:firstLine="709"/>
        <w:jc w:val="both"/>
        <w:rPr>
          <w:ins w:id="55" w:author="Unknown" w:date="1999-03-13T13:57:00Z"/>
          <w:rFonts w:ascii="Times New Roman" w:hAnsi="Times New Roman" w:cs="Times New Roman"/>
          <w:sz w:val="24"/>
          <w:szCs w:val="24"/>
        </w:rPr>
      </w:pPr>
      <w:ins w:id="56" w:author="Unknown" w:date="1999-03-13T13:57:00Z">
        <w:r w:rsidRPr="00743BC0">
          <w:rPr>
            <w:rFonts w:ascii="Times New Roman" w:hAnsi="Times New Roman" w:cs="Times New Roman"/>
            <w:sz w:val="24"/>
            <w:szCs w:val="24"/>
          </w:rPr>
          <w:t>проводит индивидуальную воспитательную работу, оказывает необходимую помощь несовершеннолетним и другим лицам с асоциальным поведением, а также испытывающим негативное воздействие социального окружения по месту жительства, учебы, работы;</w:t>
        </w:r>
      </w:ins>
    </w:p>
    <w:p w:rsidR="00DD0FA2" w:rsidRPr="00743BC0" w:rsidRDefault="00DD0FA2" w:rsidP="00DD0FA2">
      <w:pPr>
        <w:pStyle w:val="a6"/>
        <w:widowControl w:val="0"/>
        <w:numPr>
          <w:ilvl w:val="0"/>
          <w:numId w:val="9"/>
        </w:numPr>
        <w:tabs>
          <w:tab w:val="num" w:pos="900"/>
        </w:tabs>
        <w:ind w:left="0" w:firstLine="709"/>
        <w:jc w:val="both"/>
        <w:rPr>
          <w:ins w:id="57" w:author="Unknown" w:date="1999-03-13T13:57:00Z"/>
          <w:rFonts w:ascii="Times New Roman" w:hAnsi="Times New Roman" w:cs="Times New Roman"/>
          <w:sz w:val="24"/>
          <w:szCs w:val="24"/>
        </w:rPr>
      </w:pPr>
      <w:ins w:id="58" w:author="Unknown" w:date="1999-03-13T13:57:00Z">
        <w:r w:rsidRPr="00743BC0">
          <w:rPr>
            <w:rFonts w:ascii="Times New Roman" w:hAnsi="Times New Roman" w:cs="Times New Roman"/>
            <w:sz w:val="24"/>
            <w:szCs w:val="24"/>
          </w:rPr>
          <w:t xml:space="preserve">выявляет и оказывает содействие детям и взрослым, нуждающимся в опеке и попечительстве, устройстве в лечебные и учебно-воспитательные учреждения, получении материальной, социально-бытовой и иной помощи; </w:t>
        </w:r>
      </w:ins>
    </w:p>
    <w:p w:rsidR="00DD0FA2" w:rsidRPr="00743BC0" w:rsidRDefault="00DD0FA2" w:rsidP="00DD0FA2">
      <w:pPr>
        <w:pStyle w:val="a6"/>
        <w:widowControl w:val="0"/>
        <w:numPr>
          <w:ilvl w:val="0"/>
          <w:numId w:val="9"/>
        </w:numPr>
        <w:tabs>
          <w:tab w:val="num" w:pos="900"/>
        </w:tabs>
        <w:ind w:left="0" w:firstLine="709"/>
        <w:jc w:val="both"/>
        <w:rPr>
          <w:ins w:id="59" w:author="Unknown" w:date="1999-03-13T13:57:00Z"/>
          <w:rFonts w:ascii="Times New Roman" w:hAnsi="Times New Roman" w:cs="Times New Roman"/>
          <w:sz w:val="24"/>
          <w:szCs w:val="24"/>
        </w:rPr>
      </w:pPr>
      <w:ins w:id="60" w:author="Unknown" w:date="1999-03-13T13:57:00Z">
        <w:r w:rsidRPr="00743BC0">
          <w:rPr>
            <w:rFonts w:ascii="Times New Roman" w:hAnsi="Times New Roman" w:cs="Times New Roman"/>
            <w:sz w:val="24"/>
            <w:szCs w:val="24"/>
          </w:rPr>
          <w:t>представляет в соответствующие органы материалы и документы для предъявления иска о лишении родительских прав, оформления усыновления, опеки, попечительства;</w:t>
        </w:r>
      </w:ins>
    </w:p>
    <w:p w:rsidR="00DD0FA2" w:rsidRPr="00743BC0" w:rsidRDefault="00DD0FA2" w:rsidP="00DD0FA2">
      <w:pPr>
        <w:pStyle w:val="a6"/>
        <w:widowControl w:val="0"/>
        <w:numPr>
          <w:ilvl w:val="0"/>
          <w:numId w:val="9"/>
        </w:numPr>
        <w:tabs>
          <w:tab w:val="num" w:pos="900"/>
        </w:tabs>
        <w:ind w:left="0" w:firstLine="709"/>
        <w:jc w:val="both"/>
        <w:rPr>
          <w:ins w:id="61" w:author="Unknown" w:date="1999-03-13T13:57:00Z"/>
          <w:rFonts w:ascii="Times New Roman" w:hAnsi="Times New Roman" w:cs="Times New Roman"/>
          <w:sz w:val="24"/>
          <w:szCs w:val="24"/>
        </w:rPr>
      </w:pPr>
      <w:ins w:id="62" w:author="Unknown" w:date="1999-03-13T13:57:00Z">
        <w:r w:rsidRPr="00743BC0">
          <w:rPr>
            <w:rFonts w:ascii="Times New Roman" w:hAnsi="Times New Roman" w:cs="Times New Roman"/>
            <w:sz w:val="24"/>
            <w:szCs w:val="24"/>
          </w:rPr>
          <w:t>организует общественную защиту несовершеннолетних правонарушителей, в необходимых случаях выступает в качестве их общественного защитника в суде;</w:t>
        </w:r>
      </w:ins>
    </w:p>
    <w:p w:rsidR="00DD0FA2" w:rsidRPr="00743BC0" w:rsidRDefault="00DD0FA2" w:rsidP="00DD0FA2">
      <w:pPr>
        <w:pStyle w:val="a6"/>
        <w:widowControl w:val="0"/>
        <w:numPr>
          <w:ilvl w:val="0"/>
          <w:numId w:val="9"/>
        </w:numPr>
        <w:tabs>
          <w:tab w:val="num" w:pos="900"/>
        </w:tabs>
        <w:ind w:left="0" w:firstLine="709"/>
        <w:jc w:val="both"/>
        <w:rPr>
          <w:del w:id="63" w:author="Unknown"/>
          <w:rFonts w:ascii="Times New Roman" w:hAnsi="Times New Roman" w:cs="Times New Roman"/>
          <w:sz w:val="24"/>
          <w:szCs w:val="24"/>
        </w:rPr>
      </w:pPr>
      <w:ins w:id="64" w:author="Unknown" w:date="1999-03-13T13:57:00Z">
        <w:r w:rsidRPr="00743BC0">
          <w:rPr>
            <w:rFonts w:ascii="Times New Roman" w:hAnsi="Times New Roman" w:cs="Times New Roman"/>
            <w:sz w:val="24"/>
            <w:szCs w:val="24"/>
          </w:rPr>
          <w:t>участвует в работе по созданию центров социальной помощи с</w:t>
        </w:r>
      </w:ins>
      <w:ins w:id="65" w:author="Unknown" w:date="1999-07-18T13:20:00Z">
        <w:r w:rsidRPr="00743BC0">
          <w:rPr>
            <w:rFonts w:ascii="Times New Roman" w:hAnsi="Times New Roman" w:cs="Times New Roman"/>
            <w:sz w:val="24"/>
            <w:szCs w:val="24"/>
          </w:rPr>
          <w:t>е</w:t>
        </w:r>
      </w:ins>
      <w:ins w:id="66" w:author="Unknown" w:date="1999-03-13T13:57:00Z">
        <w:del w:id="67" w:author="Unknown" w:date="1999-07-18T13:20:00Z">
          <w:r w:rsidRPr="00743BC0">
            <w:rPr>
              <w:rFonts w:ascii="Times New Roman" w:hAnsi="Times New Roman" w:cs="Times New Roman"/>
              <w:sz w:val="24"/>
              <w:szCs w:val="24"/>
            </w:rPr>
            <w:delText>е</w:delText>
          </w:r>
        </w:del>
        <w:r w:rsidRPr="00743BC0">
          <w:rPr>
            <w:rFonts w:ascii="Times New Roman" w:hAnsi="Times New Roman" w:cs="Times New Roman"/>
            <w:sz w:val="24"/>
            <w:szCs w:val="24"/>
          </w:rPr>
          <w:t xml:space="preserve">мье: усыновления, попечительства и опеки; социальной реабилитации; приютов; молодежных подростковых, детских и семейных центров; клубов и ассоциаций, объединений по интересам и т.д. </w:t>
        </w:r>
      </w:ins>
    </w:p>
    <w:p w:rsidR="00DD0FA2" w:rsidRPr="00743BC0" w:rsidRDefault="00DD0FA2" w:rsidP="00DD0FA2">
      <w:pPr>
        <w:pStyle w:val="a6"/>
        <w:widowControl w:val="0"/>
        <w:numPr>
          <w:ilvl w:val="0"/>
          <w:numId w:val="9"/>
        </w:numPr>
        <w:tabs>
          <w:tab w:val="num" w:pos="900"/>
        </w:tabs>
        <w:ind w:left="0" w:firstLine="709"/>
        <w:jc w:val="both"/>
        <w:rPr>
          <w:ins w:id="68" w:author="Unknown" w:date="1999-07-18T13:21:00Z"/>
          <w:rFonts w:ascii="Times New Roman" w:hAnsi="Times New Roman" w:cs="Times New Roman"/>
          <w:sz w:val="24"/>
          <w:szCs w:val="24"/>
        </w:rPr>
      </w:pPr>
    </w:p>
    <w:p w:rsidR="00DD0FA2" w:rsidRPr="00743BC0" w:rsidRDefault="00DD0FA2" w:rsidP="00DD0FA2">
      <w:pPr>
        <w:pStyle w:val="a6"/>
        <w:widowControl w:val="0"/>
        <w:numPr>
          <w:ilvl w:val="0"/>
          <w:numId w:val="9"/>
        </w:numPr>
        <w:tabs>
          <w:tab w:val="num" w:pos="900"/>
        </w:tabs>
        <w:ind w:left="0" w:firstLine="709"/>
        <w:jc w:val="both"/>
        <w:rPr>
          <w:ins w:id="69" w:author="Unknown" w:date="1999-03-28T11:04:00Z"/>
          <w:rFonts w:ascii="Times New Roman" w:hAnsi="Times New Roman" w:cs="Times New Roman"/>
          <w:sz w:val="24"/>
          <w:szCs w:val="24"/>
        </w:rPr>
      </w:pPr>
      <w:ins w:id="70" w:author="Unknown" w:date="1999-03-13T13:57:00Z">
        <w:r w:rsidRPr="00743BC0">
          <w:rPr>
            <w:rFonts w:ascii="Times New Roman" w:hAnsi="Times New Roman" w:cs="Times New Roman"/>
            <w:sz w:val="24"/>
            <w:szCs w:val="24"/>
          </w:rPr>
          <w:t>организует и координирует работу по социальной адаптации и</w:t>
        </w:r>
      </w:ins>
      <w:ins w:id="71" w:author="Unknown" w:date="1999-07-18T13:21:00Z">
        <w:r w:rsidRPr="00743BC0">
          <w:rPr>
            <w:rFonts w:ascii="Times New Roman" w:hAnsi="Times New Roman" w:cs="Times New Roman"/>
            <w:sz w:val="24"/>
            <w:szCs w:val="24"/>
          </w:rPr>
          <w:t xml:space="preserve"> </w:t>
        </w:r>
      </w:ins>
      <w:ins w:id="72" w:author="Unknown" w:date="1999-03-13T13:57:00Z">
        <w:r w:rsidRPr="00743BC0">
          <w:rPr>
            <w:rFonts w:ascii="Times New Roman" w:hAnsi="Times New Roman" w:cs="Times New Roman"/>
            <w:sz w:val="24"/>
            <w:szCs w:val="24"/>
          </w:rPr>
          <w:t xml:space="preserve">реабилитации лиц, вернувшихся из специальных учебно-воспитательных учреждений и мест лишения свободы. </w:t>
        </w:r>
      </w:ins>
    </w:p>
    <w:p w:rsidR="00DD0FA2" w:rsidRPr="00743BC0" w:rsidRDefault="00DD0FA2" w:rsidP="00DD0FA2">
      <w:pPr>
        <w:widowControl w:val="0"/>
        <w:ind w:firstLine="709"/>
        <w:jc w:val="both"/>
        <w:rPr>
          <w:ins w:id="73" w:author="Unknown" w:date="1999-03-13T14:16:00Z"/>
          <w:sz w:val="24"/>
          <w:szCs w:val="24"/>
        </w:rPr>
      </w:pPr>
      <w:ins w:id="74" w:author="Unknown" w:date="1999-03-13T14:16:00Z">
        <w:del w:id="75" w:author="Unknown" w:date="1999-07-18T13:24:00Z">
          <w:r w:rsidRPr="00075E9D">
            <w:rPr>
              <w:i/>
              <w:sz w:val="24"/>
              <w:szCs w:val="24"/>
            </w:rPr>
            <w:delText xml:space="preserve">Анализ структуры деятельности. </w:delText>
          </w:r>
        </w:del>
        <w:r w:rsidRPr="00075E9D">
          <w:rPr>
            <w:i/>
            <w:sz w:val="24"/>
            <w:szCs w:val="24"/>
          </w:rPr>
          <w:t>Структура деятельности</w:t>
        </w:r>
        <w:r w:rsidRPr="00743BC0">
          <w:rPr>
            <w:sz w:val="24"/>
            <w:szCs w:val="24"/>
          </w:rPr>
          <w:t xml:space="preserve"> включает в себя следующие элементы: цель труда </w:t>
        </w:r>
        <w:r w:rsidRPr="00743BC0">
          <w:rPr>
            <w:sz w:val="24"/>
            <w:szCs w:val="24"/>
          </w:rPr>
          <w:lastRenderedPageBreak/>
          <w:t>(конечный результат</w:t>
        </w:r>
      </w:ins>
      <w:ins w:id="76" w:author="Unknown" w:date="1999-03-13T14:17:00Z">
        <w:r w:rsidRPr="00743BC0">
          <w:rPr>
            <w:sz w:val="24"/>
            <w:szCs w:val="24"/>
          </w:rPr>
          <w:t>)</w:t>
        </w:r>
      </w:ins>
      <w:ins w:id="77" w:author="Unknown" w:date="1999-03-13T14:16:00Z">
        <w:r w:rsidRPr="00743BC0">
          <w:rPr>
            <w:sz w:val="24"/>
            <w:szCs w:val="24"/>
          </w:rPr>
          <w:t>; объект труда; предмет, на который направлен труд специалиста; средства труда (средства воздействия); способы деятельности</w:t>
        </w:r>
      </w:ins>
      <w:ins w:id="78" w:author="Unknown" w:date="1999-07-18T13:25:00Z">
        <w:r w:rsidRPr="00743BC0">
          <w:rPr>
            <w:sz w:val="24"/>
            <w:szCs w:val="24"/>
          </w:rPr>
          <w:t xml:space="preserve"> </w:t>
        </w:r>
      </w:ins>
      <w:ins w:id="79" w:author="Unknown" w:date="1999-03-13T14:16:00Z">
        <w:r w:rsidRPr="00743BC0">
          <w:rPr>
            <w:sz w:val="24"/>
            <w:szCs w:val="24"/>
          </w:rPr>
          <w:t>(процесс воздействия).</w:t>
        </w:r>
      </w:ins>
    </w:p>
    <w:p w:rsidR="00DD0FA2" w:rsidRPr="00743BC0" w:rsidRDefault="00DD0FA2" w:rsidP="00DD0FA2">
      <w:pPr>
        <w:widowControl w:val="0"/>
        <w:ind w:firstLine="709"/>
        <w:jc w:val="both"/>
        <w:rPr>
          <w:ins w:id="80" w:author="Unknown" w:date="1999-07-18T13:28:00Z"/>
          <w:sz w:val="24"/>
          <w:szCs w:val="24"/>
        </w:rPr>
      </w:pPr>
      <w:r w:rsidRPr="00743BC0">
        <w:rPr>
          <w:i/>
          <w:sz w:val="24"/>
          <w:szCs w:val="24"/>
        </w:rPr>
        <w:t>Цели социальной работы</w:t>
      </w:r>
      <w:r w:rsidRPr="00743BC0">
        <w:rPr>
          <w:sz w:val="24"/>
          <w:szCs w:val="24"/>
        </w:rPr>
        <w:t xml:space="preserve"> имеют объективный и субъективный характер. Процесс достижения целей социальной работы направлен на выработку такого поведения, деятельности индивида (группы), в которых проявляется социальная активность личности. </w:t>
      </w:r>
      <w:ins w:id="81" w:author="Unknown" w:date="1999-03-13T14:19:00Z">
        <w:del w:id="82" w:author="Unknown" w:date="1999-07-18T13:25:00Z">
          <w:r w:rsidRPr="00743BC0">
            <w:rPr>
              <w:sz w:val="24"/>
              <w:szCs w:val="24"/>
            </w:rPr>
            <w:delText xml:space="preserve">Цели социальной работы. </w:delText>
          </w:r>
        </w:del>
        <w:r w:rsidRPr="00743BC0">
          <w:rPr>
            <w:sz w:val="24"/>
            <w:szCs w:val="24"/>
          </w:rPr>
          <w:t>К основным целям социальной работы можно отнести следующие:</w:t>
        </w:r>
      </w:ins>
      <w:r w:rsidRPr="00743BC0">
        <w:rPr>
          <w:sz w:val="24"/>
          <w:szCs w:val="24"/>
        </w:rPr>
        <w:t xml:space="preserve"> </w:t>
      </w:r>
      <w:ins w:id="83" w:author="Unknown" w:date="1999-03-13T14:19:00Z">
        <w:r w:rsidRPr="00743BC0">
          <w:rPr>
            <w:sz w:val="24"/>
            <w:szCs w:val="24"/>
          </w:rPr>
          <w:t>увеличение степени самостоятельности клиентов, их способности контролировать свою жизнь и более эффективно разрешать возникающие проблемы;</w:t>
        </w:r>
      </w:ins>
      <w:r w:rsidRPr="00743BC0">
        <w:rPr>
          <w:sz w:val="24"/>
          <w:szCs w:val="24"/>
        </w:rPr>
        <w:t xml:space="preserve"> </w:t>
      </w:r>
      <w:ins w:id="84" w:author="Unknown" w:date="1999-03-13T14:19:00Z">
        <w:r w:rsidRPr="00743BC0">
          <w:rPr>
            <w:sz w:val="24"/>
            <w:szCs w:val="24"/>
          </w:rPr>
          <w:t>создание условий, в которых клиенты могут в максимальной мере проявить свои возможности и получить все, что им положено по закону;</w:t>
        </w:r>
      </w:ins>
      <w:r w:rsidRPr="00743BC0">
        <w:rPr>
          <w:sz w:val="24"/>
          <w:szCs w:val="24"/>
        </w:rPr>
        <w:t xml:space="preserve"> </w:t>
      </w:r>
      <w:ins w:id="85" w:author="Unknown" w:date="1999-03-13T14:19:00Z">
        <w:r w:rsidRPr="00743BC0">
          <w:rPr>
            <w:sz w:val="24"/>
            <w:szCs w:val="24"/>
          </w:rPr>
          <w:t>адаптация или реадаптация людей в обществе;</w:t>
        </w:r>
      </w:ins>
      <w:r w:rsidRPr="00743BC0">
        <w:rPr>
          <w:sz w:val="24"/>
          <w:szCs w:val="24"/>
        </w:rPr>
        <w:t xml:space="preserve"> </w:t>
      </w:r>
      <w:ins w:id="86" w:author="Unknown" w:date="1999-03-13T14:19:00Z">
        <w:r w:rsidRPr="00743BC0">
          <w:rPr>
            <w:sz w:val="24"/>
            <w:szCs w:val="24"/>
          </w:rPr>
          <w:t>создание условий, при которых человек, несмотря на физическое увечье, душевный срыв или жизненный кризис, может жить, сохраняя чувство собственного достоинства и уважения к себе со стороны окружающих;</w:t>
        </w:r>
      </w:ins>
      <w:r w:rsidRPr="00743BC0">
        <w:rPr>
          <w:sz w:val="24"/>
          <w:szCs w:val="24"/>
        </w:rPr>
        <w:t xml:space="preserve"> </w:t>
      </w:r>
      <w:ins w:id="87" w:author="Unknown" w:date="1999-03-13T14:19:00Z">
        <w:r w:rsidRPr="00743BC0">
          <w:rPr>
            <w:sz w:val="24"/>
            <w:szCs w:val="24"/>
          </w:rPr>
          <w:t>и как конечная цель – достижение такого результата, когда необходимость в помощи социального работника у клиента отпадает.</w:t>
        </w:r>
      </w:ins>
    </w:p>
    <w:p w:rsidR="00DD0FA2" w:rsidRPr="00743BC0" w:rsidRDefault="00DD0FA2" w:rsidP="00DD0FA2">
      <w:pPr>
        <w:widowControl w:val="0"/>
        <w:ind w:firstLine="720"/>
        <w:jc w:val="both"/>
        <w:rPr>
          <w:sz w:val="24"/>
          <w:szCs w:val="24"/>
        </w:rPr>
      </w:pPr>
      <w:ins w:id="88" w:author="Unknown" w:date="1999-07-18T13:28:00Z">
        <w:r w:rsidRPr="00743BC0">
          <w:rPr>
            <w:sz w:val="24"/>
            <w:szCs w:val="24"/>
          </w:rPr>
          <w:t xml:space="preserve">Исходя из целей, определяются основные </w:t>
        </w:r>
        <w:r w:rsidRPr="00743BC0">
          <w:rPr>
            <w:i/>
            <w:sz w:val="24"/>
            <w:szCs w:val="24"/>
          </w:rPr>
          <w:t>задачи</w:t>
        </w:r>
        <w:r w:rsidRPr="00743BC0">
          <w:rPr>
            <w:sz w:val="24"/>
            <w:szCs w:val="24"/>
          </w:rPr>
          <w:t xml:space="preserve"> социальной работы</w:t>
        </w:r>
      </w:ins>
      <w:r w:rsidRPr="00743BC0">
        <w:rPr>
          <w:sz w:val="24"/>
          <w:szCs w:val="24"/>
        </w:rPr>
        <w:t xml:space="preserve">, среди которых: </w:t>
      </w:r>
      <w:ins w:id="89" w:author="Unknown" w:date="1999-07-18T13:29:00Z">
        <w:r w:rsidRPr="00743BC0">
          <w:rPr>
            <w:sz w:val="24"/>
            <w:szCs w:val="24"/>
          </w:rPr>
          <w:t>изучение социальных потребностей различных категорий людей;</w:t>
        </w:r>
      </w:ins>
      <w:r w:rsidRPr="00743BC0">
        <w:rPr>
          <w:sz w:val="24"/>
          <w:szCs w:val="24"/>
        </w:rPr>
        <w:t xml:space="preserve"> </w:t>
      </w:r>
      <w:ins w:id="90" w:author="Unknown" w:date="1999-07-18T13:29:00Z">
        <w:r w:rsidRPr="00743BC0">
          <w:rPr>
            <w:sz w:val="24"/>
            <w:szCs w:val="24"/>
          </w:rPr>
          <w:t>раскрытие их творческих способностей, благодаря чему люди приобретают самостоятельность в решении своих проблем;</w:t>
        </w:r>
      </w:ins>
      <w:r w:rsidRPr="00743BC0">
        <w:rPr>
          <w:sz w:val="24"/>
          <w:szCs w:val="24"/>
        </w:rPr>
        <w:t xml:space="preserve"> </w:t>
      </w:r>
      <w:ins w:id="91" w:author="Unknown" w:date="1999-07-18T13:30:00Z">
        <w:r w:rsidRPr="00743BC0">
          <w:rPr>
            <w:sz w:val="24"/>
            <w:szCs w:val="24"/>
          </w:rPr>
          <w:t>создание условий для самостоятельного жизнеобеспечения</w:t>
        </w:r>
      </w:ins>
      <w:ins w:id="92" w:author="Unknown" w:date="1999-07-18T13:31:00Z">
        <w:r w:rsidRPr="00743BC0">
          <w:rPr>
            <w:sz w:val="24"/>
            <w:szCs w:val="24"/>
          </w:rPr>
          <w:t>.</w:t>
        </w:r>
      </w:ins>
    </w:p>
    <w:p w:rsidR="00DD0FA2" w:rsidRPr="00743BC0" w:rsidRDefault="00DD0FA2" w:rsidP="00DD0FA2">
      <w:pPr>
        <w:widowControl w:val="0"/>
        <w:ind w:firstLine="720"/>
        <w:jc w:val="both"/>
        <w:rPr>
          <w:ins w:id="93" w:author="Unknown" w:date="1999-03-13T14:19:00Z"/>
          <w:del w:id="94" w:author="Unknown" w:date="1999-07-18T13:37:00Z"/>
          <w:sz w:val="24"/>
          <w:szCs w:val="24"/>
        </w:rPr>
      </w:pPr>
      <w:ins w:id="95" w:author="Unknown" w:date="1999-03-13T14:19:00Z">
        <w:del w:id="96" w:author="Unknown" w:date="1999-07-18T13:38:00Z">
          <w:r w:rsidRPr="00743BC0">
            <w:rPr>
              <w:sz w:val="24"/>
              <w:szCs w:val="24"/>
            </w:rPr>
            <w:delText xml:space="preserve">Иначе говоря, </w:delText>
          </w:r>
        </w:del>
        <w:del w:id="97" w:author="Unknown" w:date="1999-07-18T13:37:00Z">
          <w:r w:rsidRPr="00743BC0">
            <w:rPr>
              <w:sz w:val="24"/>
              <w:szCs w:val="24"/>
            </w:rPr>
            <w:delText>социальная работа строится по формуле: субъект – субъектные отношения.</w:delText>
          </w:r>
        </w:del>
      </w:ins>
    </w:p>
    <w:p w:rsidR="00DD0FA2" w:rsidRPr="00743BC0" w:rsidRDefault="00DD0FA2" w:rsidP="00DD0FA2">
      <w:pPr>
        <w:widowControl w:val="0"/>
        <w:ind w:firstLine="720"/>
        <w:jc w:val="both"/>
        <w:rPr>
          <w:sz w:val="24"/>
          <w:szCs w:val="24"/>
        </w:rPr>
      </w:pPr>
      <w:ins w:id="98" w:author="Unknown" w:date="1999-03-13T14:19:00Z">
        <w:r w:rsidRPr="00743BC0">
          <w:rPr>
            <w:sz w:val="24"/>
            <w:szCs w:val="24"/>
          </w:rPr>
          <w:t xml:space="preserve">Субъектами социальной работы в целом выступают как </w:t>
        </w:r>
        <w:del w:id="99" w:author="Unknown" w:date="1999-07-18T13:39:00Z">
          <w:r w:rsidRPr="00743BC0">
            <w:rPr>
              <w:sz w:val="24"/>
              <w:szCs w:val="24"/>
            </w:rPr>
            <w:delText>социально</w:delText>
          </w:r>
        </w:del>
      </w:ins>
      <w:ins w:id="100" w:author="Unknown" w:date="1999-07-18T13:39:00Z">
        <w:r w:rsidRPr="00743BC0">
          <w:rPr>
            <w:sz w:val="24"/>
            <w:szCs w:val="24"/>
          </w:rPr>
          <w:t>специально</w:t>
        </w:r>
      </w:ins>
      <w:ins w:id="101" w:author="Unknown" w:date="1999-03-13T14:19:00Z">
        <w:r w:rsidRPr="00743BC0">
          <w:rPr>
            <w:sz w:val="24"/>
            <w:szCs w:val="24"/>
          </w:rPr>
          <w:t xml:space="preserve"> подготовленные люди, так и должностные лица, руководители, общественники:</w:t>
        </w:r>
      </w:ins>
      <w:ins w:id="102" w:author="Unknown" w:date="1999-07-18T13:39:00Z">
        <w:r w:rsidRPr="00743BC0">
          <w:rPr>
            <w:sz w:val="24"/>
            <w:szCs w:val="24"/>
          </w:rPr>
          <w:t xml:space="preserve"> </w:t>
        </w:r>
      </w:ins>
    </w:p>
    <w:p w:rsidR="00DD0FA2" w:rsidRPr="00743BC0" w:rsidRDefault="00DD0FA2" w:rsidP="00DD0FA2">
      <w:pPr>
        <w:widowControl w:val="0"/>
        <w:ind w:firstLine="720"/>
        <w:jc w:val="both"/>
        <w:rPr>
          <w:ins w:id="103" w:author="Unknown" w:date="1999-03-13T14:19:00Z"/>
          <w:del w:id="104" w:author="Unknown" w:date="1999-07-18T13:39:00Z"/>
          <w:sz w:val="24"/>
          <w:szCs w:val="24"/>
        </w:rPr>
      </w:pPr>
      <w:r w:rsidRPr="00743BC0">
        <w:rPr>
          <w:sz w:val="24"/>
          <w:szCs w:val="24"/>
        </w:rPr>
        <w:t xml:space="preserve">- </w:t>
      </w:r>
    </w:p>
    <w:p w:rsidR="00DD0FA2" w:rsidRPr="00743BC0" w:rsidRDefault="00DD0FA2" w:rsidP="00DD0FA2">
      <w:pPr>
        <w:widowControl w:val="0"/>
        <w:ind w:firstLine="720"/>
        <w:jc w:val="both"/>
        <w:rPr>
          <w:ins w:id="105" w:author="Unknown" w:date="1999-03-13T14:19:00Z"/>
          <w:del w:id="106" w:author="Unknown" w:date="1999-07-18T13:39:00Z"/>
          <w:sz w:val="24"/>
          <w:szCs w:val="24"/>
        </w:rPr>
      </w:pPr>
      <w:ins w:id="107" w:author="Unknown" w:date="1999-03-13T14:19:00Z">
        <w:r w:rsidRPr="00743BC0">
          <w:rPr>
            <w:sz w:val="24"/>
            <w:szCs w:val="24"/>
          </w:rPr>
          <w:t>социальные работники;</w:t>
        </w:r>
      </w:ins>
      <w:ins w:id="108" w:author="Unknown" w:date="1999-07-18T13:39:00Z">
        <w:r w:rsidRPr="00743BC0">
          <w:rPr>
            <w:sz w:val="24"/>
            <w:szCs w:val="24"/>
          </w:rPr>
          <w:t xml:space="preserve"> </w:t>
        </w:r>
      </w:ins>
    </w:p>
    <w:p w:rsidR="00DD0FA2" w:rsidRPr="00743BC0" w:rsidRDefault="00DD0FA2" w:rsidP="00DD0FA2">
      <w:pPr>
        <w:widowControl w:val="0"/>
        <w:ind w:firstLine="720"/>
        <w:jc w:val="both"/>
        <w:rPr>
          <w:ins w:id="109" w:author="Unknown" w:date="1999-03-13T14:19:00Z"/>
          <w:del w:id="110" w:author="Unknown" w:date="1999-07-18T13:40:00Z"/>
          <w:sz w:val="24"/>
          <w:szCs w:val="24"/>
        </w:rPr>
      </w:pPr>
      <w:ins w:id="111" w:author="Unknown" w:date="1999-03-13T14:19:00Z">
        <w:r w:rsidRPr="00743BC0">
          <w:rPr>
            <w:sz w:val="24"/>
            <w:szCs w:val="24"/>
          </w:rPr>
          <w:t>специалисты социальной работ</w:t>
        </w:r>
      </w:ins>
      <w:r w:rsidRPr="00743BC0">
        <w:rPr>
          <w:sz w:val="24"/>
          <w:szCs w:val="24"/>
        </w:rPr>
        <w:t>ы</w:t>
      </w:r>
      <w:ins w:id="112" w:author="Unknown" w:date="1999-07-18T13:40:00Z">
        <w:r w:rsidRPr="00743BC0">
          <w:rPr>
            <w:sz w:val="24"/>
            <w:szCs w:val="24"/>
          </w:rPr>
          <w:t xml:space="preserve">, </w:t>
        </w:r>
      </w:ins>
      <w:r w:rsidRPr="00743BC0">
        <w:rPr>
          <w:sz w:val="24"/>
          <w:szCs w:val="24"/>
        </w:rPr>
        <w:t>со</w:t>
      </w:r>
    </w:p>
    <w:p w:rsidR="00DD0FA2" w:rsidRPr="00743BC0" w:rsidRDefault="00DD0FA2" w:rsidP="00DD0FA2">
      <w:pPr>
        <w:widowControl w:val="0"/>
        <w:ind w:firstLine="720"/>
        <w:jc w:val="both"/>
        <w:rPr>
          <w:sz w:val="24"/>
          <w:szCs w:val="24"/>
        </w:rPr>
      </w:pPr>
      <w:ins w:id="113" w:author="Unknown" w:date="1999-03-13T14:19:00Z">
        <w:r w:rsidRPr="00743BC0">
          <w:rPr>
            <w:sz w:val="24"/>
            <w:szCs w:val="24"/>
          </w:rPr>
          <w:t>циальные педагоги,</w:t>
        </w:r>
      </w:ins>
      <w:ins w:id="114" w:author="Unknown" w:date="1999-07-18T13:40:00Z">
        <w:r w:rsidRPr="00743BC0">
          <w:rPr>
            <w:sz w:val="24"/>
            <w:szCs w:val="24"/>
          </w:rPr>
          <w:t xml:space="preserve"> </w:t>
        </w:r>
      </w:ins>
    </w:p>
    <w:p w:rsidR="00DD0FA2" w:rsidRPr="00743BC0" w:rsidRDefault="00DD0FA2" w:rsidP="00DD0FA2">
      <w:pPr>
        <w:widowControl w:val="0"/>
        <w:ind w:firstLine="720"/>
        <w:jc w:val="both"/>
        <w:rPr>
          <w:ins w:id="115" w:author="Unknown" w:date="1999-03-13T14:19:00Z"/>
          <w:del w:id="116" w:author="Unknown" w:date="1999-07-18T13:40:00Z"/>
          <w:sz w:val="24"/>
          <w:szCs w:val="24"/>
        </w:rPr>
      </w:pPr>
      <w:r w:rsidRPr="00743BC0">
        <w:rPr>
          <w:sz w:val="24"/>
          <w:szCs w:val="24"/>
        </w:rPr>
        <w:t xml:space="preserve">- </w:t>
      </w:r>
    </w:p>
    <w:p w:rsidR="00DD0FA2" w:rsidRPr="00743BC0" w:rsidRDefault="00DD0FA2" w:rsidP="00DD0FA2">
      <w:pPr>
        <w:widowControl w:val="0"/>
        <w:ind w:firstLine="720"/>
        <w:jc w:val="both"/>
        <w:rPr>
          <w:sz w:val="24"/>
          <w:szCs w:val="24"/>
        </w:rPr>
      </w:pPr>
      <w:ins w:id="117" w:author="Unknown" w:date="1999-03-13T14:19:00Z">
        <w:r w:rsidRPr="00743BC0">
          <w:rPr>
            <w:sz w:val="24"/>
            <w:szCs w:val="24"/>
          </w:rPr>
          <w:t>государственные служащие системы социального обеспечения и социальной защиты</w:t>
        </w:r>
      </w:ins>
      <w:r w:rsidRPr="00743BC0">
        <w:rPr>
          <w:sz w:val="24"/>
          <w:szCs w:val="24"/>
        </w:rPr>
        <w:t xml:space="preserve">; </w:t>
      </w:r>
    </w:p>
    <w:p w:rsidR="00DD0FA2" w:rsidRPr="00743BC0" w:rsidRDefault="00DD0FA2" w:rsidP="00DD0FA2">
      <w:pPr>
        <w:widowControl w:val="0"/>
        <w:ind w:firstLine="720"/>
        <w:jc w:val="both"/>
        <w:rPr>
          <w:ins w:id="118" w:author="Unknown" w:date="1999-03-13T14:19:00Z"/>
          <w:del w:id="119" w:author="Unknown" w:date="1999-07-18T13:40:00Z"/>
          <w:sz w:val="24"/>
          <w:szCs w:val="24"/>
        </w:rPr>
      </w:pPr>
      <w:r w:rsidRPr="00743BC0">
        <w:rPr>
          <w:sz w:val="24"/>
          <w:szCs w:val="24"/>
        </w:rPr>
        <w:t xml:space="preserve">- </w:t>
      </w:r>
    </w:p>
    <w:p w:rsidR="00DD0FA2" w:rsidRPr="00743BC0" w:rsidRDefault="00DD0FA2" w:rsidP="00DD0FA2">
      <w:pPr>
        <w:widowControl w:val="0"/>
        <w:ind w:firstLine="720"/>
        <w:jc w:val="both"/>
        <w:rPr>
          <w:sz w:val="24"/>
          <w:szCs w:val="24"/>
        </w:rPr>
      </w:pPr>
      <w:r w:rsidRPr="00743BC0">
        <w:rPr>
          <w:sz w:val="24"/>
          <w:szCs w:val="24"/>
        </w:rPr>
        <w:t>хозя</w:t>
      </w:r>
      <w:ins w:id="120" w:author="Unknown" w:date="1999-03-13T14:19:00Z">
        <w:r w:rsidRPr="00743BC0">
          <w:rPr>
            <w:sz w:val="24"/>
            <w:szCs w:val="24"/>
          </w:rPr>
          <w:t>йственные руководители и работники социальных служб предприятий;</w:t>
        </w:r>
      </w:ins>
      <w:ins w:id="121" w:author="Unknown" w:date="1999-07-18T13:40:00Z">
        <w:r w:rsidRPr="00743BC0">
          <w:rPr>
            <w:sz w:val="24"/>
            <w:szCs w:val="24"/>
          </w:rPr>
          <w:t xml:space="preserve"> </w:t>
        </w:r>
      </w:ins>
    </w:p>
    <w:p w:rsidR="00DD0FA2" w:rsidRPr="00743BC0" w:rsidRDefault="00DD0FA2" w:rsidP="00DD0FA2">
      <w:pPr>
        <w:widowControl w:val="0"/>
        <w:ind w:firstLine="720"/>
        <w:jc w:val="both"/>
        <w:rPr>
          <w:ins w:id="122" w:author="Unknown" w:date="1999-03-13T14:19:00Z"/>
          <w:del w:id="123" w:author="Unknown" w:date="1999-07-18T13:40:00Z"/>
          <w:sz w:val="24"/>
          <w:szCs w:val="24"/>
        </w:rPr>
      </w:pPr>
      <w:r w:rsidRPr="00743BC0">
        <w:rPr>
          <w:sz w:val="24"/>
          <w:szCs w:val="24"/>
        </w:rPr>
        <w:t xml:space="preserve">- </w:t>
      </w:r>
    </w:p>
    <w:p w:rsidR="00DD0FA2" w:rsidRPr="00743BC0" w:rsidRDefault="00DD0FA2" w:rsidP="00DD0FA2">
      <w:pPr>
        <w:widowControl w:val="0"/>
        <w:ind w:firstLine="720"/>
        <w:jc w:val="both"/>
        <w:rPr>
          <w:sz w:val="24"/>
          <w:szCs w:val="24"/>
        </w:rPr>
      </w:pPr>
      <w:r w:rsidRPr="00743BC0">
        <w:rPr>
          <w:sz w:val="24"/>
          <w:szCs w:val="24"/>
        </w:rPr>
        <w:t>п</w:t>
      </w:r>
      <w:ins w:id="124" w:author="Unknown" w:date="1999-03-13T14:19:00Z">
        <w:r w:rsidRPr="00743BC0">
          <w:rPr>
            <w:sz w:val="24"/>
            <w:szCs w:val="24"/>
          </w:rPr>
          <w:t>рофсоюзные работники и профсоюзный актив;</w:t>
        </w:r>
      </w:ins>
      <w:ins w:id="125" w:author="Unknown" w:date="1999-07-18T13:40:00Z">
        <w:r w:rsidRPr="00743BC0">
          <w:rPr>
            <w:sz w:val="24"/>
            <w:szCs w:val="24"/>
          </w:rPr>
          <w:t xml:space="preserve"> </w:t>
        </w:r>
      </w:ins>
    </w:p>
    <w:p w:rsidR="00DD0FA2" w:rsidRPr="00743BC0" w:rsidRDefault="00DD0FA2" w:rsidP="00DD0FA2">
      <w:pPr>
        <w:widowControl w:val="0"/>
        <w:ind w:firstLine="720"/>
        <w:jc w:val="both"/>
        <w:rPr>
          <w:ins w:id="126" w:author="Unknown" w:date="1999-03-13T14:19:00Z"/>
          <w:sz w:val="24"/>
          <w:szCs w:val="24"/>
        </w:rPr>
      </w:pPr>
      <w:r w:rsidRPr="00743BC0">
        <w:rPr>
          <w:sz w:val="24"/>
          <w:szCs w:val="24"/>
        </w:rPr>
        <w:t>- а</w:t>
      </w:r>
      <w:ins w:id="127" w:author="Unknown" w:date="1999-03-13T14:19:00Z">
        <w:r w:rsidRPr="00743BC0">
          <w:rPr>
            <w:sz w:val="24"/>
            <w:szCs w:val="24"/>
          </w:rPr>
          <w:t>ктивисты обществ милосердия и взаимопомощи, советов ветеранов.</w:t>
        </w:r>
      </w:ins>
    </w:p>
    <w:p w:rsidR="00DD0FA2" w:rsidRPr="00743BC0" w:rsidRDefault="00DD0FA2" w:rsidP="00DD0FA2">
      <w:pPr>
        <w:widowControl w:val="0"/>
        <w:ind w:firstLine="720"/>
        <w:jc w:val="both"/>
        <w:rPr>
          <w:ins w:id="128" w:author="Unknown" w:date="1999-03-13T14:19:00Z"/>
          <w:del w:id="129" w:author="Unknown" w:date="1999-07-18T13:40:00Z"/>
          <w:sz w:val="24"/>
          <w:szCs w:val="24"/>
        </w:rPr>
      </w:pPr>
    </w:p>
    <w:p w:rsidR="00DD0FA2" w:rsidRPr="00743BC0" w:rsidRDefault="00DD0FA2" w:rsidP="00DD0FA2">
      <w:pPr>
        <w:widowControl w:val="0"/>
        <w:ind w:firstLine="709"/>
        <w:jc w:val="both"/>
        <w:rPr>
          <w:ins w:id="130" w:author="Unknown" w:date="1999-03-26T18:01:00Z"/>
          <w:sz w:val="24"/>
          <w:szCs w:val="24"/>
        </w:rPr>
      </w:pPr>
      <w:ins w:id="131" w:author="Unknown" w:date="1999-07-18T13:40:00Z">
        <w:r w:rsidRPr="00743BC0">
          <w:rPr>
            <w:sz w:val="24"/>
            <w:szCs w:val="24"/>
          </w:rPr>
          <w:t xml:space="preserve">Поскольку </w:t>
        </w:r>
      </w:ins>
      <w:ins w:id="132" w:author="Unknown" w:date="1999-03-13T14:19:00Z">
        <w:del w:id="133" w:author="Unknown" w:date="1999-07-18T13:40:00Z">
          <w:r w:rsidRPr="00743BC0">
            <w:rPr>
              <w:sz w:val="24"/>
              <w:szCs w:val="24"/>
            </w:rPr>
            <w:delText>С</w:delText>
          </w:r>
        </w:del>
      </w:ins>
      <w:ins w:id="134" w:author="Unknown" w:date="1999-07-18T13:40:00Z">
        <w:r w:rsidRPr="00743BC0">
          <w:rPr>
            <w:sz w:val="24"/>
            <w:szCs w:val="24"/>
          </w:rPr>
          <w:t>с</w:t>
        </w:r>
      </w:ins>
      <w:ins w:id="135" w:author="Unknown" w:date="1999-03-13T14:19:00Z">
        <w:r w:rsidRPr="00743BC0">
          <w:rPr>
            <w:sz w:val="24"/>
            <w:szCs w:val="24"/>
          </w:rPr>
          <w:t>оциальная деятельность своим результатом имеет преобразование, развитие всей системы общественных отношений во имя человека, его блага</w:t>
        </w:r>
        <w:del w:id="136" w:author="Unknown" w:date="1999-07-18T13:40:00Z">
          <w:r w:rsidRPr="00743BC0">
            <w:rPr>
              <w:sz w:val="24"/>
              <w:szCs w:val="24"/>
            </w:rPr>
            <w:delText>.</w:delText>
          </w:r>
        </w:del>
      </w:ins>
      <w:ins w:id="137" w:author="Unknown" w:date="1999-07-18T13:40:00Z">
        <w:r w:rsidRPr="00743BC0">
          <w:rPr>
            <w:sz w:val="24"/>
            <w:szCs w:val="24"/>
          </w:rPr>
          <w:t>,</w:t>
        </w:r>
      </w:ins>
      <w:ins w:id="138" w:author="Unknown" w:date="1999-03-13T14:19:00Z">
        <w:r w:rsidRPr="00743BC0">
          <w:rPr>
            <w:sz w:val="24"/>
            <w:szCs w:val="24"/>
          </w:rPr>
          <w:t xml:space="preserve"> </w:t>
        </w:r>
        <w:del w:id="139" w:author="Unknown" w:date="1999-07-18T13:41:00Z">
          <w:r w:rsidRPr="00743BC0">
            <w:rPr>
              <w:i/>
              <w:sz w:val="24"/>
              <w:szCs w:val="24"/>
            </w:rPr>
            <w:delText>О</w:delText>
          </w:r>
        </w:del>
      </w:ins>
      <w:ins w:id="140" w:author="Unknown" w:date="1999-07-18T13:41:00Z">
        <w:r w:rsidRPr="00743BC0">
          <w:rPr>
            <w:i/>
            <w:sz w:val="24"/>
            <w:szCs w:val="24"/>
          </w:rPr>
          <w:t>о</w:t>
        </w:r>
      </w:ins>
      <w:ins w:id="141" w:author="Unknown" w:date="1999-03-13T14:19:00Z">
        <w:r w:rsidRPr="00743BC0">
          <w:rPr>
            <w:i/>
            <w:sz w:val="24"/>
            <w:szCs w:val="24"/>
          </w:rPr>
          <w:t>бъект</w:t>
        </w:r>
      </w:ins>
      <w:ins w:id="142" w:author="Unknown" w:date="1999-07-18T13:41:00Z">
        <w:r w:rsidRPr="00743BC0">
          <w:rPr>
            <w:i/>
            <w:sz w:val="24"/>
            <w:szCs w:val="24"/>
          </w:rPr>
          <w:t>ом</w:t>
        </w:r>
      </w:ins>
      <w:ins w:id="143" w:author="Unknown" w:date="1999-03-13T14:19:00Z">
        <w:r w:rsidRPr="00743BC0">
          <w:rPr>
            <w:b/>
            <w:i/>
            <w:sz w:val="24"/>
            <w:szCs w:val="24"/>
          </w:rPr>
          <w:t xml:space="preserve"> </w:t>
        </w:r>
        <w:r w:rsidRPr="00743BC0">
          <w:rPr>
            <w:sz w:val="24"/>
            <w:szCs w:val="24"/>
          </w:rPr>
          <w:t xml:space="preserve">социальной деятельности </w:t>
        </w:r>
        <w:del w:id="144" w:author="Unknown" w:date="1999-07-18T13:41:00Z">
          <w:r w:rsidRPr="00743BC0">
            <w:rPr>
              <w:sz w:val="24"/>
              <w:szCs w:val="24"/>
            </w:rPr>
            <w:delText>–</w:delText>
          </w:r>
        </w:del>
      </w:ins>
      <w:ins w:id="145" w:author="Unknown" w:date="1999-07-18T13:41:00Z">
        <w:r w:rsidRPr="00743BC0">
          <w:rPr>
            <w:sz w:val="24"/>
            <w:szCs w:val="24"/>
          </w:rPr>
          <w:t>является</w:t>
        </w:r>
      </w:ins>
      <w:ins w:id="146" w:author="Unknown" w:date="1999-03-13T14:19:00Z">
        <w:r w:rsidRPr="00743BC0">
          <w:rPr>
            <w:sz w:val="24"/>
            <w:szCs w:val="24"/>
          </w:rPr>
          <w:t xml:space="preserve"> человек, семья</w:t>
        </w:r>
      </w:ins>
      <w:r w:rsidRPr="00743BC0">
        <w:rPr>
          <w:sz w:val="24"/>
          <w:szCs w:val="24"/>
        </w:rPr>
        <w:t xml:space="preserve"> или</w:t>
      </w:r>
      <w:ins w:id="147" w:author="Unknown" w:date="1999-03-13T14:19:00Z">
        <w:r w:rsidRPr="00743BC0">
          <w:rPr>
            <w:sz w:val="24"/>
            <w:szCs w:val="24"/>
          </w:rPr>
          <w:t xml:space="preserve"> коллектив</w:t>
        </w:r>
      </w:ins>
      <w:r w:rsidRPr="00743BC0">
        <w:rPr>
          <w:sz w:val="24"/>
          <w:szCs w:val="24"/>
        </w:rPr>
        <w:t xml:space="preserve">, </w:t>
      </w:r>
      <w:ins w:id="148" w:author="Unknown" w:date="1999-03-13T14:19:00Z">
        <w:del w:id="149" w:author="Unknown" w:date="1999-07-18T13:43:00Z">
          <w:r w:rsidRPr="00743BC0">
            <w:rPr>
              <w:sz w:val="24"/>
              <w:szCs w:val="24"/>
            </w:rPr>
            <w:delText xml:space="preserve">Социальная деятельность разнообразна: воспитательная, религиозная, образовательная, медицинская, правовая и деятельность, посвященная социальной защите населения. </w:delText>
          </w:r>
        </w:del>
      </w:ins>
      <w:r w:rsidRPr="00743BC0">
        <w:rPr>
          <w:sz w:val="24"/>
          <w:szCs w:val="24"/>
        </w:rPr>
        <w:t>а</w:t>
      </w:r>
      <w:ins w:id="150" w:author="Unknown" w:date="1999-03-26T16:37:00Z">
        <w:r w:rsidRPr="00743BC0">
          <w:rPr>
            <w:sz w:val="24"/>
            <w:szCs w:val="24"/>
          </w:rPr>
          <w:t xml:space="preserve"> </w:t>
        </w:r>
      </w:ins>
      <w:ins w:id="151" w:author="Unknown" w:date="1999-07-18T13:46:00Z">
        <w:r w:rsidRPr="00743BC0">
          <w:rPr>
            <w:sz w:val="24"/>
            <w:szCs w:val="24"/>
          </w:rPr>
          <w:t xml:space="preserve">также </w:t>
        </w:r>
      </w:ins>
      <w:ins w:id="152" w:author="Unknown" w:date="1999-03-26T16:37:00Z">
        <w:r w:rsidRPr="00743BC0">
          <w:rPr>
            <w:sz w:val="24"/>
            <w:szCs w:val="24"/>
          </w:rPr>
          <w:t>социальные отношения, способствующие реализации личностных потребностей</w:t>
        </w:r>
      </w:ins>
      <w:ins w:id="153" w:author="Unknown" w:date="1999-03-26T16:38:00Z">
        <w:r w:rsidRPr="00743BC0">
          <w:rPr>
            <w:sz w:val="24"/>
            <w:szCs w:val="24"/>
          </w:rPr>
          <w:t xml:space="preserve">. </w:t>
        </w:r>
      </w:ins>
    </w:p>
    <w:p w:rsidR="00DD0FA2" w:rsidRPr="00743BC0" w:rsidRDefault="00DD0FA2" w:rsidP="00DD0FA2">
      <w:pPr>
        <w:widowControl w:val="0"/>
        <w:ind w:firstLine="709"/>
        <w:jc w:val="both"/>
        <w:rPr>
          <w:ins w:id="154" w:author="Unknown" w:date="1999-03-13T14:19:00Z"/>
          <w:del w:id="155" w:author="Unknown" w:date="1999-07-18T13:27:00Z"/>
          <w:sz w:val="24"/>
          <w:szCs w:val="24"/>
        </w:rPr>
      </w:pPr>
      <w:r w:rsidRPr="00743BC0">
        <w:rPr>
          <w:sz w:val="24"/>
          <w:szCs w:val="24"/>
        </w:rPr>
        <w:t xml:space="preserve">Как было показано выше, </w:t>
      </w:r>
      <w:ins w:id="156" w:author="Unknown" w:date="1999-03-13T14:19:00Z">
        <w:del w:id="157" w:author="Unknown" w:date="1999-07-18T13:27:00Z">
          <w:r w:rsidRPr="00743BC0">
            <w:rPr>
              <w:sz w:val="24"/>
              <w:szCs w:val="24"/>
            </w:rPr>
            <w:delText>Приоритетные направления социальной работы. Задачами, имеющими первостепенное значение для деятельности социальных работников, являются:</w:delText>
          </w:r>
        </w:del>
      </w:ins>
    </w:p>
    <w:p w:rsidR="00DD0FA2" w:rsidRPr="00743BC0" w:rsidRDefault="00DD0FA2" w:rsidP="00DD0FA2">
      <w:pPr>
        <w:widowControl w:val="0"/>
        <w:ind w:firstLine="709"/>
        <w:jc w:val="both"/>
        <w:rPr>
          <w:ins w:id="158" w:author="Unknown" w:date="1999-03-13T14:19:00Z"/>
          <w:del w:id="159" w:author="Unknown" w:date="1999-07-18T13:27:00Z"/>
          <w:sz w:val="24"/>
          <w:szCs w:val="24"/>
        </w:rPr>
      </w:pPr>
      <w:ins w:id="160" w:author="Unknown" w:date="1999-03-13T14:19:00Z">
        <w:del w:id="161" w:author="Unknown" w:date="1999-07-18T13:27:00Z">
          <w:r w:rsidRPr="00743BC0">
            <w:rPr>
              <w:sz w:val="24"/>
              <w:szCs w:val="24"/>
            </w:rPr>
            <w:delText>отбор и анализ информации об объектах социальной работы, характере проблем;</w:delText>
          </w:r>
        </w:del>
      </w:ins>
    </w:p>
    <w:p w:rsidR="00DD0FA2" w:rsidRPr="00743BC0" w:rsidRDefault="00DD0FA2" w:rsidP="00DD0FA2">
      <w:pPr>
        <w:widowControl w:val="0"/>
        <w:ind w:firstLine="709"/>
        <w:jc w:val="both"/>
        <w:rPr>
          <w:ins w:id="162" w:author="Unknown" w:date="1999-03-13T14:19:00Z"/>
          <w:del w:id="163" w:author="Unknown" w:date="1999-07-18T13:27:00Z"/>
          <w:sz w:val="24"/>
          <w:szCs w:val="24"/>
        </w:rPr>
      </w:pPr>
      <w:ins w:id="164" w:author="Unknown" w:date="1999-03-13T14:19:00Z">
        <w:del w:id="165" w:author="Unknown" w:date="1999-07-18T13:27:00Z">
          <w:r w:rsidRPr="00743BC0">
            <w:rPr>
              <w:sz w:val="24"/>
              <w:szCs w:val="24"/>
            </w:rPr>
            <w:delText>систематизация диагностических данных о потребностях и возможностях населения, дифференцированный анализ по различным его группам (по возрасту, интересам, состоянию здоровья и т.п.);</w:delText>
          </w:r>
        </w:del>
      </w:ins>
    </w:p>
    <w:p w:rsidR="00DD0FA2" w:rsidRPr="00743BC0" w:rsidRDefault="00DD0FA2" w:rsidP="00DD0FA2">
      <w:pPr>
        <w:widowControl w:val="0"/>
        <w:ind w:firstLine="709"/>
        <w:jc w:val="both"/>
        <w:rPr>
          <w:ins w:id="166" w:author="Unknown" w:date="1999-03-13T14:19:00Z"/>
          <w:del w:id="167" w:author="Unknown" w:date="1999-07-18T13:27:00Z"/>
          <w:sz w:val="24"/>
          <w:szCs w:val="24"/>
        </w:rPr>
      </w:pPr>
      <w:ins w:id="168" w:author="Unknown" w:date="1999-03-13T14:19:00Z">
        <w:del w:id="169" w:author="Unknown" w:date="1999-07-18T13:27:00Z">
          <w:r w:rsidRPr="00743BC0">
            <w:rPr>
              <w:sz w:val="24"/>
              <w:szCs w:val="24"/>
            </w:rPr>
            <w:delText>формирование перечня социальных услуг, создание условий для их реализации, стимулирование клиентов к решению собственных проблем;</w:delText>
          </w:r>
        </w:del>
      </w:ins>
    </w:p>
    <w:p w:rsidR="00DD0FA2" w:rsidRPr="00743BC0" w:rsidRDefault="00DD0FA2" w:rsidP="00DD0FA2">
      <w:pPr>
        <w:widowControl w:val="0"/>
        <w:ind w:firstLine="709"/>
        <w:jc w:val="both"/>
        <w:rPr>
          <w:ins w:id="170" w:author="Unknown" w:date="1999-03-13T14:19:00Z"/>
          <w:del w:id="171" w:author="Unknown" w:date="1999-07-18T13:27:00Z"/>
          <w:sz w:val="24"/>
          <w:szCs w:val="24"/>
        </w:rPr>
      </w:pPr>
      <w:ins w:id="172" w:author="Unknown" w:date="1999-03-13T14:19:00Z">
        <w:del w:id="173" w:author="Unknown" w:date="1999-07-18T13:27:00Z">
          <w:r w:rsidRPr="00743BC0">
            <w:rPr>
              <w:sz w:val="24"/>
              <w:szCs w:val="24"/>
            </w:rPr>
            <w:delText>формирование банка данных о возможностях решения проблем;</w:delText>
          </w:r>
        </w:del>
      </w:ins>
    </w:p>
    <w:p w:rsidR="00DD0FA2" w:rsidRPr="00743BC0" w:rsidRDefault="00DD0FA2" w:rsidP="00DD0FA2">
      <w:pPr>
        <w:widowControl w:val="0"/>
        <w:ind w:firstLine="709"/>
        <w:jc w:val="both"/>
        <w:rPr>
          <w:ins w:id="174" w:author="Unknown" w:date="1999-03-13T14:19:00Z"/>
          <w:del w:id="175" w:author="Unknown" w:date="1999-07-18T13:27:00Z"/>
          <w:sz w:val="24"/>
          <w:szCs w:val="24"/>
        </w:rPr>
      </w:pPr>
      <w:ins w:id="176" w:author="Unknown" w:date="1999-03-13T14:19:00Z">
        <w:del w:id="177" w:author="Unknown" w:date="1999-07-18T13:27:00Z">
          <w:r w:rsidRPr="00743BC0">
            <w:rPr>
              <w:sz w:val="24"/>
              <w:szCs w:val="24"/>
            </w:rPr>
            <w:delText>организация и финансовая поддержка, защита прав и интересов населения;</w:delText>
          </w:r>
        </w:del>
      </w:ins>
    </w:p>
    <w:p w:rsidR="00DD0FA2" w:rsidRPr="00743BC0" w:rsidRDefault="00DD0FA2" w:rsidP="00DD0FA2">
      <w:pPr>
        <w:widowControl w:val="0"/>
        <w:ind w:firstLine="709"/>
        <w:jc w:val="both"/>
        <w:rPr>
          <w:ins w:id="178" w:author="Unknown" w:date="1999-03-13T14:19:00Z"/>
          <w:del w:id="179" w:author="Unknown" w:date="1999-07-18T13:27:00Z"/>
          <w:sz w:val="24"/>
          <w:szCs w:val="24"/>
        </w:rPr>
      </w:pPr>
      <w:ins w:id="180" w:author="Unknown" w:date="1999-03-13T14:19:00Z">
        <w:del w:id="181" w:author="Unknown" w:date="1999-07-18T13:27:00Z">
          <w:r w:rsidRPr="00743BC0">
            <w:rPr>
              <w:sz w:val="24"/>
              <w:szCs w:val="24"/>
            </w:rPr>
            <w:delText>координация, посредническая работа по оказанию социальной помощи нуждающимся.</w:delText>
          </w:r>
        </w:del>
      </w:ins>
    </w:p>
    <w:p w:rsidR="00DD0FA2" w:rsidRPr="00743BC0" w:rsidRDefault="00DD0FA2" w:rsidP="00DD0FA2">
      <w:pPr>
        <w:widowControl w:val="0"/>
        <w:ind w:firstLine="709"/>
        <w:jc w:val="both"/>
        <w:rPr>
          <w:ins w:id="182" w:author="Unknown" w:date="1999-03-13T14:19:00Z"/>
          <w:del w:id="183" w:author="Unknown" w:date="1999-07-18T13:32:00Z"/>
          <w:sz w:val="24"/>
          <w:szCs w:val="24"/>
        </w:rPr>
      </w:pPr>
      <w:ins w:id="184" w:author="Unknown" w:date="1999-03-13T14:19:00Z">
        <w:del w:id="185" w:author="Unknown" w:date="1999-07-18T13:32:00Z">
          <w:r w:rsidRPr="00743BC0">
            <w:rPr>
              <w:sz w:val="24"/>
              <w:szCs w:val="24"/>
            </w:rPr>
            <w:delText>Предметы деятельности. Предметами деятельности социальных работников являются социальные проблемы:</w:delText>
          </w:r>
        </w:del>
      </w:ins>
    </w:p>
    <w:p w:rsidR="00DD0FA2" w:rsidRPr="00743BC0" w:rsidRDefault="00DD0FA2" w:rsidP="00DD0FA2">
      <w:pPr>
        <w:widowControl w:val="0"/>
        <w:ind w:firstLine="709"/>
        <w:jc w:val="both"/>
        <w:rPr>
          <w:ins w:id="186" w:author="Unknown" w:date="1999-03-13T14:19:00Z"/>
          <w:del w:id="187" w:author="Unknown" w:date="1999-07-18T13:32:00Z"/>
          <w:sz w:val="24"/>
          <w:szCs w:val="24"/>
        </w:rPr>
      </w:pPr>
      <w:ins w:id="188" w:author="Unknown" w:date="1999-03-13T14:19:00Z">
        <w:del w:id="189" w:author="Unknown" w:date="1999-07-18T13:32:00Z">
          <w:r w:rsidRPr="00743BC0">
            <w:rPr>
              <w:sz w:val="24"/>
              <w:szCs w:val="24"/>
            </w:rPr>
            <w:delText>социальные конфликты, кризисные и стрессовые ситуации;</w:delText>
          </w:r>
        </w:del>
      </w:ins>
    </w:p>
    <w:p w:rsidR="00DD0FA2" w:rsidRPr="00743BC0" w:rsidRDefault="00DD0FA2" w:rsidP="00DD0FA2">
      <w:pPr>
        <w:widowControl w:val="0"/>
        <w:ind w:firstLine="709"/>
        <w:jc w:val="both"/>
        <w:rPr>
          <w:ins w:id="190" w:author="Unknown" w:date="1999-03-13T14:19:00Z"/>
          <w:del w:id="191" w:author="Unknown" w:date="1999-07-18T13:32:00Z"/>
          <w:sz w:val="24"/>
          <w:szCs w:val="24"/>
        </w:rPr>
      </w:pPr>
      <w:ins w:id="192" w:author="Unknown" w:date="1999-03-13T14:19:00Z">
        <w:del w:id="193" w:author="Unknown" w:date="1999-07-18T13:32:00Z">
          <w:r w:rsidRPr="00743BC0">
            <w:rPr>
              <w:sz w:val="24"/>
              <w:szCs w:val="24"/>
            </w:rPr>
            <w:delText>проблемы социальной стратификации (социальное расслоение в обществе);</w:delText>
          </w:r>
        </w:del>
      </w:ins>
    </w:p>
    <w:p w:rsidR="00DD0FA2" w:rsidRPr="00743BC0" w:rsidRDefault="00DD0FA2" w:rsidP="00DD0FA2">
      <w:pPr>
        <w:widowControl w:val="0"/>
        <w:ind w:firstLine="709"/>
        <w:jc w:val="both"/>
        <w:rPr>
          <w:ins w:id="194" w:author="Unknown" w:date="1999-03-13T14:19:00Z"/>
          <w:del w:id="195" w:author="Unknown" w:date="1999-07-18T13:32:00Z"/>
          <w:sz w:val="24"/>
          <w:szCs w:val="24"/>
        </w:rPr>
      </w:pPr>
      <w:ins w:id="196" w:author="Unknown" w:date="1999-03-13T14:19:00Z">
        <w:del w:id="197" w:author="Unknown" w:date="1999-07-18T13:32:00Z">
          <w:r w:rsidRPr="00743BC0">
            <w:rPr>
              <w:sz w:val="24"/>
              <w:szCs w:val="24"/>
            </w:rPr>
            <w:delText>алкоголизм и наркомания;</w:delText>
          </w:r>
        </w:del>
      </w:ins>
    </w:p>
    <w:p w:rsidR="00DD0FA2" w:rsidRPr="00743BC0" w:rsidRDefault="00DD0FA2" w:rsidP="00DD0FA2">
      <w:pPr>
        <w:widowControl w:val="0"/>
        <w:ind w:firstLine="709"/>
        <w:jc w:val="both"/>
        <w:rPr>
          <w:ins w:id="198" w:author="Unknown" w:date="1999-03-13T14:19:00Z"/>
          <w:del w:id="199" w:author="Unknown" w:date="1999-07-18T13:32:00Z"/>
          <w:sz w:val="24"/>
          <w:szCs w:val="24"/>
        </w:rPr>
      </w:pPr>
      <w:ins w:id="200" w:author="Unknown" w:date="1999-03-13T14:19:00Z">
        <w:del w:id="201" w:author="Unknown" w:date="1999-07-18T13:32:00Z">
          <w:r w:rsidRPr="00743BC0">
            <w:rPr>
              <w:sz w:val="24"/>
              <w:szCs w:val="24"/>
            </w:rPr>
            <w:delText>насилие и дискриминация;</w:delText>
          </w:r>
        </w:del>
      </w:ins>
    </w:p>
    <w:p w:rsidR="00DD0FA2" w:rsidRPr="00743BC0" w:rsidRDefault="00DD0FA2" w:rsidP="00DD0FA2">
      <w:pPr>
        <w:widowControl w:val="0"/>
        <w:ind w:firstLine="709"/>
        <w:jc w:val="both"/>
        <w:rPr>
          <w:ins w:id="202" w:author="Unknown" w:date="1999-03-13T14:19:00Z"/>
          <w:del w:id="203" w:author="Unknown" w:date="1999-07-18T13:32:00Z"/>
          <w:sz w:val="24"/>
          <w:szCs w:val="24"/>
        </w:rPr>
      </w:pPr>
      <w:ins w:id="204" w:author="Unknown" w:date="1999-03-13T14:19:00Z">
        <w:del w:id="205" w:author="Unknown" w:date="1999-07-18T13:32:00Z">
          <w:r w:rsidRPr="00743BC0">
            <w:rPr>
              <w:sz w:val="24"/>
              <w:szCs w:val="24"/>
            </w:rPr>
            <w:delText>этнические и национальные проблемы;</w:delText>
          </w:r>
        </w:del>
      </w:ins>
    </w:p>
    <w:p w:rsidR="00DD0FA2" w:rsidRPr="00743BC0" w:rsidRDefault="00DD0FA2" w:rsidP="00DD0FA2">
      <w:pPr>
        <w:widowControl w:val="0"/>
        <w:ind w:firstLine="709"/>
        <w:jc w:val="both"/>
        <w:rPr>
          <w:ins w:id="206" w:author="Unknown" w:date="1999-03-13T14:19:00Z"/>
          <w:del w:id="207" w:author="Unknown" w:date="1999-07-18T13:32:00Z"/>
          <w:sz w:val="24"/>
          <w:szCs w:val="24"/>
        </w:rPr>
      </w:pPr>
      <w:ins w:id="208" w:author="Unknown" w:date="1999-03-13T14:19:00Z">
        <w:del w:id="209" w:author="Unknown" w:date="1999-07-18T13:32:00Z">
          <w:r w:rsidRPr="00743BC0">
            <w:rPr>
              <w:sz w:val="24"/>
              <w:szCs w:val="24"/>
            </w:rPr>
            <w:delText>правонарушения и преступления;</w:delText>
          </w:r>
        </w:del>
      </w:ins>
    </w:p>
    <w:p w:rsidR="00DD0FA2" w:rsidRPr="00743BC0" w:rsidRDefault="00DD0FA2" w:rsidP="00DD0FA2">
      <w:pPr>
        <w:widowControl w:val="0"/>
        <w:ind w:firstLine="709"/>
        <w:jc w:val="both"/>
        <w:rPr>
          <w:ins w:id="210" w:author="Unknown" w:date="1999-03-13T14:19:00Z"/>
          <w:del w:id="211" w:author="Unknown" w:date="1999-07-18T13:32:00Z"/>
          <w:sz w:val="24"/>
          <w:szCs w:val="24"/>
        </w:rPr>
      </w:pPr>
      <w:ins w:id="212" w:author="Unknown" w:date="1999-03-13T14:19:00Z">
        <w:del w:id="213" w:author="Unknown" w:date="1999-07-18T13:32:00Z">
          <w:r w:rsidRPr="00743BC0">
            <w:rPr>
              <w:sz w:val="24"/>
              <w:szCs w:val="24"/>
            </w:rPr>
            <w:delText>безработица и одинокая старость;</w:delText>
          </w:r>
        </w:del>
      </w:ins>
    </w:p>
    <w:p w:rsidR="00DD0FA2" w:rsidRPr="00743BC0" w:rsidRDefault="00DD0FA2" w:rsidP="00DD0FA2">
      <w:pPr>
        <w:widowControl w:val="0"/>
        <w:ind w:firstLine="709"/>
        <w:jc w:val="both"/>
        <w:rPr>
          <w:ins w:id="214" w:author="Unknown" w:date="1999-03-13T14:19:00Z"/>
          <w:del w:id="215" w:author="Unknown" w:date="1999-07-18T13:32:00Z"/>
          <w:sz w:val="24"/>
          <w:szCs w:val="24"/>
        </w:rPr>
      </w:pPr>
      <w:ins w:id="216" w:author="Unknown" w:date="1999-03-13T14:19:00Z">
        <w:del w:id="217" w:author="Unknown" w:date="1999-07-18T13:32:00Z">
          <w:r w:rsidRPr="00743BC0">
            <w:rPr>
              <w:sz w:val="24"/>
              <w:szCs w:val="24"/>
            </w:rPr>
            <w:delText>жилищные проблемы;</w:delText>
          </w:r>
        </w:del>
      </w:ins>
    </w:p>
    <w:p w:rsidR="00DD0FA2" w:rsidRPr="00743BC0" w:rsidRDefault="00DD0FA2" w:rsidP="00DD0FA2">
      <w:pPr>
        <w:widowControl w:val="0"/>
        <w:ind w:firstLine="709"/>
        <w:jc w:val="both"/>
        <w:rPr>
          <w:ins w:id="218" w:author="Unknown" w:date="1999-03-13T14:19:00Z"/>
          <w:del w:id="219" w:author="Unknown" w:date="1999-07-18T13:32:00Z"/>
          <w:sz w:val="24"/>
          <w:szCs w:val="24"/>
        </w:rPr>
      </w:pPr>
      <w:ins w:id="220" w:author="Unknown" w:date="1999-03-13T14:19:00Z">
        <w:del w:id="221" w:author="Unknown" w:date="1999-07-18T13:32:00Z">
          <w:r w:rsidRPr="00743BC0">
            <w:rPr>
              <w:sz w:val="24"/>
              <w:szCs w:val="24"/>
            </w:rPr>
            <w:delText>опекунство, попечительство, усыновление (удочерение);</w:delText>
          </w:r>
        </w:del>
      </w:ins>
    </w:p>
    <w:p w:rsidR="00DD0FA2" w:rsidRPr="00743BC0" w:rsidRDefault="00DD0FA2" w:rsidP="00DD0FA2">
      <w:pPr>
        <w:widowControl w:val="0"/>
        <w:ind w:firstLine="709"/>
        <w:jc w:val="both"/>
        <w:rPr>
          <w:ins w:id="222" w:author="Unknown" w:date="1999-03-13T14:19:00Z"/>
          <w:del w:id="223" w:author="Unknown" w:date="1999-07-18T13:32:00Z"/>
          <w:sz w:val="24"/>
          <w:szCs w:val="24"/>
        </w:rPr>
      </w:pPr>
      <w:ins w:id="224" w:author="Unknown" w:date="1999-03-13T14:19:00Z">
        <w:del w:id="225" w:author="Unknown" w:date="1999-07-18T13:32:00Z">
          <w:r w:rsidRPr="00743BC0">
            <w:rPr>
              <w:sz w:val="24"/>
              <w:szCs w:val="24"/>
            </w:rPr>
            <w:delText>психологические проблемы;</w:delText>
          </w:r>
        </w:del>
      </w:ins>
    </w:p>
    <w:p w:rsidR="00DD0FA2" w:rsidRPr="00743BC0" w:rsidRDefault="00DD0FA2" w:rsidP="00DD0FA2">
      <w:pPr>
        <w:widowControl w:val="0"/>
        <w:ind w:firstLine="709"/>
        <w:jc w:val="both"/>
        <w:rPr>
          <w:ins w:id="226" w:author="Unknown" w:date="1999-03-13T14:19:00Z"/>
          <w:del w:id="227" w:author="Unknown" w:date="1999-07-18T13:32:00Z"/>
          <w:sz w:val="24"/>
          <w:szCs w:val="24"/>
        </w:rPr>
      </w:pPr>
      <w:ins w:id="228" w:author="Unknown" w:date="1999-03-13T14:19:00Z">
        <w:del w:id="229" w:author="Unknown" w:date="1999-07-18T13:32:00Z">
          <w:r w:rsidRPr="00743BC0">
            <w:rPr>
              <w:sz w:val="24"/>
              <w:szCs w:val="24"/>
            </w:rPr>
            <w:delText>экологические проблемы;</w:delText>
          </w:r>
        </w:del>
      </w:ins>
    </w:p>
    <w:p w:rsidR="00DD0FA2" w:rsidRPr="00743BC0" w:rsidRDefault="00DD0FA2" w:rsidP="00DD0FA2">
      <w:pPr>
        <w:widowControl w:val="0"/>
        <w:ind w:firstLine="709"/>
        <w:jc w:val="both"/>
        <w:rPr>
          <w:ins w:id="230" w:author="Unknown" w:date="1999-03-13T14:19:00Z"/>
          <w:del w:id="231" w:author="Unknown" w:date="1999-07-18T13:32:00Z"/>
          <w:sz w:val="24"/>
          <w:szCs w:val="24"/>
        </w:rPr>
      </w:pPr>
      <w:ins w:id="232" w:author="Unknown" w:date="1999-03-13T14:19:00Z">
        <w:del w:id="233" w:author="Unknown" w:date="1999-07-18T13:32:00Z">
          <w:r w:rsidRPr="00743BC0">
            <w:rPr>
              <w:sz w:val="24"/>
              <w:szCs w:val="24"/>
            </w:rPr>
            <w:delText>проблемы коммуникации, информационного обеспечения.</w:delText>
          </w:r>
        </w:del>
      </w:ins>
    </w:p>
    <w:p w:rsidR="00DD0FA2" w:rsidRPr="00743BC0" w:rsidRDefault="00DD0FA2" w:rsidP="00DD0FA2">
      <w:pPr>
        <w:widowControl w:val="0"/>
        <w:ind w:firstLine="709"/>
        <w:jc w:val="both"/>
        <w:rPr>
          <w:ins w:id="234" w:author="Unknown" w:date="1999-03-13T14:19:00Z"/>
          <w:del w:id="235" w:author="Unknown" w:date="1999-07-18T13:34:00Z"/>
          <w:sz w:val="24"/>
          <w:szCs w:val="24"/>
        </w:rPr>
      </w:pPr>
      <w:ins w:id="236" w:author="Unknown" w:date="1999-03-13T14:19:00Z">
        <w:del w:id="237" w:author="Unknown" w:date="1999-07-18T13:33:00Z">
          <w:r w:rsidRPr="00743BC0">
            <w:rPr>
              <w:sz w:val="24"/>
              <w:szCs w:val="24"/>
            </w:rPr>
            <w:delText>Субъект и объект социальной работы. Из пяти традиционных типов профессиональной деятельности: «человек – техника», «человек – живая природа», «человек – человек», «человек – образ», «человек – знаковая система» с</w:delText>
          </w:r>
        </w:del>
      </w:ins>
      <w:r w:rsidRPr="00743BC0">
        <w:rPr>
          <w:sz w:val="24"/>
          <w:szCs w:val="24"/>
        </w:rPr>
        <w:t>с</w:t>
      </w:r>
      <w:ins w:id="238" w:author="Unknown" w:date="1999-03-13T14:19:00Z">
        <w:r w:rsidRPr="00743BC0">
          <w:rPr>
            <w:sz w:val="24"/>
            <w:szCs w:val="24"/>
          </w:rPr>
          <w:t xml:space="preserve">оциальная работа </w:t>
        </w:r>
      </w:ins>
      <w:ins w:id="239" w:author="Unknown" w:date="1999-07-18T13:38:00Z">
        <w:r w:rsidRPr="00743BC0">
          <w:rPr>
            <w:sz w:val="24"/>
            <w:szCs w:val="24"/>
          </w:rPr>
          <w:t xml:space="preserve">строится по формуле: субъект – субъектные отношения. </w:t>
        </w:r>
      </w:ins>
      <w:ins w:id="240" w:author="Unknown" w:date="1999-03-13T14:19:00Z">
        <w:r w:rsidRPr="00743BC0">
          <w:rPr>
            <w:sz w:val="24"/>
            <w:szCs w:val="24"/>
          </w:rPr>
          <w:t xml:space="preserve">Специфика объекта социальной деятельности состоит в том, что он одновременно и объективен, и субъективен: формирование, развитие его, вся жизнедеятельность подчинены и определенным объективным условиям и в то же время зависят от его личных усилий, для которых их смысловая направленность имеет важное значение (а зачастую и определяющее). </w:t>
        </w:r>
        <w:del w:id="241" w:author="Unknown" w:date="1999-07-18T13:38:00Z">
          <w:r w:rsidRPr="00743BC0">
            <w:rPr>
              <w:sz w:val="24"/>
              <w:szCs w:val="24"/>
            </w:rPr>
            <w:delText>относится к типу субъект</w:delText>
          </w:r>
        </w:del>
        <w:del w:id="242" w:author="Unknown" w:date="1999-07-18T13:33:00Z">
          <w:r w:rsidRPr="00743BC0">
            <w:rPr>
              <w:sz w:val="24"/>
              <w:szCs w:val="24"/>
            </w:rPr>
            <w:delText>ив</w:delText>
          </w:r>
        </w:del>
        <w:del w:id="243" w:author="Unknown" w:date="1999-07-18T13:37:00Z">
          <w:r w:rsidRPr="00743BC0">
            <w:rPr>
              <w:sz w:val="24"/>
              <w:szCs w:val="24"/>
            </w:rPr>
            <w:delText>н</w:delText>
          </w:r>
        </w:del>
        <w:del w:id="244" w:author="Unknown" w:date="1999-07-18T13:36:00Z">
          <w:r w:rsidRPr="00743BC0">
            <w:rPr>
              <w:sz w:val="24"/>
              <w:szCs w:val="24"/>
            </w:rPr>
            <w:delText>о</w:delText>
          </w:r>
        </w:del>
        <w:del w:id="245" w:author="Unknown" w:date="1999-07-18T13:38:00Z">
          <w:r w:rsidRPr="00743BC0">
            <w:rPr>
              <w:sz w:val="24"/>
              <w:szCs w:val="24"/>
            </w:rPr>
            <w:delText>-</w:delText>
          </w:r>
        </w:del>
        <w:del w:id="246" w:author="Unknown" w:date="1999-07-18T13:34:00Z">
          <w:r w:rsidRPr="00743BC0">
            <w:rPr>
              <w:sz w:val="24"/>
              <w:szCs w:val="24"/>
            </w:rPr>
            <w:delText xml:space="preserve"> </w:delText>
          </w:r>
        </w:del>
        <w:del w:id="247" w:author="Unknown" w:date="1999-07-18T13:38:00Z">
          <w:r w:rsidRPr="00743BC0">
            <w:rPr>
              <w:sz w:val="24"/>
              <w:szCs w:val="24"/>
            </w:rPr>
            <w:delText>субъект</w:delText>
          </w:r>
        </w:del>
        <w:del w:id="248" w:author="Unknown" w:date="1999-07-18T13:34:00Z">
          <w:r w:rsidRPr="00743BC0">
            <w:rPr>
              <w:sz w:val="24"/>
              <w:szCs w:val="24"/>
            </w:rPr>
            <w:delText>ив</w:delText>
          </w:r>
        </w:del>
        <w:del w:id="249" w:author="Unknown" w:date="1999-07-18T13:38:00Z">
          <w:r w:rsidRPr="00743BC0">
            <w:rPr>
              <w:sz w:val="24"/>
              <w:szCs w:val="24"/>
            </w:rPr>
            <w:delText xml:space="preserve">ной, гуманистически ориентированной деятельности. </w:delText>
          </w:r>
        </w:del>
      </w:ins>
    </w:p>
    <w:p w:rsidR="00DD0FA2" w:rsidRPr="00743BC0" w:rsidRDefault="00DD0FA2" w:rsidP="00DD0FA2">
      <w:pPr>
        <w:widowControl w:val="0"/>
        <w:ind w:firstLine="709"/>
        <w:jc w:val="both"/>
        <w:rPr>
          <w:ins w:id="250" w:author="Unknown" w:date="1999-07-18T13:39:00Z"/>
          <w:sz w:val="24"/>
          <w:szCs w:val="24"/>
        </w:rPr>
      </w:pPr>
      <w:r w:rsidRPr="00743BC0">
        <w:rPr>
          <w:sz w:val="24"/>
          <w:szCs w:val="24"/>
        </w:rPr>
        <w:t>И</w:t>
      </w:r>
      <w:ins w:id="251" w:author="Unknown" w:date="1999-03-13T14:19:00Z">
        <w:r w:rsidRPr="00743BC0">
          <w:rPr>
            <w:sz w:val="24"/>
            <w:szCs w:val="24"/>
          </w:rPr>
          <w:t>нициатором и организатором</w:t>
        </w:r>
      </w:ins>
      <w:r w:rsidRPr="00743BC0">
        <w:rPr>
          <w:sz w:val="24"/>
          <w:szCs w:val="24"/>
        </w:rPr>
        <w:t xml:space="preserve"> отношений</w:t>
      </w:r>
      <w:ins w:id="252" w:author="Unknown" w:date="1999-03-13T14:19:00Z">
        <w:r w:rsidRPr="00743BC0">
          <w:rPr>
            <w:sz w:val="24"/>
            <w:szCs w:val="24"/>
          </w:rPr>
          <w:t>, проводником становится специалист социальной работы. От него</w:t>
        </w:r>
      </w:ins>
      <w:r w:rsidRPr="00743BC0">
        <w:rPr>
          <w:sz w:val="24"/>
          <w:szCs w:val="24"/>
        </w:rPr>
        <w:t>,</w:t>
      </w:r>
      <w:ins w:id="253" w:author="Unknown" w:date="1999-03-13T14:19:00Z">
        <w:r w:rsidRPr="00743BC0">
          <w:rPr>
            <w:sz w:val="24"/>
            <w:szCs w:val="24"/>
          </w:rPr>
          <w:t xml:space="preserve"> в первую очередь</w:t>
        </w:r>
      </w:ins>
      <w:r w:rsidRPr="00743BC0">
        <w:rPr>
          <w:sz w:val="24"/>
          <w:szCs w:val="24"/>
        </w:rPr>
        <w:t>,</w:t>
      </w:r>
      <w:ins w:id="254" w:author="Unknown" w:date="1999-03-13T14:19:00Z">
        <w:r w:rsidRPr="00743BC0">
          <w:rPr>
            <w:sz w:val="24"/>
            <w:szCs w:val="24"/>
          </w:rPr>
          <w:t xml:space="preserve"> должна идти соответствующая инициатива и импульсы, он является ведущим на всех этапах процесса социальной работы. Но и клиент не должен играть лишь пассивную роль, </w:t>
        </w:r>
      </w:ins>
      <w:r w:rsidRPr="00743BC0">
        <w:rPr>
          <w:sz w:val="24"/>
          <w:szCs w:val="24"/>
        </w:rPr>
        <w:t>а</w:t>
      </w:r>
      <w:ins w:id="255" w:author="Unknown" w:date="1999-03-13T14:19:00Z">
        <w:r w:rsidRPr="00743BC0">
          <w:rPr>
            <w:sz w:val="24"/>
            <w:szCs w:val="24"/>
          </w:rPr>
          <w:t xml:space="preserve"> в меру своих возможностей сотрудничать со специалистом, чтобы предлагаемые методы и средства соответствовали его способностям и возможностям, его социальным потребностям.</w:t>
        </w:r>
      </w:ins>
      <w:ins w:id="256" w:author="Unknown" w:date="1999-07-18T13:39:00Z">
        <w:r w:rsidRPr="00743BC0">
          <w:rPr>
            <w:sz w:val="24"/>
            <w:szCs w:val="24"/>
          </w:rPr>
          <w:t xml:space="preserve"> </w:t>
        </w:r>
      </w:ins>
    </w:p>
    <w:p w:rsidR="00DD0FA2" w:rsidRPr="00743BC0" w:rsidRDefault="00DD0FA2" w:rsidP="00DD0FA2">
      <w:pPr>
        <w:widowControl w:val="0"/>
        <w:ind w:firstLine="709"/>
        <w:jc w:val="both"/>
        <w:rPr>
          <w:ins w:id="257" w:author="Unknown" w:date="1999-03-13T14:19:00Z"/>
          <w:del w:id="258" w:author="Unknown" w:date="1999-07-18T13:47:00Z"/>
          <w:i/>
          <w:sz w:val="24"/>
          <w:szCs w:val="24"/>
        </w:rPr>
      </w:pPr>
      <w:ins w:id="259" w:author="Unknown" w:date="1999-03-26T18:01:00Z">
        <w:del w:id="260" w:author="Unknown" w:date="1999-07-18T13:47:00Z">
          <w:r w:rsidRPr="00743BC0">
            <w:rPr>
              <w:i/>
              <w:sz w:val="24"/>
              <w:szCs w:val="24"/>
            </w:rPr>
            <w:delText>Регулирование социальных отношений основано на функциях социальной работы, имеющих сложную интегральную природу, раскрытие и анализ которой представляет собой важное и самостоятельное направление теории и практики.</w:delText>
          </w:r>
        </w:del>
      </w:ins>
    </w:p>
    <w:p w:rsidR="00DD0FA2" w:rsidRPr="00743BC0" w:rsidRDefault="00DD0FA2" w:rsidP="00DD0FA2">
      <w:pPr>
        <w:widowControl w:val="0"/>
        <w:ind w:firstLine="709"/>
        <w:jc w:val="both"/>
        <w:rPr>
          <w:ins w:id="261" w:author="Unknown" w:date="1999-03-13T14:19:00Z"/>
          <w:del w:id="262" w:author="Unknown" w:date="1999-07-18T13:47:00Z"/>
          <w:i/>
          <w:sz w:val="24"/>
          <w:szCs w:val="24"/>
        </w:rPr>
      </w:pPr>
      <w:ins w:id="263" w:author="Unknown" w:date="1999-03-13T14:19:00Z">
        <w:del w:id="264" w:author="Unknown" w:date="1999-07-18T13:47:00Z">
          <w:r w:rsidRPr="00743BC0">
            <w:rPr>
              <w:i/>
              <w:sz w:val="24"/>
              <w:szCs w:val="24"/>
            </w:rPr>
            <w:delText>Объекты социальной помощи – это категория малообеспеченного населения:</w:delText>
          </w:r>
        </w:del>
      </w:ins>
    </w:p>
    <w:p w:rsidR="00DD0FA2" w:rsidRPr="00743BC0" w:rsidRDefault="00DD0FA2" w:rsidP="00DD0FA2">
      <w:pPr>
        <w:widowControl w:val="0"/>
        <w:ind w:firstLine="709"/>
        <w:jc w:val="both"/>
        <w:rPr>
          <w:ins w:id="265" w:author="Unknown" w:date="1999-03-13T14:19:00Z"/>
          <w:del w:id="266" w:author="Unknown" w:date="1999-07-18T13:47:00Z"/>
          <w:i/>
          <w:sz w:val="24"/>
          <w:szCs w:val="24"/>
        </w:rPr>
      </w:pPr>
      <w:ins w:id="267" w:author="Unknown" w:date="1999-03-13T14:19:00Z">
        <w:del w:id="268" w:author="Unknown" w:date="1999-07-18T13:47:00Z">
          <w:r w:rsidRPr="00743BC0">
            <w:rPr>
              <w:i/>
              <w:sz w:val="24"/>
              <w:szCs w:val="24"/>
            </w:rPr>
            <w:delText>одинокие лица и одинокие семейные пары, не способные к самообслуживанию;</w:delText>
          </w:r>
        </w:del>
      </w:ins>
    </w:p>
    <w:p w:rsidR="00DD0FA2" w:rsidRPr="00743BC0" w:rsidRDefault="00DD0FA2" w:rsidP="00DD0FA2">
      <w:pPr>
        <w:widowControl w:val="0"/>
        <w:ind w:firstLine="709"/>
        <w:jc w:val="both"/>
        <w:rPr>
          <w:ins w:id="269" w:author="Unknown" w:date="1999-03-13T14:19:00Z"/>
          <w:del w:id="270" w:author="Unknown" w:date="1999-07-18T13:47:00Z"/>
          <w:i/>
          <w:sz w:val="24"/>
          <w:szCs w:val="24"/>
        </w:rPr>
      </w:pPr>
      <w:ins w:id="271" w:author="Unknown" w:date="1999-03-13T14:19:00Z">
        <w:del w:id="272" w:author="Unknown" w:date="1999-07-18T13:47:00Z">
          <w:r w:rsidRPr="00743BC0">
            <w:rPr>
              <w:i/>
              <w:sz w:val="24"/>
              <w:szCs w:val="24"/>
            </w:rPr>
            <w:delText>престарелые граждане (старше 80 лет);</w:delText>
          </w:r>
        </w:del>
      </w:ins>
    </w:p>
    <w:p w:rsidR="00DD0FA2" w:rsidRPr="00743BC0" w:rsidRDefault="00DD0FA2" w:rsidP="00DD0FA2">
      <w:pPr>
        <w:widowControl w:val="0"/>
        <w:ind w:firstLine="709"/>
        <w:jc w:val="both"/>
        <w:rPr>
          <w:ins w:id="273" w:author="Unknown" w:date="1999-03-13T14:19:00Z"/>
          <w:del w:id="274" w:author="Unknown" w:date="1999-07-18T13:47:00Z"/>
          <w:i/>
          <w:sz w:val="24"/>
          <w:szCs w:val="24"/>
        </w:rPr>
      </w:pPr>
      <w:ins w:id="275" w:author="Unknown" w:date="1999-03-13T14:19:00Z">
        <w:del w:id="276" w:author="Unknown" w:date="1999-07-18T13:47:00Z">
          <w:r w:rsidRPr="00743BC0">
            <w:rPr>
              <w:i/>
              <w:sz w:val="24"/>
              <w:szCs w:val="24"/>
            </w:rPr>
            <w:delText>инвалиды I и II групп;</w:delText>
          </w:r>
        </w:del>
      </w:ins>
    </w:p>
    <w:p w:rsidR="00DD0FA2" w:rsidRPr="00743BC0" w:rsidRDefault="00DD0FA2" w:rsidP="00DD0FA2">
      <w:pPr>
        <w:widowControl w:val="0"/>
        <w:ind w:firstLine="709"/>
        <w:jc w:val="both"/>
        <w:rPr>
          <w:ins w:id="277" w:author="Unknown" w:date="1999-03-13T14:19:00Z"/>
          <w:del w:id="278" w:author="Unknown" w:date="1999-07-18T13:47:00Z"/>
          <w:i/>
          <w:sz w:val="24"/>
          <w:szCs w:val="24"/>
        </w:rPr>
      </w:pPr>
      <w:ins w:id="279" w:author="Unknown" w:date="1999-03-13T14:19:00Z">
        <w:del w:id="280" w:author="Unknown" w:date="1999-07-18T13:47:00Z">
          <w:r w:rsidRPr="00743BC0">
            <w:rPr>
              <w:i/>
              <w:sz w:val="24"/>
              <w:szCs w:val="24"/>
            </w:rPr>
            <w:delText>семьи с детьми-инвалидами;</w:delText>
          </w:r>
        </w:del>
      </w:ins>
    </w:p>
    <w:p w:rsidR="00DD0FA2" w:rsidRPr="00743BC0" w:rsidRDefault="00DD0FA2" w:rsidP="00DD0FA2">
      <w:pPr>
        <w:widowControl w:val="0"/>
        <w:ind w:firstLine="709"/>
        <w:jc w:val="both"/>
        <w:rPr>
          <w:ins w:id="281" w:author="Unknown" w:date="1999-03-13T14:19:00Z"/>
          <w:del w:id="282" w:author="Unknown" w:date="1999-07-18T13:47:00Z"/>
          <w:i/>
          <w:sz w:val="24"/>
          <w:szCs w:val="24"/>
        </w:rPr>
      </w:pPr>
      <w:ins w:id="283" w:author="Unknown" w:date="1999-03-13T14:19:00Z">
        <w:del w:id="284" w:author="Unknown" w:date="1999-07-18T13:47:00Z">
          <w:r w:rsidRPr="00743BC0">
            <w:rPr>
              <w:i/>
              <w:sz w:val="24"/>
              <w:szCs w:val="24"/>
            </w:rPr>
            <w:delText>лица, попавшие в экстремальные ситуации (беженцы, граждане без определенного места жительства, люди, пострадавшие в результате стихийных бедствий).</w:delText>
          </w:r>
        </w:del>
      </w:ins>
    </w:p>
    <w:p w:rsidR="00DD0FA2" w:rsidRPr="00743BC0" w:rsidRDefault="00DD0FA2" w:rsidP="00DD0FA2">
      <w:pPr>
        <w:widowControl w:val="0"/>
        <w:ind w:firstLine="709"/>
        <w:jc w:val="both"/>
        <w:rPr>
          <w:ins w:id="285" w:author="Unknown" w:date="1999-07-18T13:32:00Z"/>
          <w:sz w:val="24"/>
          <w:szCs w:val="24"/>
        </w:rPr>
      </w:pPr>
      <w:ins w:id="286" w:author="Unknown" w:date="1999-07-18T13:47:00Z">
        <w:r w:rsidRPr="00743BC0">
          <w:rPr>
            <w:i/>
            <w:sz w:val="24"/>
            <w:szCs w:val="24"/>
          </w:rPr>
          <w:t>Предметами</w:t>
        </w:r>
        <w:r w:rsidRPr="00743BC0">
          <w:rPr>
            <w:sz w:val="24"/>
            <w:szCs w:val="24"/>
          </w:rPr>
          <w:t xml:space="preserve"> </w:t>
        </w:r>
      </w:ins>
      <w:ins w:id="287" w:author="Unknown" w:date="1999-07-18T13:32:00Z">
        <w:r w:rsidRPr="00743BC0">
          <w:rPr>
            <w:sz w:val="24"/>
            <w:szCs w:val="24"/>
          </w:rPr>
          <w:t>деятельности социальных работников являются социальные проблемы:</w:t>
        </w:r>
      </w:ins>
      <w:r w:rsidRPr="00743BC0">
        <w:rPr>
          <w:sz w:val="24"/>
          <w:szCs w:val="24"/>
        </w:rPr>
        <w:t xml:space="preserve"> </w:t>
      </w:r>
      <w:ins w:id="288" w:author="Unknown" w:date="1999-07-18T13:32:00Z">
        <w:r w:rsidRPr="00743BC0">
          <w:rPr>
            <w:sz w:val="24"/>
            <w:szCs w:val="24"/>
          </w:rPr>
          <w:t>социальные конфликты, кризисные и стрессовые ситуации;</w:t>
        </w:r>
      </w:ins>
      <w:r w:rsidRPr="00743BC0">
        <w:rPr>
          <w:sz w:val="24"/>
          <w:szCs w:val="24"/>
        </w:rPr>
        <w:t xml:space="preserve"> </w:t>
      </w:r>
      <w:ins w:id="289" w:author="Unknown" w:date="1999-07-18T13:32:00Z">
        <w:r w:rsidRPr="00743BC0">
          <w:rPr>
            <w:sz w:val="24"/>
            <w:szCs w:val="24"/>
          </w:rPr>
          <w:t>проблемы социальной стратификации (социальное расслоение в обществе);</w:t>
        </w:r>
      </w:ins>
      <w:r w:rsidRPr="00743BC0">
        <w:rPr>
          <w:sz w:val="24"/>
          <w:szCs w:val="24"/>
        </w:rPr>
        <w:t xml:space="preserve"> </w:t>
      </w:r>
      <w:ins w:id="290" w:author="Unknown" w:date="1999-07-18T13:32:00Z">
        <w:r w:rsidRPr="00743BC0">
          <w:rPr>
            <w:sz w:val="24"/>
            <w:szCs w:val="24"/>
          </w:rPr>
          <w:t>алкоголизм и наркомания;</w:t>
        </w:r>
      </w:ins>
      <w:r w:rsidRPr="00743BC0">
        <w:rPr>
          <w:sz w:val="24"/>
          <w:szCs w:val="24"/>
        </w:rPr>
        <w:t xml:space="preserve"> </w:t>
      </w:r>
      <w:ins w:id="291" w:author="Unknown" w:date="1999-07-18T13:32:00Z">
        <w:r w:rsidRPr="00743BC0">
          <w:rPr>
            <w:sz w:val="24"/>
            <w:szCs w:val="24"/>
          </w:rPr>
          <w:t>насилие и дискриминация;</w:t>
        </w:r>
      </w:ins>
      <w:r w:rsidRPr="00743BC0">
        <w:rPr>
          <w:sz w:val="24"/>
          <w:szCs w:val="24"/>
        </w:rPr>
        <w:t xml:space="preserve"> </w:t>
      </w:r>
      <w:ins w:id="292" w:author="Unknown" w:date="1999-07-18T13:32:00Z">
        <w:r w:rsidRPr="00743BC0">
          <w:rPr>
            <w:sz w:val="24"/>
            <w:szCs w:val="24"/>
          </w:rPr>
          <w:t>этнические и национальные проблемы;</w:t>
        </w:r>
      </w:ins>
      <w:r w:rsidRPr="00743BC0">
        <w:rPr>
          <w:sz w:val="24"/>
          <w:szCs w:val="24"/>
        </w:rPr>
        <w:t xml:space="preserve"> </w:t>
      </w:r>
      <w:ins w:id="293" w:author="Unknown" w:date="1999-07-18T13:32:00Z">
        <w:r w:rsidRPr="00743BC0">
          <w:rPr>
            <w:sz w:val="24"/>
            <w:szCs w:val="24"/>
          </w:rPr>
          <w:t>правонарушения и преступления;</w:t>
        </w:r>
      </w:ins>
      <w:r w:rsidRPr="00743BC0">
        <w:rPr>
          <w:sz w:val="24"/>
          <w:szCs w:val="24"/>
        </w:rPr>
        <w:t xml:space="preserve"> </w:t>
      </w:r>
      <w:ins w:id="294" w:author="Unknown" w:date="1999-07-18T13:32:00Z">
        <w:r w:rsidRPr="00743BC0">
          <w:rPr>
            <w:sz w:val="24"/>
            <w:szCs w:val="24"/>
          </w:rPr>
          <w:t>безработица и одинокая старость;</w:t>
        </w:r>
      </w:ins>
      <w:r w:rsidRPr="00743BC0">
        <w:rPr>
          <w:sz w:val="24"/>
          <w:szCs w:val="24"/>
        </w:rPr>
        <w:t xml:space="preserve"> </w:t>
      </w:r>
      <w:ins w:id="295" w:author="Unknown" w:date="1999-07-18T13:32:00Z">
        <w:r w:rsidRPr="00743BC0">
          <w:rPr>
            <w:sz w:val="24"/>
            <w:szCs w:val="24"/>
          </w:rPr>
          <w:t>жилищные проблемы;</w:t>
        </w:r>
      </w:ins>
      <w:r w:rsidRPr="00743BC0">
        <w:rPr>
          <w:sz w:val="24"/>
          <w:szCs w:val="24"/>
        </w:rPr>
        <w:t xml:space="preserve"> </w:t>
      </w:r>
      <w:ins w:id="296" w:author="Unknown" w:date="1999-07-18T13:32:00Z">
        <w:r w:rsidRPr="00743BC0">
          <w:rPr>
            <w:sz w:val="24"/>
            <w:szCs w:val="24"/>
          </w:rPr>
          <w:t>опекунство, попечительство, усыновление (удочерение);</w:t>
        </w:r>
      </w:ins>
      <w:r w:rsidRPr="00743BC0">
        <w:rPr>
          <w:sz w:val="24"/>
          <w:szCs w:val="24"/>
        </w:rPr>
        <w:t xml:space="preserve"> </w:t>
      </w:r>
      <w:ins w:id="297" w:author="Unknown" w:date="1999-07-18T13:32:00Z">
        <w:r w:rsidRPr="00743BC0">
          <w:rPr>
            <w:sz w:val="24"/>
            <w:szCs w:val="24"/>
          </w:rPr>
          <w:t>психологические проблемы;</w:t>
        </w:r>
      </w:ins>
      <w:r w:rsidRPr="00743BC0">
        <w:rPr>
          <w:sz w:val="24"/>
          <w:szCs w:val="24"/>
        </w:rPr>
        <w:t xml:space="preserve"> </w:t>
      </w:r>
      <w:ins w:id="298" w:author="Unknown" w:date="1999-07-18T13:32:00Z">
        <w:r w:rsidRPr="00743BC0">
          <w:rPr>
            <w:sz w:val="24"/>
            <w:szCs w:val="24"/>
          </w:rPr>
          <w:t>экологические проблемы;</w:t>
        </w:r>
      </w:ins>
      <w:r w:rsidRPr="00743BC0">
        <w:rPr>
          <w:sz w:val="24"/>
          <w:szCs w:val="24"/>
        </w:rPr>
        <w:t xml:space="preserve"> </w:t>
      </w:r>
      <w:ins w:id="299" w:author="Unknown" w:date="1999-07-18T13:32:00Z">
        <w:r w:rsidRPr="00743BC0">
          <w:rPr>
            <w:sz w:val="24"/>
            <w:szCs w:val="24"/>
          </w:rPr>
          <w:t>проблемы коммуникации, информационного обеспечения.</w:t>
        </w:r>
      </w:ins>
    </w:p>
    <w:p w:rsidR="00DD0FA2" w:rsidRPr="00743BC0" w:rsidRDefault="00DD0FA2" w:rsidP="00DD0FA2">
      <w:pPr>
        <w:widowControl w:val="0"/>
        <w:ind w:firstLine="709"/>
        <w:jc w:val="both"/>
        <w:rPr>
          <w:ins w:id="300" w:author="Unknown" w:date="1999-03-13T14:19:00Z"/>
          <w:sz w:val="24"/>
          <w:szCs w:val="24"/>
        </w:rPr>
      </w:pPr>
      <w:ins w:id="301" w:author="Unknown" w:date="1999-03-13T14:19:00Z">
        <w:del w:id="302" w:author="Unknown" w:date="1999-07-18T13:49:00Z">
          <w:r w:rsidRPr="00743BC0">
            <w:rPr>
              <w:i/>
              <w:sz w:val="24"/>
              <w:szCs w:val="24"/>
            </w:rPr>
            <w:delText xml:space="preserve">Средства труда. </w:delText>
          </w:r>
        </w:del>
        <w:r w:rsidRPr="00743BC0">
          <w:rPr>
            <w:i/>
            <w:sz w:val="24"/>
            <w:szCs w:val="24"/>
          </w:rPr>
          <w:t>Средством труда</w:t>
        </w:r>
        <w:r w:rsidRPr="00743BC0">
          <w:rPr>
            <w:sz w:val="24"/>
            <w:szCs w:val="24"/>
          </w:rPr>
          <w:t xml:space="preserve"> принято считать любую реальность, дающую возможность работникам взаимодействовать с предметом (объектом) труда, сообразного его цели. Средство труда может быть и функциональным, может быть и качественным показателем </w:t>
        </w:r>
        <w:r w:rsidRPr="00743BC0">
          <w:rPr>
            <w:sz w:val="24"/>
            <w:szCs w:val="24"/>
          </w:rPr>
          <w:lastRenderedPageBreak/>
          <w:t>свойств личности социального работника, его общей культуры.</w:t>
        </w:r>
      </w:ins>
    </w:p>
    <w:p w:rsidR="00DD0FA2" w:rsidRPr="00743BC0" w:rsidRDefault="00DD0FA2" w:rsidP="00DD0FA2">
      <w:pPr>
        <w:widowControl w:val="0"/>
        <w:ind w:firstLine="709"/>
        <w:jc w:val="both"/>
        <w:rPr>
          <w:ins w:id="303" w:author="Unknown" w:date="1999-03-13T14:19:00Z"/>
          <w:sz w:val="24"/>
          <w:szCs w:val="24"/>
        </w:rPr>
      </w:pPr>
      <w:ins w:id="304" w:author="Unknown" w:date="1999-03-13T14:19:00Z">
        <w:r w:rsidRPr="00743BC0">
          <w:rPr>
            <w:sz w:val="24"/>
            <w:szCs w:val="24"/>
          </w:rPr>
          <w:t xml:space="preserve">Социальная работа как профессия многогранна, она связана с личностью в целом – с ее биологическими, психологическими, социальными и духовными параметрами. Человек, избирающий эту профессию, должен органически сочетать в себе личностные и профессиональные качества – психологическую компетентность, </w:t>
        </w:r>
      </w:ins>
      <w:r w:rsidRPr="00743BC0">
        <w:rPr>
          <w:sz w:val="24"/>
          <w:szCs w:val="24"/>
        </w:rPr>
        <w:t xml:space="preserve">коммуникативные и </w:t>
      </w:r>
      <w:ins w:id="305" w:author="Unknown" w:date="1999-03-13T14:19:00Z">
        <w:r w:rsidRPr="00743BC0">
          <w:rPr>
            <w:sz w:val="24"/>
            <w:szCs w:val="24"/>
          </w:rPr>
          <w:t>организаторские способности, высокую духовную культуру и нравственность.</w:t>
        </w:r>
      </w:ins>
      <w:r w:rsidRPr="00743BC0">
        <w:rPr>
          <w:sz w:val="24"/>
          <w:szCs w:val="24"/>
        </w:rPr>
        <w:t xml:space="preserve"> </w:t>
      </w:r>
      <w:ins w:id="306" w:author="Unknown" w:date="1999-03-13T14:19:00Z">
        <w:r w:rsidRPr="00743BC0">
          <w:rPr>
            <w:sz w:val="24"/>
            <w:szCs w:val="24"/>
          </w:rPr>
          <w:t>Профессиональная деятельность социального работника предполагает наличие не только операционально-практической сферы, но и такого отношения к ней, которое придает самой деятельности личностный смысл, определяет включенность в нее будущего профессионала. Исходя из этого</w:t>
        </w:r>
      </w:ins>
      <w:ins w:id="307" w:author="Unknown" w:date="1999-07-18T13:50:00Z">
        <w:r w:rsidRPr="00743BC0">
          <w:rPr>
            <w:sz w:val="24"/>
            <w:szCs w:val="24"/>
          </w:rPr>
          <w:t>,</w:t>
        </w:r>
      </w:ins>
      <w:ins w:id="308" w:author="Unknown" w:date="1999-03-13T14:19:00Z">
        <w:r w:rsidRPr="00743BC0">
          <w:rPr>
            <w:sz w:val="24"/>
            <w:szCs w:val="24"/>
          </w:rPr>
          <w:t xml:space="preserve"> к специфическим средствам социальной работы мы относим:</w:t>
        </w:r>
      </w:ins>
      <w:r w:rsidRPr="00743BC0">
        <w:rPr>
          <w:sz w:val="24"/>
          <w:szCs w:val="24"/>
        </w:rPr>
        <w:t xml:space="preserve"> </w:t>
      </w:r>
      <w:ins w:id="309" w:author="Unknown" w:date="1999-03-13T14:19:00Z">
        <w:r w:rsidRPr="00743BC0">
          <w:rPr>
            <w:sz w:val="24"/>
            <w:szCs w:val="24"/>
          </w:rPr>
          <w:t>любовь к ближнему, сочувствие, сопереживание;</w:t>
        </w:r>
      </w:ins>
      <w:r w:rsidRPr="00743BC0">
        <w:rPr>
          <w:sz w:val="24"/>
          <w:szCs w:val="24"/>
        </w:rPr>
        <w:t xml:space="preserve"> </w:t>
      </w:r>
      <w:ins w:id="310" w:author="Unknown" w:date="1999-03-13T14:19:00Z">
        <w:r w:rsidRPr="00743BC0">
          <w:rPr>
            <w:sz w:val="24"/>
            <w:szCs w:val="24"/>
          </w:rPr>
          <w:t>веру во внутренние силы человека, возможность изменить ситуацию;</w:t>
        </w:r>
      </w:ins>
      <w:r w:rsidRPr="00743BC0">
        <w:rPr>
          <w:sz w:val="24"/>
          <w:szCs w:val="24"/>
        </w:rPr>
        <w:t xml:space="preserve"> </w:t>
      </w:r>
      <w:ins w:id="311" w:author="Unknown" w:date="1999-03-13T14:19:00Z">
        <w:r w:rsidRPr="00743BC0">
          <w:rPr>
            <w:sz w:val="24"/>
            <w:szCs w:val="24"/>
          </w:rPr>
          <w:t>желание помочь и самопожертвование;</w:t>
        </w:r>
      </w:ins>
      <w:r w:rsidRPr="00743BC0">
        <w:rPr>
          <w:sz w:val="24"/>
          <w:szCs w:val="24"/>
        </w:rPr>
        <w:t xml:space="preserve"> </w:t>
      </w:r>
      <w:ins w:id="312" w:author="Unknown" w:date="1999-03-13T14:19:00Z">
        <w:r w:rsidRPr="00743BC0">
          <w:rPr>
            <w:sz w:val="24"/>
            <w:szCs w:val="24"/>
          </w:rPr>
          <w:t>уважение к личности.</w:t>
        </w:r>
      </w:ins>
      <w:r w:rsidRPr="00743BC0">
        <w:rPr>
          <w:sz w:val="24"/>
          <w:szCs w:val="24"/>
        </w:rPr>
        <w:t xml:space="preserve"> </w:t>
      </w:r>
      <w:ins w:id="313" w:author="Unknown" w:date="1999-03-13T14:19:00Z">
        <w:r w:rsidRPr="00743BC0">
          <w:rPr>
            <w:sz w:val="24"/>
            <w:szCs w:val="24"/>
          </w:rPr>
          <w:t xml:space="preserve">Названные средства </w:t>
        </w:r>
        <w:del w:id="314" w:author="Unknown" w:date="1999-07-18T13:50:00Z">
          <w:r w:rsidRPr="00743BC0">
            <w:rPr>
              <w:sz w:val="24"/>
              <w:szCs w:val="24"/>
            </w:rPr>
            <w:delText xml:space="preserve">должны быть </w:delText>
          </w:r>
        </w:del>
        <w:r w:rsidRPr="00743BC0">
          <w:rPr>
            <w:sz w:val="24"/>
            <w:szCs w:val="24"/>
          </w:rPr>
          <w:t>закреплены в этическом и профессиональном кодексе социального работника.</w:t>
        </w:r>
        <w:del w:id="315" w:author="Unknown" w:date="1999-07-18T13:50:00Z">
          <w:r w:rsidRPr="00743BC0">
            <w:rPr>
              <w:sz w:val="24"/>
              <w:szCs w:val="24"/>
            </w:rPr>
            <w:delText>»</w:delText>
          </w:r>
        </w:del>
      </w:ins>
    </w:p>
    <w:p w:rsidR="00DD0FA2" w:rsidRPr="00743BC0" w:rsidRDefault="00DD0FA2" w:rsidP="00DD0FA2">
      <w:pPr>
        <w:widowControl w:val="0"/>
        <w:ind w:firstLine="709"/>
        <w:jc w:val="both"/>
        <w:rPr>
          <w:ins w:id="316" w:author="Unknown" w:date="1999-03-28T11:04:00Z"/>
          <w:sz w:val="24"/>
          <w:szCs w:val="24"/>
        </w:rPr>
      </w:pPr>
      <w:ins w:id="317" w:author="Unknown" w:date="1999-03-13T14:16:00Z">
        <w:r w:rsidRPr="00743BC0">
          <w:rPr>
            <w:sz w:val="24"/>
            <w:szCs w:val="24"/>
          </w:rPr>
          <w:t xml:space="preserve">Центральное место в структуре деятельности социального работника занимают </w:t>
        </w:r>
        <w:r w:rsidRPr="00743BC0">
          <w:rPr>
            <w:i/>
            <w:sz w:val="24"/>
            <w:szCs w:val="24"/>
          </w:rPr>
          <w:t>профессиональные способы деятельности</w:t>
        </w:r>
        <w:r w:rsidRPr="00743BC0">
          <w:rPr>
            <w:sz w:val="24"/>
            <w:szCs w:val="24"/>
          </w:rPr>
          <w:t>, которыми пользуется специалист.</w:t>
        </w:r>
      </w:ins>
    </w:p>
    <w:p w:rsidR="00DD0FA2" w:rsidRPr="00743BC0" w:rsidRDefault="00DD0FA2" w:rsidP="00DD0FA2">
      <w:pPr>
        <w:widowControl w:val="0"/>
        <w:ind w:firstLine="709"/>
        <w:jc w:val="both"/>
        <w:rPr>
          <w:ins w:id="318" w:author="Unknown" w:date="1999-03-13T14:16:00Z"/>
          <w:del w:id="319" w:author="Unknown" w:date="1999-07-18T13:51:00Z"/>
          <w:sz w:val="24"/>
          <w:szCs w:val="24"/>
        </w:rPr>
      </w:pPr>
    </w:p>
    <w:p w:rsidR="00DD0FA2" w:rsidRPr="00743BC0" w:rsidRDefault="00DD0FA2" w:rsidP="00DD0FA2">
      <w:pPr>
        <w:widowControl w:val="0"/>
        <w:ind w:firstLine="709"/>
        <w:jc w:val="both"/>
        <w:rPr>
          <w:ins w:id="320" w:author="Unknown" w:date="1999-03-13T13:38:00Z"/>
          <w:del w:id="321" w:author="Unknown" w:date="1999-07-18T13:52:00Z"/>
          <w:sz w:val="24"/>
          <w:szCs w:val="24"/>
        </w:rPr>
      </w:pPr>
      <w:ins w:id="322" w:author="Unknown" w:date="1999-03-13T13:38:00Z">
        <w:del w:id="323" w:author="Unknown" w:date="1999-07-18T13:51:00Z">
          <w:r w:rsidRPr="00743BC0">
            <w:rPr>
              <w:sz w:val="24"/>
              <w:szCs w:val="24"/>
            </w:rPr>
            <w:delText>Выявление обобщенных трудовых функций</w:delText>
          </w:r>
        </w:del>
      </w:ins>
      <w:ins w:id="324" w:author="Unknown" w:date="1999-03-28T10:50:00Z">
        <w:del w:id="325" w:author="Unknown" w:date="1999-07-18T13:51:00Z">
          <w:r w:rsidRPr="00743BC0">
            <w:rPr>
              <w:sz w:val="24"/>
              <w:szCs w:val="24"/>
            </w:rPr>
            <w:delText>.</w:delText>
          </w:r>
        </w:del>
      </w:ins>
      <w:ins w:id="326" w:author="Unknown" w:date="1999-03-13T13:38:00Z">
        <w:del w:id="327" w:author="Unknown" w:date="1999-07-18T13:51:00Z">
          <w:r w:rsidRPr="00743BC0">
            <w:rPr>
              <w:sz w:val="24"/>
              <w:szCs w:val="24"/>
            </w:rPr>
            <w:delText xml:space="preserve">. </w:delText>
          </w:r>
        </w:del>
        <w:del w:id="328" w:author="Unknown" w:date="1999-07-18T13:52:00Z">
          <w:r w:rsidRPr="00743BC0">
            <w:rPr>
              <w:sz w:val="24"/>
              <w:szCs w:val="24"/>
            </w:rPr>
            <w:delText xml:space="preserve">Выявление трудовых функций специалиста является одним из основных элементов анализа профессиональной деятельности. </w:delText>
          </w:r>
        </w:del>
        <w:r w:rsidRPr="00743BC0">
          <w:rPr>
            <w:sz w:val="24"/>
            <w:szCs w:val="24"/>
          </w:rPr>
          <w:t>Е.А. Климов</w:t>
        </w:r>
        <w:del w:id="329" w:author="Unknown" w:date="1999-07-18T13:52:00Z">
          <w:r w:rsidRPr="00743BC0">
            <w:rPr>
              <w:sz w:val="24"/>
              <w:szCs w:val="24"/>
            </w:rPr>
            <w:delText>,</w:delText>
          </w:r>
        </w:del>
        <w:r w:rsidRPr="00743BC0">
          <w:rPr>
            <w:sz w:val="24"/>
            <w:szCs w:val="24"/>
          </w:rPr>
          <w:t xml:space="preserve"> </w:t>
        </w:r>
        <w:del w:id="330" w:author="Unknown" w:date="1999-07-18T13:52:00Z">
          <w:r w:rsidRPr="00743BC0">
            <w:rPr>
              <w:sz w:val="24"/>
              <w:szCs w:val="24"/>
            </w:rPr>
            <w:delText>определяя</w:delText>
          </w:r>
        </w:del>
      </w:ins>
      <w:ins w:id="331" w:author="Unknown" w:date="1999-07-18T13:52:00Z">
        <w:r w:rsidRPr="00743BC0">
          <w:rPr>
            <w:sz w:val="24"/>
            <w:szCs w:val="24"/>
          </w:rPr>
          <w:t>определяет</w:t>
        </w:r>
      </w:ins>
      <w:ins w:id="332" w:author="Unknown" w:date="1999-03-13T13:38:00Z">
        <w:r w:rsidRPr="00743BC0">
          <w:rPr>
            <w:sz w:val="24"/>
            <w:szCs w:val="24"/>
          </w:rPr>
          <w:t xml:space="preserve"> трудовые функции</w:t>
        </w:r>
        <w:del w:id="333" w:author="Unknown" w:date="1999-07-18T13:52:00Z">
          <w:r w:rsidRPr="00743BC0">
            <w:rPr>
              <w:sz w:val="24"/>
              <w:szCs w:val="24"/>
            </w:rPr>
            <w:delText>,</w:delText>
          </w:r>
        </w:del>
        <w:r w:rsidRPr="00743BC0">
          <w:rPr>
            <w:sz w:val="24"/>
            <w:szCs w:val="24"/>
          </w:rPr>
          <w:t xml:space="preserve"> </w:t>
        </w:r>
        <w:del w:id="334" w:author="Unknown" w:date="1999-07-18T13:52:00Z">
          <w:r w:rsidRPr="00743BC0">
            <w:rPr>
              <w:sz w:val="24"/>
              <w:szCs w:val="24"/>
            </w:rPr>
            <w:delText xml:space="preserve">раскрывает их </w:delText>
          </w:r>
        </w:del>
        <w:r w:rsidRPr="00743BC0">
          <w:rPr>
            <w:sz w:val="24"/>
            <w:szCs w:val="24"/>
          </w:rPr>
          <w:t>как процессы активности людей, упорядоченные в соответствии с целями и обстоятельствами труда</w:t>
        </w:r>
      </w:ins>
      <w:r>
        <w:rPr>
          <w:sz w:val="24"/>
          <w:szCs w:val="24"/>
        </w:rPr>
        <w:t xml:space="preserve"> (</w:t>
      </w:r>
      <w:r w:rsidRPr="002F6ECA">
        <w:rPr>
          <w:sz w:val="24"/>
          <w:szCs w:val="24"/>
        </w:rPr>
        <w:t>Климов Е.А</w:t>
      </w:r>
      <w:r>
        <w:rPr>
          <w:sz w:val="24"/>
          <w:szCs w:val="24"/>
        </w:rPr>
        <w:t>)</w:t>
      </w:r>
      <w:ins w:id="335" w:author="Unknown" w:date="1999-03-13T13:38:00Z">
        <w:r w:rsidRPr="00743BC0">
          <w:rPr>
            <w:sz w:val="24"/>
            <w:szCs w:val="24"/>
          </w:rPr>
          <w:t xml:space="preserve">. </w:t>
        </w:r>
      </w:ins>
      <w:r w:rsidRPr="00743BC0">
        <w:rPr>
          <w:sz w:val="24"/>
          <w:szCs w:val="24"/>
        </w:rPr>
        <w:t>В</w:t>
      </w:r>
    </w:p>
    <w:p w:rsidR="00DD0FA2" w:rsidRPr="00743BC0" w:rsidRDefault="00DD0FA2" w:rsidP="00DD0FA2">
      <w:pPr>
        <w:widowControl w:val="0"/>
        <w:ind w:firstLine="709"/>
        <w:jc w:val="both"/>
        <w:rPr>
          <w:ins w:id="336" w:author="Unknown" w:date="1999-03-13T13:38:00Z"/>
          <w:sz w:val="24"/>
          <w:szCs w:val="24"/>
        </w:rPr>
      </w:pPr>
      <w:ins w:id="337" w:author="Unknown" w:date="1999-03-13T13:38:00Z">
        <w:r w:rsidRPr="00743BC0">
          <w:rPr>
            <w:sz w:val="24"/>
            <w:szCs w:val="24"/>
          </w:rPr>
          <w:t xml:space="preserve">ыполнение профессиональных функций требует </w:t>
        </w:r>
      </w:ins>
      <w:r w:rsidRPr="00743BC0">
        <w:rPr>
          <w:sz w:val="24"/>
          <w:szCs w:val="24"/>
        </w:rPr>
        <w:t xml:space="preserve">от </w:t>
      </w:r>
      <w:ins w:id="338" w:author="Unknown" w:date="1999-03-13T13:38:00Z">
        <w:r w:rsidRPr="00743BC0">
          <w:rPr>
            <w:sz w:val="24"/>
            <w:szCs w:val="24"/>
          </w:rPr>
          <w:t>работника определенной квалификации. Комплекс требований связан, с одной стороны, с представлением о процессах его деятельности, его структуре, составных компонентах, с другой – с умением выполнять конкретные действия, входящие в состав функци</w:t>
        </w:r>
      </w:ins>
      <w:r w:rsidRPr="00743BC0">
        <w:rPr>
          <w:sz w:val="24"/>
          <w:szCs w:val="24"/>
        </w:rPr>
        <w:t>й</w:t>
      </w:r>
      <w:ins w:id="339" w:author="Unknown" w:date="1999-03-13T13:38:00Z">
        <w:r w:rsidRPr="00743BC0">
          <w:rPr>
            <w:sz w:val="24"/>
            <w:szCs w:val="24"/>
          </w:rPr>
          <w:t xml:space="preserve"> деятельности.</w:t>
        </w:r>
      </w:ins>
    </w:p>
    <w:p w:rsidR="00DD0FA2" w:rsidRPr="00743BC0" w:rsidRDefault="00DD0FA2" w:rsidP="00DD0FA2">
      <w:pPr>
        <w:widowControl w:val="0"/>
        <w:ind w:firstLine="709"/>
        <w:jc w:val="both"/>
        <w:rPr>
          <w:ins w:id="340" w:author="Unknown" w:date="1999-03-13T14:11:00Z"/>
          <w:sz w:val="24"/>
          <w:szCs w:val="24"/>
        </w:rPr>
      </w:pPr>
      <w:ins w:id="341" w:author="Unknown" w:date="1999-03-13T14:11:00Z">
        <w:r w:rsidRPr="00743BC0">
          <w:rPr>
            <w:sz w:val="24"/>
            <w:szCs w:val="24"/>
          </w:rPr>
          <w:t xml:space="preserve">Основные усилия целенаправленных действий специалиста-профессионала ориентированы на создание условий, при которых объект (клиент) будет социально функционировать на принципах самодостаточности. </w:t>
        </w:r>
      </w:ins>
      <w:r w:rsidRPr="00743BC0">
        <w:rPr>
          <w:sz w:val="24"/>
          <w:szCs w:val="24"/>
        </w:rPr>
        <w:t>В</w:t>
      </w:r>
      <w:ins w:id="342" w:author="Unknown" w:date="1999-03-13T14:11:00Z">
        <w:r w:rsidRPr="00743BC0">
          <w:rPr>
            <w:sz w:val="24"/>
            <w:szCs w:val="24"/>
          </w:rPr>
          <w:t xml:space="preserve">ся деятельность социального работника направлена на конкретного человека и во имя человека. </w:t>
        </w:r>
      </w:ins>
    </w:p>
    <w:p w:rsidR="00DD0FA2" w:rsidRPr="00743BC0" w:rsidRDefault="00DD0FA2" w:rsidP="00DD0FA2">
      <w:pPr>
        <w:widowControl w:val="0"/>
        <w:ind w:firstLine="709"/>
        <w:jc w:val="both"/>
        <w:rPr>
          <w:sz w:val="24"/>
          <w:szCs w:val="24"/>
        </w:rPr>
      </w:pPr>
      <w:r w:rsidRPr="00743BC0">
        <w:rPr>
          <w:sz w:val="24"/>
          <w:szCs w:val="24"/>
        </w:rPr>
        <w:t>Специалисты социальной работы выполняют</w:t>
      </w:r>
      <w:ins w:id="343" w:author="Unknown" w:date="1999-03-13T14:10:00Z">
        <w:r w:rsidRPr="00743BC0">
          <w:rPr>
            <w:sz w:val="24"/>
            <w:szCs w:val="24"/>
          </w:rPr>
          <w:t xml:space="preserve"> следующие </w:t>
        </w:r>
        <w:r w:rsidRPr="00FD3DD8">
          <w:rPr>
            <w:i/>
            <w:sz w:val="24"/>
            <w:szCs w:val="24"/>
          </w:rPr>
          <w:t>функции</w:t>
        </w:r>
        <w:r w:rsidRPr="00743BC0">
          <w:rPr>
            <w:sz w:val="24"/>
            <w:szCs w:val="24"/>
          </w:rPr>
          <w:t>:</w:t>
        </w:r>
      </w:ins>
      <w:ins w:id="344" w:author="Unknown" w:date="1999-07-18T14:10:00Z">
        <w:r w:rsidRPr="00743BC0">
          <w:rPr>
            <w:sz w:val="24"/>
            <w:szCs w:val="24"/>
          </w:rPr>
          <w:t xml:space="preserve"> </w:t>
        </w:r>
      </w:ins>
    </w:p>
    <w:p w:rsidR="00DD0FA2" w:rsidRPr="00743BC0" w:rsidRDefault="00DD0FA2" w:rsidP="00DD0FA2">
      <w:pPr>
        <w:pStyle w:val="a6"/>
        <w:widowControl w:val="0"/>
        <w:numPr>
          <w:ilvl w:val="0"/>
          <w:numId w:val="9"/>
        </w:numPr>
        <w:tabs>
          <w:tab w:val="num" w:pos="900"/>
        </w:tabs>
        <w:ind w:left="0" w:firstLine="709"/>
        <w:jc w:val="both"/>
        <w:rPr>
          <w:rFonts w:ascii="Times New Roman" w:hAnsi="Times New Roman" w:cs="Times New Roman"/>
          <w:sz w:val="24"/>
          <w:szCs w:val="24"/>
        </w:rPr>
      </w:pPr>
      <w:r w:rsidRPr="00743BC0">
        <w:rPr>
          <w:rFonts w:ascii="Times New Roman" w:hAnsi="Times New Roman" w:cs="Times New Roman"/>
          <w:i/>
          <w:sz w:val="24"/>
          <w:szCs w:val="24"/>
        </w:rPr>
        <w:t>д</w:t>
      </w:r>
      <w:ins w:id="345" w:author="Unknown" w:date="1999-07-18T15:07:00Z">
        <w:r w:rsidRPr="00743BC0">
          <w:rPr>
            <w:rFonts w:ascii="Times New Roman" w:hAnsi="Times New Roman" w:cs="Times New Roman"/>
            <w:i/>
            <w:sz w:val="24"/>
            <w:szCs w:val="24"/>
          </w:rPr>
          <w:t>иагностическ</w:t>
        </w:r>
      </w:ins>
      <w:r w:rsidRPr="00743BC0">
        <w:rPr>
          <w:rFonts w:ascii="Times New Roman" w:hAnsi="Times New Roman" w:cs="Times New Roman"/>
          <w:i/>
          <w:sz w:val="24"/>
          <w:szCs w:val="24"/>
        </w:rPr>
        <w:t>ую –</w:t>
      </w:r>
      <w:r w:rsidRPr="00743BC0">
        <w:rPr>
          <w:rFonts w:ascii="Times New Roman" w:hAnsi="Times New Roman" w:cs="Times New Roman"/>
          <w:sz w:val="24"/>
          <w:szCs w:val="24"/>
        </w:rPr>
        <w:t xml:space="preserve"> установление причин возникающих у человека трудностей;</w:t>
      </w:r>
    </w:p>
    <w:p w:rsidR="00DD0FA2" w:rsidRPr="00743BC0" w:rsidRDefault="00DD0FA2" w:rsidP="00DD0FA2">
      <w:pPr>
        <w:pStyle w:val="a6"/>
        <w:widowControl w:val="0"/>
        <w:numPr>
          <w:ilvl w:val="0"/>
          <w:numId w:val="9"/>
        </w:numPr>
        <w:tabs>
          <w:tab w:val="num" w:pos="900"/>
        </w:tabs>
        <w:ind w:left="0" w:firstLine="709"/>
        <w:jc w:val="both"/>
        <w:rPr>
          <w:rFonts w:ascii="Times New Roman" w:hAnsi="Times New Roman" w:cs="Times New Roman"/>
          <w:sz w:val="24"/>
          <w:szCs w:val="24"/>
        </w:rPr>
      </w:pPr>
      <w:ins w:id="346" w:author="Unknown" w:date="1999-07-18T15:07:00Z">
        <w:r w:rsidRPr="00743BC0">
          <w:rPr>
            <w:rFonts w:ascii="Times New Roman" w:hAnsi="Times New Roman" w:cs="Times New Roman"/>
            <w:i/>
            <w:sz w:val="24"/>
            <w:szCs w:val="24"/>
          </w:rPr>
          <w:t>аналитико-прогностиче</w:t>
        </w:r>
      </w:ins>
      <w:del w:id="347" w:author="Unknown">
        <w:r w:rsidRPr="00743BC0">
          <w:rPr>
            <w:rFonts w:ascii="Times New Roman" w:hAnsi="Times New Roman" w:cs="Times New Roman"/>
            <w:i/>
            <w:sz w:val="24"/>
            <w:szCs w:val="24"/>
          </w:rPr>
          <w:softHyphen/>
        </w:r>
      </w:del>
      <w:ins w:id="348" w:author="Unknown" w:date="1999-07-18T15:07:00Z">
        <w:r w:rsidRPr="00743BC0">
          <w:rPr>
            <w:rFonts w:ascii="Times New Roman" w:hAnsi="Times New Roman" w:cs="Times New Roman"/>
            <w:i/>
            <w:sz w:val="24"/>
            <w:szCs w:val="24"/>
          </w:rPr>
          <w:t>ск</w:t>
        </w:r>
      </w:ins>
      <w:r w:rsidRPr="00743BC0">
        <w:rPr>
          <w:rFonts w:ascii="Times New Roman" w:hAnsi="Times New Roman" w:cs="Times New Roman"/>
          <w:i/>
          <w:sz w:val="24"/>
          <w:szCs w:val="24"/>
        </w:rPr>
        <w:t>ую</w:t>
      </w:r>
      <w:ins w:id="349" w:author="Unknown" w:date="1999-07-18T15:07:00Z">
        <w:r w:rsidRPr="00743BC0">
          <w:rPr>
            <w:rFonts w:ascii="Times New Roman" w:hAnsi="Times New Roman" w:cs="Times New Roman"/>
            <w:sz w:val="24"/>
            <w:szCs w:val="24"/>
          </w:rPr>
          <w:t xml:space="preserve">, </w:t>
        </w:r>
      </w:ins>
      <w:r w:rsidRPr="00743BC0">
        <w:rPr>
          <w:rFonts w:ascii="Times New Roman" w:hAnsi="Times New Roman" w:cs="Times New Roman"/>
          <w:sz w:val="24"/>
          <w:szCs w:val="24"/>
        </w:rPr>
        <w:t>заключающуюся в изучении тенденций социального напряжения в обществе, демографических ситуаций, причин социального и семейного неблагополучия, общественного мнения о состоянии социальной помощи и защиты, потребностей в ней, программировании и прогнозировании развития событий, процессов, происходящих в семье, группе людей, обществе и выработке определенных моделей социального поведения;</w:t>
      </w:r>
    </w:p>
    <w:p w:rsidR="00DD0FA2" w:rsidRPr="00743BC0" w:rsidRDefault="00DD0FA2" w:rsidP="00DD0FA2">
      <w:pPr>
        <w:pStyle w:val="a6"/>
        <w:widowControl w:val="0"/>
        <w:numPr>
          <w:ilvl w:val="0"/>
          <w:numId w:val="9"/>
        </w:numPr>
        <w:tabs>
          <w:tab w:val="num" w:pos="900"/>
        </w:tabs>
        <w:ind w:left="0" w:firstLine="709"/>
        <w:jc w:val="both"/>
        <w:rPr>
          <w:ins w:id="350" w:author="Unknown" w:date="1999-03-13T14:10:00Z"/>
          <w:del w:id="351" w:author="Unknown" w:date="1999-07-18T14:06:00Z"/>
          <w:rFonts w:ascii="Times New Roman" w:hAnsi="Times New Roman" w:cs="Times New Roman"/>
          <w:i/>
          <w:sz w:val="24"/>
          <w:szCs w:val="24"/>
        </w:rPr>
      </w:pPr>
      <w:ins w:id="352" w:author="Unknown" w:date="1999-03-13T14:10:00Z">
        <w:del w:id="353" w:author="Unknown" w:date="1999-07-18T15:07:00Z">
          <w:r w:rsidRPr="00743BC0">
            <w:rPr>
              <w:rFonts w:ascii="Times New Roman" w:hAnsi="Times New Roman" w:cs="Times New Roman"/>
              <w:i/>
              <w:sz w:val="24"/>
              <w:szCs w:val="24"/>
            </w:rPr>
            <w:delText xml:space="preserve">диагностическая </w:delText>
          </w:r>
        </w:del>
        <w:del w:id="354" w:author="Unknown" w:date="1999-07-18T14:06:00Z">
          <w:r w:rsidRPr="00743BC0">
            <w:rPr>
              <w:rFonts w:ascii="Times New Roman" w:hAnsi="Times New Roman" w:cs="Times New Roman"/>
              <w:i/>
              <w:sz w:val="24"/>
              <w:szCs w:val="24"/>
            </w:rPr>
            <w:delText xml:space="preserve">– заключается в том, что социальный работник изучает особенности семьи, группы людей, личности, степень и направленность влияния на них микросреды и ставит «социальный диагноз»; </w:delText>
          </w:r>
        </w:del>
      </w:ins>
    </w:p>
    <w:p w:rsidR="00DD0FA2" w:rsidRPr="00743BC0" w:rsidRDefault="00DD0FA2" w:rsidP="00DD0FA2">
      <w:pPr>
        <w:pStyle w:val="a6"/>
        <w:widowControl w:val="0"/>
        <w:numPr>
          <w:ilvl w:val="0"/>
          <w:numId w:val="9"/>
        </w:numPr>
        <w:tabs>
          <w:tab w:val="num" w:pos="900"/>
        </w:tabs>
        <w:ind w:left="0" w:firstLine="709"/>
        <w:jc w:val="both"/>
        <w:rPr>
          <w:ins w:id="355" w:author="Unknown" w:date="1999-03-13T14:10:00Z"/>
          <w:del w:id="356" w:author="Unknown" w:date="1999-07-18T14:07:00Z"/>
          <w:rFonts w:ascii="Times New Roman" w:hAnsi="Times New Roman" w:cs="Times New Roman"/>
          <w:i/>
          <w:sz w:val="24"/>
          <w:szCs w:val="24"/>
        </w:rPr>
      </w:pPr>
      <w:ins w:id="357" w:author="Unknown" w:date="1999-03-13T14:10:00Z">
        <w:del w:id="358" w:author="Unknown" w:date="1999-07-18T15:07:00Z">
          <w:r w:rsidRPr="00743BC0">
            <w:rPr>
              <w:rFonts w:ascii="Times New Roman" w:hAnsi="Times New Roman" w:cs="Times New Roman"/>
              <w:i/>
              <w:sz w:val="24"/>
              <w:szCs w:val="24"/>
            </w:rPr>
            <w:delText xml:space="preserve">аналитико-прогностическая </w:delText>
          </w:r>
        </w:del>
        <w:del w:id="359" w:author="Unknown" w:date="1999-07-18T14:07:00Z">
          <w:r w:rsidRPr="00743BC0">
            <w:rPr>
              <w:rFonts w:ascii="Times New Roman" w:hAnsi="Times New Roman" w:cs="Times New Roman"/>
              <w:i/>
              <w:sz w:val="24"/>
              <w:szCs w:val="24"/>
            </w:rPr>
            <w:delText xml:space="preserve">– </w:delText>
          </w:r>
        </w:del>
      </w:ins>
      <w:ins w:id="360" w:author="Unknown" w:date="1999-03-28T16:07:00Z">
        <w:del w:id="361" w:author="Unknown" w:date="1999-07-18T14:07:00Z">
          <w:r w:rsidRPr="00743BC0">
            <w:rPr>
              <w:rFonts w:ascii="Times New Roman" w:hAnsi="Times New Roman" w:cs="Times New Roman"/>
              <w:i/>
              <w:sz w:val="24"/>
              <w:szCs w:val="24"/>
            </w:rPr>
            <w:delText xml:space="preserve">изучает тенденции социального напряжения в обществе, демографических ситуаций, причин социального и семейного неблагополучия, общественного мнения </w:delText>
          </w:r>
        </w:del>
      </w:ins>
      <w:ins w:id="362" w:author="Unknown" w:date="1999-03-28T16:08:00Z">
        <w:del w:id="363" w:author="Unknown" w:date="1999-07-18T14:07:00Z">
          <w:r w:rsidRPr="00743BC0">
            <w:rPr>
              <w:rFonts w:ascii="Times New Roman" w:hAnsi="Times New Roman" w:cs="Times New Roman"/>
              <w:i/>
              <w:sz w:val="24"/>
              <w:szCs w:val="24"/>
            </w:rPr>
            <w:delText>о</w:delText>
          </w:r>
        </w:del>
      </w:ins>
      <w:ins w:id="364" w:author="Unknown" w:date="1999-03-28T16:07:00Z">
        <w:del w:id="365" w:author="Unknown" w:date="1999-07-18T14:07:00Z">
          <w:r w:rsidRPr="00743BC0">
            <w:rPr>
              <w:rFonts w:ascii="Times New Roman" w:hAnsi="Times New Roman" w:cs="Times New Roman"/>
              <w:i/>
              <w:sz w:val="24"/>
              <w:szCs w:val="24"/>
            </w:rPr>
            <w:delText xml:space="preserve"> состоянии социальной помощи и защиты, потребностей в ней, </w:delText>
          </w:r>
        </w:del>
      </w:ins>
      <w:ins w:id="366" w:author="Unknown" w:date="1999-03-13T14:10:00Z">
        <w:del w:id="367" w:author="Unknown" w:date="1999-07-18T14:07:00Z">
          <w:r w:rsidRPr="00743BC0">
            <w:rPr>
              <w:rFonts w:ascii="Times New Roman" w:hAnsi="Times New Roman" w:cs="Times New Roman"/>
              <w:i/>
              <w:sz w:val="24"/>
              <w:szCs w:val="24"/>
            </w:rPr>
            <w:delText>программирует и прогнозирует развитие событий, процессов, происходящих в семье, группе людей, обществе и вырабатывает определенные модели социального поведения;</w:delText>
          </w:r>
        </w:del>
      </w:ins>
    </w:p>
    <w:p w:rsidR="00DD0FA2" w:rsidRPr="00743BC0" w:rsidRDefault="00DD0FA2" w:rsidP="00DD0FA2">
      <w:pPr>
        <w:pStyle w:val="a6"/>
        <w:widowControl w:val="0"/>
        <w:numPr>
          <w:ilvl w:val="0"/>
          <w:numId w:val="9"/>
        </w:numPr>
        <w:tabs>
          <w:tab w:val="num" w:pos="900"/>
        </w:tabs>
        <w:ind w:left="0" w:firstLine="709"/>
        <w:jc w:val="both"/>
        <w:rPr>
          <w:ins w:id="368" w:author="Unknown" w:date="1999-03-13T14:10:00Z"/>
          <w:del w:id="369" w:author="Unknown" w:date="1999-07-18T14:06:00Z"/>
          <w:rFonts w:ascii="Times New Roman" w:hAnsi="Times New Roman" w:cs="Times New Roman"/>
          <w:i/>
          <w:sz w:val="24"/>
          <w:szCs w:val="24"/>
        </w:rPr>
      </w:pPr>
      <w:ins w:id="370" w:author="Unknown" w:date="1999-03-13T14:10:00Z">
        <w:del w:id="371" w:author="Unknown" w:date="1999-07-18T15:07:00Z">
          <w:r w:rsidRPr="00743BC0">
            <w:rPr>
              <w:rFonts w:ascii="Times New Roman" w:hAnsi="Times New Roman" w:cs="Times New Roman"/>
              <w:i/>
              <w:sz w:val="24"/>
              <w:szCs w:val="24"/>
            </w:rPr>
            <w:delText xml:space="preserve">правозащитная </w:delText>
          </w:r>
        </w:del>
        <w:del w:id="372" w:author="Unknown" w:date="1999-07-18T14:11:00Z">
          <w:r w:rsidRPr="00743BC0">
            <w:rPr>
              <w:rFonts w:ascii="Times New Roman" w:hAnsi="Times New Roman" w:cs="Times New Roman"/>
              <w:i/>
              <w:sz w:val="24"/>
              <w:szCs w:val="24"/>
            </w:rPr>
            <w:delText>–</w:delText>
          </w:r>
        </w:del>
        <w:del w:id="373" w:author="Unknown" w:date="1999-07-18T14:08:00Z">
          <w:r w:rsidRPr="00743BC0">
            <w:rPr>
              <w:rFonts w:ascii="Times New Roman" w:hAnsi="Times New Roman" w:cs="Times New Roman"/>
              <w:i/>
              <w:sz w:val="24"/>
              <w:szCs w:val="24"/>
            </w:rPr>
            <w:delText xml:space="preserve"> использует законы и правовые акты, направленные на оказание помощи </w:delText>
          </w:r>
        </w:del>
        <w:del w:id="374" w:author="Unknown" w:date="1999-07-18T15:07:00Z">
          <w:r w:rsidRPr="00743BC0">
            <w:rPr>
              <w:rFonts w:ascii="Times New Roman" w:hAnsi="Times New Roman" w:cs="Times New Roman"/>
              <w:i/>
              <w:sz w:val="24"/>
              <w:szCs w:val="24"/>
            </w:rPr>
            <w:delText xml:space="preserve">диагностическая </w:delText>
          </w:r>
        </w:del>
        <w:del w:id="375" w:author="Unknown" w:date="1999-07-18T14:06:00Z">
          <w:r w:rsidRPr="00743BC0">
            <w:rPr>
              <w:rFonts w:ascii="Times New Roman" w:hAnsi="Times New Roman" w:cs="Times New Roman"/>
              <w:i/>
              <w:sz w:val="24"/>
              <w:szCs w:val="24"/>
            </w:rPr>
            <w:delText xml:space="preserve">– заключается в том, что социальный работник изучает особенности семьи, группы людей, личности, степень и направленность влияния на них микросреды и ставит «социальный диагноз»; </w:delText>
          </w:r>
        </w:del>
      </w:ins>
    </w:p>
    <w:p w:rsidR="00DD0FA2" w:rsidRPr="00743BC0" w:rsidRDefault="00DD0FA2" w:rsidP="00DD0FA2">
      <w:pPr>
        <w:pStyle w:val="a6"/>
        <w:widowControl w:val="0"/>
        <w:numPr>
          <w:ilvl w:val="0"/>
          <w:numId w:val="9"/>
        </w:numPr>
        <w:tabs>
          <w:tab w:val="num" w:pos="900"/>
        </w:tabs>
        <w:ind w:left="0" w:firstLine="709"/>
        <w:jc w:val="both"/>
        <w:rPr>
          <w:ins w:id="376" w:author="Unknown" w:date="1999-03-13T14:10:00Z"/>
          <w:del w:id="377" w:author="Unknown" w:date="1999-07-18T14:07:00Z"/>
          <w:rFonts w:ascii="Times New Roman" w:hAnsi="Times New Roman" w:cs="Times New Roman"/>
          <w:i/>
          <w:sz w:val="24"/>
          <w:szCs w:val="24"/>
        </w:rPr>
      </w:pPr>
      <w:ins w:id="378" w:author="Unknown" w:date="1999-03-13T14:10:00Z">
        <w:del w:id="379" w:author="Unknown" w:date="1999-07-18T15:07:00Z">
          <w:r w:rsidRPr="00743BC0">
            <w:rPr>
              <w:rFonts w:ascii="Times New Roman" w:hAnsi="Times New Roman" w:cs="Times New Roman"/>
              <w:i/>
              <w:sz w:val="24"/>
              <w:szCs w:val="24"/>
            </w:rPr>
            <w:delText xml:space="preserve">аналитико-прогностическая </w:delText>
          </w:r>
        </w:del>
        <w:del w:id="380" w:author="Unknown" w:date="1999-07-18T14:07:00Z">
          <w:r w:rsidRPr="00743BC0">
            <w:rPr>
              <w:rFonts w:ascii="Times New Roman" w:hAnsi="Times New Roman" w:cs="Times New Roman"/>
              <w:i/>
              <w:sz w:val="24"/>
              <w:szCs w:val="24"/>
            </w:rPr>
            <w:delText xml:space="preserve">– </w:delText>
          </w:r>
        </w:del>
      </w:ins>
      <w:ins w:id="381" w:author="Unknown" w:date="1999-03-28T16:07:00Z">
        <w:del w:id="382" w:author="Unknown" w:date="1999-07-18T14:07:00Z">
          <w:r w:rsidRPr="00743BC0">
            <w:rPr>
              <w:rFonts w:ascii="Times New Roman" w:hAnsi="Times New Roman" w:cs="Times New Roman"/>
              <w:i/>
              <w:sz w:val="24"/>
              <w:szCs w:val="24"/>
            </w:rPr>
            <w:delText xml:space="preserve">изучает тенденции социального напряжения в обществе, демографических ситуаций, причин социального и семейного неблагополучия, общественного мнения </w:delText>
          </w:r>
        </w:del>
      </w:ins>
      <w:ins w:id="383" w:author="Unknown" w:date="1999-03-28T16:08:00Z">
        <w:del w:id="384" w:author="Unknown" w:date="1999-07-18T14:07:00Z">
          <w:r w:rsidRPr="00743BC0">
            <w:rPr>
              <w:rFonts w:ascii="Times New Roman" w:hAnsi="Times New Roman" w:cs="Times New Roman"/>
              <w:i/>
              <w:sz w:val="24"/>
              <w:szCs w:val="24"/>
            </w:rPr>
            <w:delText>о</w:delText>
          </w:r>
        </w:del>
      </w:ins>
      <w:ins w:id="385" w:author="Unknown" w:date="1999-03-28T16:07:00Z">
        <w:del w:id="386" w:author="Unknown" w:date="1999-07-18T14:07:00Z">
          <w:r w:rsidRPr="00743BC0">
            <w:rPr>
              <w:rFonts w:ascii="Times New Roman" w:hAnsi="Times New Roman" w:cs="Times New Roman"/>
              <w:i/>
              <w:sz w:val="24"/>
              <w:szCs w:val="24"/>
            </w:rPr>
            <w:delText xml:space="preserve"> состоянии социальной помощи и защиты, потребностей в ней, </w:delText>
          </w:r>
        </w:del>
      </w:ins>
      <w:ins w:id="387" w:author="Unknown" w:date="1999-03-13T14:10:00Z">
        <w:del w:id="388" w:author="Unknown" w:date="1999-07-18T14:07:00Z">
          <w:r w:rsidRPr="00743BC0">
            <w:rPr>
              <w:rFonts w:ascii="Times New Roman" w:hAnsi="Times New Roman" w:cs="Times New Roman"/>
              <w:i/>
              <w:sz w:val="24"/>
              <w:szCs w:val="24"/>
            </w:rPr>
            <w:delText>программирует и прогнозирует развитие событий, процессов, происходящих в семье, группе людей, обществе и вырабатывает определенные модели социального поведения;</w:delText>
          </w:r>
        </w:del>
      </w:ins>
    </w:p>
    <w:p w:rsidR="00DD0FA2" w:rsidRPr="00743BC0" w:rsidRDefault="00DD0FA2" w:rsidP="00DD0FA2">
      <w:pPr>
        <w:pStyle w:val="a6"/>
        <w:widowControl w:val="0"/>
        <w:numPr>
          <w:ilvl w:val="0"/>
          <w:numId w:val="9"/>
        </w:numPr>
        <w:tabs>
          <w:tab w:val="num" w:pos="900"/>
        </w:tabs>
        <w:ind w:left="0" w:firstLine="709"/>
        <w:jc w:val="both"/>
        <w:rPr>
          <w:rFonts w:ascii="Times New Roman" w:hAnsi="Times New Roman" w:cs="Times New Roman"/>
          <w:sz w:val="24"/>
          <w:szCs w:val="24"/>
        </w:rPr>
      </w:pPr>
      <w:ins w:id="389" w:author="Unknown" w:date="1999-03-13T14:10:00Z">
        <w:del w:id="390" w:author="Unknown" w:date="1999-07-18T15:07:00Z">
          <w:r w:rsidRPr="00743BC0">
            <w:rPr>
              <w:rFonts w:ascii="Times New Roman" w:hAnsi="Times New Roman" w:cs="Times New Roman"/>
              <w:i/>
              <w:sz w:val="24"/>
              <w:szCs w:val="24"/>
            </w:rPr>
            <w:delText xml:space="preserve">правозащитная </w:delText>
          </w:r>
        </w:del>
        <w:del w:id="391" w:author="Unknown" w:date="1999-07-18T14:11:00Z">
          <w:r w:rsidRPr="00743BC0">
            <w:rPr>
              <w:rFonts w:ascii="Times New Roman" w:hAnsi="Times New Roman" w:cs="Times New Roman"/>
              <w:i/>
              <w:sz w:val="24"/>
              <w:szCs w:val="24"/>
            </w:rPr>
            <w:delText>–</w:delText>
          </w:r>
        </w:del>
        <w:del w:id="392" w:author="Unknown" w:date="1999-07-18T14:08:00Z">
          <w:r w:rsidRPr="00743BC0">
            <w:rPr>
              <w:rFonts w:ascii="Times New Roman" w:hAnsi="Times New Roman" w:cs="Times New Roman"/>
              <w:i/>
              <w:sz w:val="24"/>
              <w:szCs w:val="24"/>
            </w:rPr>
            <w:delText xml:space="preserve"> использует законы и правовые акты, направленные на оказание помощи </w:delText>
          </w:r>
        </w:del>
      </w:ins>
      <w:ins w:id="393" w:author="Unknown" w:date="1999-07-18T15:07:00Z">
        <w:r w:rsidRPr="00743BC0">
          <w:rPr>
            <w:rFonts w:ascii="Times New Roman" w:hAnsi="Times New Roman" w:cs="Times New Roman"/>
            <w:i/>
            <w:sz w:val="24"/>
            <w:szCs w:val="24"/>
          </w:rPr>
          <w:t>правозащитн</w:t>
        </w:r>
      </w:ins>
      <w:r w:rsidRPr="00743BC0">
        <w:rPr>
          <w:rFonts w:ascii="Times New Roman" w:hAnsi="Times New Roman" w:cs="Times New Roman"/>
          <w:i/>
          <w:sz w:val="24"/>
          <w:szCs w:val="24"/>
        </w:rPr>
        <w:t>ую</w:t>
      </w:r>
      <w:r w:rsidRPr="00743BC0">
        <w:rPr>
          <w:rFonts w:ascii="Times New Roman" w:hAnsi="Times New Roman" w:cs="Times New Roman"/>
          <w:sz w:val="24"/>
          <w:szCs w:val="24"/>
        </w:rPr>
        <w:t xml:space="preserve"> –</w:t>
      </w:r>
      <w:ins w:id="394" w:author="Unknown" w:date="1999-07-18T15:07:00Z">
        <w:r w:rsidRPr="00743BC0">
          <w:rPr>
            <w:rFonts w:ascii="Times New Roman" w:hAnsi="Times New Roman" w:cs="Times New Roman"/>
            <w:sz w:val="24"/>
            <w:szCs w:val="24"/>
          </w:rPr>
          <w:t xml:space="preserve"> </w:t>
        </w:r>
      </w:ins>
      <w:r w:rsidRPr="00743BC0">
        <w:rPr>
          <w:rFonts w:ascii="Times New Roman" w:hAnsi="Times New Roman" w:cs="Times New Roman"/>
          <w:sz w:val="24"/>
          <w:szCs w:val="24"/>
        </w:rPr>
        <w:t>использует законы и правовые акты, направленные на оказание помощи и поддержки населения, его защиту, содействует применению государственного принуждения и реализации юридической ответственности в отношении лиц, допускающих прямые или опосредованные противоправные воздействия на клиента;</w:t>
      </w:r>
    </w:p>
    <w:p w:rsidR="00DD0FA2" w:rsidRPr="00743BC0" w:rsidRDefault="00DD0FA2" w:rsidP="00DD0FA2">
      <w:pPr>
        <w:pStyle w:val="a6"/>
        <w:widowControl w:val="0"/>
        <w:numPr>
          <w:ilvl w:val="0"/>
          <w:numId w:val="9"/>
        </w:numPr>
        <w:tabs>
          <w:tab w:val="num" w:pos="900"/>
        </w:tabs>
        <w:ind w:left="0" w:firstLine="709"/>
        <w:jc w:val="both"/>
        <w:rPr>
          <w:rFonts w:ascii="Times New Roman" w:hAnsi="Times New Roman" w:cs="Times New Roman"/>
          <w:sz w:val="24"/>
          <w:szCs w:val="24"/>
        </w:rPr>
      </w:pPr>
      <w:ins w:id="395" w:author="Unknown" w:date="1999-07-18T15:07:00Z">
        <w:r w:rsidRPr="00743BC0">
          <w:rPr>
            <w:rFonts w:ascii="Times New Roman" w:hAnsi="Times New Roman" w:cs="Times New Roman"/>
            <w:i/>
            <w:sz w:val="24"/>
            <w:szCs w:val="24"/>
          </w:rPr>
          <w:t>организационно-методическ</w:t>
        </w:r>
      </w:ins>
      <w:r w:rsidRPr="00743BC0">
        <w:rPr>
          <w:rFonts w:ascii="Times New Roman" w:hAnsi="Times New Roman" w:cs="Times New Roman"/>
          <w:i/>
          <w:sz w:val="24"/>
          <w:szCs w:val="24"/>
        </w:rPr>
        <w:t>ую</w:t>
      </w:r>
      <w:ins w:id="396" w:author="Unknown" w:date="1999-07-18T15:09:00Z">
        <w:r w:rsidRPr="00743BC0">
          <w:rPr>
            <w:rFonts w:ascii="Times New Roman" w:hAnsi="Times New Roman" w:cs="Times New Roman"/>
            <w:sz w:val="24"/>
            <w:szCs w:val="24"/>
          </w:rPr>
          <w:t xml:space="preserve"> </w:t>
        </w:r>
      </w:ins>
      <w:r w:rsidRPr="00743BC0">
        <w:rPr>
          <w:rFonts w:ascii="Times New Roman" w:hAnsi="Times New Roman" w:cs="Times New Roman"/>
          <w:sz w:val="24"/>
          <w:szCs w:val="24"/>
        </w:rPr>
        <w:t xml:space="preserve">– </w:t>
      </w:r>
      <w:ins w:id="397" w:author="Unknown" w:date="1999-03-13T14:10:00Z">
        <w:r w:rsidRPr="00743BC0">
          <w:rPr>
            <w:rFonts w:ascii="Times New Roman" w:hAnsi="Times New Roman" w:cs="Times New Roman"/>
            <w:sz w:val="24"/>
            <w:szCs w:val="24"/>
          </w:rPr>
          <w:t>способствует организации социальных служб на предприятиях и по месту жительства, привлекает к их работе общественность и направляет их деятельность к оказанию различных видов помощи и социальных услуг населению, в частности, помощи в трудоустройстве, профессиональной ориентации и адаптации; координирует деятельность подростковых и молодежных объединений; организует работу по взаимодействию клиента с медицинскими, образовательными, культурными, спортивными, правовыми учреждениями, обществами и благотворительными организациями;</w:t>
        </w:r>
      </w:ins>
      <w:ins w:id="398" w:author="Unknown" w:date="1999-03-26T18:08:00Z">
        <w:r w:rsidRPr="00743BC0">
          <w:rPr>
            <w:rFonts w:ascii="Times New Roman" w:hAnsi="Times New Roman" w:cs="Times New Roman"/>
            <w:sz w:val="24"/>
            <w:szCs w:val="24"/>
          </w:rPr>
          <w:t xml:space="preserve"> систематизирует информационные материалы, законодательства и иные правовые акты, организует </w:t>
        </w:r>
      </w:ins>
      <w:ins w:id="399" w:author="Unknown" w:date="1999-03-26T18:09:00Z">
        <w:r w:rsidRPr="00743BC0">
          <w:rPr>
            <w:rFonts w:ascii="Times New Roman" w:hAnsi="Times New Roman" w:cs="Times New Roman"/>
            <w:sz w:val="24"/>
            <w:szCs w:val="24"/>
          </w:rPr>
          <w:t>их изучение среди населения;</w:t>
        </w:r>
      </w:ins>
    </w:p>
    <w:p w:rsidR="00DD0FA2" w:rsidRPr="00743BC0" w:rsidRDefault="00DD0FA2" w:rsidP="00DD0FA2">
      <w:pPr>
        <w:pStyle w:val="a6"/>
        <w:widowControl w:val="0"/>
        <w:numPr>
          <w:ilvl w:val="0"/>
          <w:numId w:val="9"/>
        </w:numPr>
        <w:tabs>
          <w:tab w:val="num" w:pos="900"/>
        </w:tabs>
        <w:ind w:left="0" w:firstLine="709"/>
        <w:jc w:val="both"/>
        <w:rPr>
          <w:ins w:id="400" w:author="Unknown" w:date="1999-03-13T14:10:00Z"/>
          <w:rFonts w:ascii="Times New Roman" w:hAnsi="Times New Roman" w:cs="Times New Roman"/>
          <w:sz w:val="24"/>
          <w:szCs w:val="24"/>
        </w:rPr>
      </w:pPr>
      <w:ins w:id="401" w:author="Unknown" w:date="1999-07-18T15:09:00Z">
        <w:r w:rsidRPr="00743BC0">
          <w:rPr>
            <w:rFonts w:ascii="Times New Roman" w:hAnsi="Times New Roman" w:cs="Times New Roman"/>
            <w:i/>
            <w:sz w:val="24"/>
            <w:szCs w:val="24"/>
          </w:rPr>
          <w:t>предупреди</w:t>
        </w:r>
      </w:ins>
      <w:del w:id="402" w:author="Unknown">
        <w:r w:rsidRPr="00743BC0">
          <w:rPr>
            <w:rFonts w:ascii="Times New Roman" w:hAnsi="Times New Roman" w:cs="Times New Roman"/>
            <w:i/>
            <w:sz w:val="24"/>
            <w:szCs w:val="24"/>
          </w:rPr>
          <w:softHyphen/>
        </w:r>
      </w:del>
      <w:ins w:id="403" w:author="Unknown" w:date="1999-07-18T15:09:00Z">
        <w:r w:rsidRPr="00743BC0">
          <w:rPr>
            <w:rFonts w:ascii="Times New Roman" w:hAnsi="Times New Roman" w:cs="Times New Roman"/>
            <w:i/>
            <w:sz w:val="24"/>
            <w:szCs w:val="24"/>
          </w:rPr>
          <w:t>тельно-профилактическ</w:t>
        </w:r>
      </w:ins>
      <w:r w:rsidRPr="00743BC0">
        <w:rPr>
          <w:rFonts w:ascii="Times New Roman" w:hAnsi="Times New Roman" w:cs="Times New Roman"/>
          <w:i/>
          <w:sz w:val="24"/>
          <w:szCs w:val="24"/>
        </w:rPr>
        <w:t>ую</w:t>
      </w:r>
      <w:ins w:id="404" w:author="Unknown" w:date="1999-07-18T15:09:00Z">
        <w:r w:rsidRPr="00743BC0">
          <w:rPr>
            <w:rFonts w:ascii="Times New Roman" w:hAnsi="Times New Roman" w:cs="Times New Roman"/>
            <w:sz w:val="24"/>
            <w:szCs w:val="24"/>
          </w:rPr>
          <w:t xml:space="preserve"> </w:t>
        </w:r>
      </w:ins>
      <w:ins w:id="405" w:author="Unknown" w:date="1999-03-13T14:10:00Z">
        <w:r w:rsidRPr="00743BC0">
          <w:rPr>
            <w:rFonts w:ascii="Times New Roman" w:hAnsi="Times New Roman" w:cs="Times New Roman"/>
            <w:sz w:val="24"/>
            <w:szCs w:val="24"/>
          </w:rPr>
          <w:t xml:space="preserve">– приводит в действие различные механизмы (юридические, психологические, медицинские, педагогические и др.) предупреждения и преодоления негативных явлений; организует оказание социотерапевтической помощи нуждающимся; обеспечивает защиту прав в обществе, оказывает помощь подросткам и молодежи в период социального и профессионального </w:t>
        </w:r>
        <w:r w:rsidRPr="00743BC0">
          <w:rPr>
            <w:rFonts w:ascii="Times New Roman" w:hAnsi="Times New Roman" w:cs="Times New Roman"/>
            <w:sz w:val="24"/>
            <w:szCs w:val="24"/>
          </w:rPr>
          <w:lastRenderedPageBreak/>
          <w:t>определения;</w:t>
        </w:r>
      </w:ins>
    </w:p>
    <w:p w:rsidR="00DD0FA2" w:rsidRPr="00743BC0" w:rsidRDefault="00DD0FA2" w:rsidP="00DD0FA2">
      <w:pPr>
        <w:pStyle w:val="a6"/>
        <w:widowControl w:val="0"/>
        <w:numPr>
          <w:ilvl w:val="0"/>
          <w:numId w:val="9"/>
        </w:numPr>
        <w:tabs>
          <w:tab w:val="num" w:pos="900"/>
        </w:tabs>
        <w:ind w:left="0" w:firstLine="709"/>
        <w:jc w:val="both"/>
        <w:rPr>
          <w:ins w:id="406" w:author="Unknown" w:date="1999-03-13T14:10:00Z"/>
          <w:rFonts w:ascii="Times New Roman" w:hAnsi="Times New Roman" w:cs="Times New Roman"/>
          <w:sz w:val="24"/>
          <w:szCs w:val="24"/>
        </w:rPr>
      </w:pPr>
      <w:ins w:id="407" w:author="Unknown" w:date="1999-03-13T14:10:00Z">
        <w:r w:rsidRPr="00743BC0">
          <w:rPr>
            <w:rFonts w:ascii="Times New Roman" w:hAnsi="Times New Roman" w:cs="Times New Roman"/>
            <w:i/>
            <w:sz w:val="24"/>
            <w:szCs w:val="24"/>
          </w:rPr>
          <w:t>нравственно-гуманистическ</w:t>
        </w:r>
      </w:ins>
      <w:r w:rsidRPr="00743BC0">
        <w:rPr>
          <w:rFonts w:ascii="Times New Roman" w:hAnsi="Times New Roman" w:cs="Times New Roman"/>
          <w:i/>
          <w:sz w:val="24"/>
          <w:szCs w:val="24"/>
        </w:rPr>
        <w:t>ую</w:t>
      </w:r>
      <w:ins w:id="408" w:author="Unknown" w:date="1999-03-13T14:10:00Z">
        <w:r w:rsidRPr="00743BC0">
          <w:rPr>
            <w:rFonts w:ascii="Times New Roman" w:hAnsi="Times New Roman" w:cs="Times New Roman"/>
            <w:sz w:val="24"/>
            <w:szCs w:val="24"/>
          </w:rPr>
          <w:t xml:space="preserve"> – обеспечивает уважение к человеческой личности; создает условия для досто</w:t>
        </w:r>
      </w:ins>
      <w:r w:rsidRPr="00743BC0">
        <w:rPr>
          <w:rFonts w:ascii="Times New Roman" w:hAnsi="Times New Roman" w:cs="Times New Roman"/>
          <w:sz w:val="24"/>
          <w:szCs w:val="24"/>
        </w:rPr>
        <w:t>й</w:t>
      </w:r>
      <w:ins w:id="409" w:author="Unknown" w:date="1999-03-13T14:10:00Z">
        <w:r w:rsidRPr="00743BC0">
          <w:rPr>
            <w:rFonts w:ascii="Times New Roman" w:hAnsi="Times New Roman" w:cs="Times New Roman"/>
            <w:sz w:val="24"/>
            <w:szCs w:val="24"/>
          </w:rPr>
          <w:t>ной</w:t>
        </w:r>
      </w:ins>
      <w:ins w:id="410" w:author="Unknown" w:date="1999-03-26T18:11:00Z">
        <w:r w:rsidRPr="00743BC0">
          <w:rPr>
            <w:rFonts w:ascii="Times New Roman" w:hAnsi="Times New Roman" w:cs="Times New Roman"/>
            <w:sz w:val="24"/>
            <w:szCs w:val="24"/>
          </w:rPr>
          <w:t xml:space="preserve"> </w:t>
        </w:r>
      </w:ins>
      <w:r w:rsidRPr="00743BC0">
        <w:rPr>
          <w:rFonts w:ascii="Times New Roman" w:hAnsi="Times New Roman" w:cs="Times New Roman"/>
          <w:sz w:val="24"/>
          <w:szCs w:val="24"/>
        </w:rPr>
        <w:t xml:space="preserve">жизни </w:t>
      </w:r>
      <w:ins w:id="411" w:author="Unknown" w:date="1999-03-26T18:11:00Z">
        <w:r w:rsidRPr="00743BC0">
          <w:rPr>
            <w:rFonts w:ascii="Times New Roman" w:hAnsi="Times New Roman" w:cs="Times New Roman"/>
            <w:sz w:val="24"/>
            <w:szCs w:val="24"/>
          </w:rPr>
          <w:t>человека как главного субъекта общества, содействует в становлении и реализации его интересов и потребностей;</w:t>
        </w:r>
      </w:ins>
    </w:p>
    <w:p w:rsidR="00DD0FA2" w:rsidRPr="00743BC0" w:rsidRDefault="00DD0FA2" w:rsidP="00DD0FA2">
      <w:pPr>
        <w:pStyle w:val="a6"/>
        <w:widowControl w:val="0"/>
        <w:numPr>
          <w:ilvl w:val="0"/>
          <w:numId w:val="9"/>
        </w:numPr>
        <w:tabs>
          <w:tab w:val="num" w:pos="900"/>
        </w:tabs>
        <w:ind w:left="0" w:firstLine="709"/>
        <w:jc w:val="both"/>
        <w:rPr>
          <w:ins w:id="412" w:author="Unknown" w:date="1999-03-13T14:10:00Z"/>
          <w:rFonts w:ascii="Times New Roman" w:hAnsi="Times New Roman" w:cs="Times New Roman"/>
          <w:sz w:val="24"/>
          <w:szCs w:val="24"/>
        </w:rPr>
      </w:pPr>
      <w:ins w:id="413" w:author="Unknown" w:date="1999-07-18T15:09:00Z">
        <w:r w:rsidRPr="00743BC0">
          <w:rPr>
            <w:rFonts w:ascii="Times New Roman" w:hAnsi="Times New Roman" w:cs="Times New Roman"/>
            <w:i/>
            <w:sz w:val="24"/>
            <w:szCs w:val="24"/>
          </w:rPr>
          <w:t>социально-медицинск</w:t>
        </w:r>
      </w:ins>
      <w:r w:rsidRPr="00743BC0">
        <w:rPr>
          <w:rFonts w:ascii="Times New Roman" w:hAnsi="Times New Roman" w:cs="Times New Roman"/>
          <w:i/>
          <w:sz w:val="24"/>
          <w:szCs w:val="24"/>
        </w:rPr>
        <w:t xml:space="preserve">ую </w:t>
      </w:r>
      <w:ins w:id="414" w:author="Unknown" w:date="1999-03-13T14:10:00Z">
        <w:r w:rsidRPr="00743BC0">
          <w:rPr>
            <w:rFonts w:ascii="Times New Roman" w:hAnsi="Times New Roman" w:cs="Times New Roman"/>
            <w:sz w:val="24"/>
            <w:szCs w:val="24"/>
          </w:rPr>
          <w:t>– организует работу по профилактике здоровья, способствует овладению основами оказания первой медицинской помощи, содействует подготовке молодежи к семейной жизни, развивает трудотерапию и т.д.</w:t>
        </w:r>
      </w:ins>
    </w:p>
    <w:p w:rsidR="00DD0FA2" w:rsidRPr="00743BC0" w:rsidRDefault="00DD0FA2" w:rsidP="00DD0FA2">
      <w:pPr>
        <w:pStyle w:val="a6"/>
        <w:widowControl w:val="0"/>
        <w:numPr>
          <w:ilvl w:val="0"/>
          <w:numId w:val="9"/>
        </w:numPr>
        <w:tabs>
          <w:tab w:val="num" w:pos="900"/>
        </w:tabs>
        <w:ind w:left="0" w:firstLine="709"/>
        <w:jc w:val="both"/>
        <w:rPr>
          <w:ins w:id="415" w:author="Unknown" w:date="1999-03-13T14:10:00Z"/>
          <w:rFonts w:ascii="Times New Roman" w:hAnsi="Times New Roman" w:cs="Times New Roman"/>
          <w:sz w:val="24"/>
          <w:szCs w:val="24"/>
        </w:rPr>
      </w:pPr>
      <w:r w:rsidRPr="00743BC0">
        <w:rPr>
          <w:rFonts w:ascii="Times New Roman" w:hAnsi="Times New Roman" w:cs="Times New Roman"/>
          <w:i/>
          <w:sz w:val="24"/>
          <w:szCs w:val="24"/>
        </w:rPr>
        <w:t>социально-</w:t>
      </w:r>
      <w:ins w:id="416" w:author="Unknown" w:date="1999-07-18T15:09:00Z">
        <w:r w:rsidRPr="00743BC0">
          <w:rPr>
            <w:rFonts w:ascii="Times New Roman" w:hAnsi="Times New Roman" w:cs="Times New Roman"/>
            <w:i/>
            <w:sz w:val="24"/>
            <w:szCs w:val="24"/>
          </w:rPr>
          <w:t>психологическ</w:t>
        </w:r>
      </w:ins>
      <w:r w:rsidRPr="00743BC0">
        <w:rPr>
          <w:rFonts w:ascii="Times New Roman" w:hAnsi="Times New Roman" w:cs="Times New Roman"/>
          <w:i/>
          <w:sz w:val="24"/>
          <w:szCs w:val="24"/>
        </w:rPr>
        <w:t>ую</w:t>
      </w:r>
      <w:ins w:id="417" w:author="Unknown" w:date="1999-07-18T15:09:00Z">
        <w:r w:rsidRPr="00743BC0">
          <w:rPr>
            <w:rFonts w:ascii="Times New Roman" w:hAnsi="Times New Roman" w:cs="Times New Roman"/>
            <w:i/>
            <w:sz w:val="24"/>
            <w:szCs w:val="24"/>
          </w:rPr>
          <w:t xml:space="preserve"> </w:t>
        </w:r>
      </w:ins>
      <w:ins w:id="418" w:author="Unknown" w:date="1999-03-13T14:10:00Z">
        <w:r w:rsidRPr="00743BC0">
          <w:rPr>
            <w:rFonts w:ascii="Times New Roman" w:hAnsi="Times New Roman" w:cs="Times New Roman"/>
            <w:sz w:val="24"/>
            <w:szCs w:val="24"/>
          </w:rPr>
          <w:t>– оказывает различные виды консультирования и коррекции межличностных отношений, способствует социальной адаптации личности, оказывает помощь в социальной реабилитации всем нуждающимся;</w:t>
        </w:r>
      </w:ins>
    </w:p>
    <w:p w:rsidR="00DD0FA2" w:rsidRPr="00743BC0" w:rsidRDefault="00DD0FA2" w:rsidP="00DD0FA2">
      <w:pPr>
        <w:pStyle w:val="a6"/>
        <w:widowControl w:val="0"/>
        <w:numPr>
          <w:ilvl w:val="0"/>
          <w:numId w:val="9"/>
        </w:numPr>
        <w:tabs>
          <w:tab w:val="num" w:pos="900"/>
        </w:tabs>
        <w:ind w:left="0" w:firstLine="709"/>
        <w:jc w:val="both"/>
        <w:rPr>
          <w:rFonts w:ascii="Times New Roman" w:hAnsi="Times New Roman" w:cs="Times New Roman"/>
          <w:sz w:val="24"/>
          <w:szCs w:val="24"/>
        </w:rPr>
      </w:pPr>
      <w:ins w:id="419" w:author="Unknown" w:date="1999-07-18T15:09:00Z">
        <w:r w:rsidRPr="00743BC0">
          <w:rPr>
            <w:rFonts w:ascii="Times New Roman" w:hAnsi="Times New Roman" w:cs="Times New Roman"/>
            <w:i/>
            <w:sz w:val="24"/>
            <w:szCs w:val="24"/>
          </w:rPr>
          <w:t>социально-бытов</w:t>
        </w:r>
      </w:ins>
      <w:r w:rsidRPr="00743BC0">
        <w:rPr>
          <w:rFonts w:ascii="Times New Roman" w:hAnsi="Times New Roman" w:cs="Times New Roman"/>
          <w:i/>
          <w:sz w:val="24"/>
          <w:szCs w:val="24"/>
        </w:rPr>
        <w:t>ую</w:t>
      </w:r>
      <w:ins w:id="420" w:author="Unknown" w:date="1999-07-18T15:09:00Z">
        <w:r w:rsidRPr="00743BC0">
          <w:rPr>
            <w:rFonts w:ascii="Times New Roman" w:hAnsi="Times New Roman" w:cs="Times New Roman"/>
            <w:sz w:val="24"/>
            <w:szCs w:val="24"/>
          </w:rPr>
          <w:t xml:space="preserve"> </w:t>
        </w:r>
      </w:ins>
      <w:ins w:id="421" w:author="Unknown" w:date="1999-03-13T14:10:00Z">
        <w:r w:rsidRPr="00743BC0">
          <w:rPr>
            <w:rFonts w:ascii="Times New Roman" w:hAnsi="Times New Roman" w:cs="Times New Roman"/>
            <w:sz w:val="24"/>
            <w:szCs w:val="24"/>
          </w:rPr>
          <w:t>– способствует в оказании необходимой помощи и поддержки различным категориям населения (инвалидам, людям пожилого возраста, молодым семьям и т.д.) в улучшении их быта, жилищных условий;</w:t>
        </w:r>
      </w:ins>
    </w:p>
    <w:p w:rsidR="00DD0FA2" w:rsidRPr="00743BC0" w:rsidRDefault="00DD0FA2" w:rsidP="00DD0FA2">
      <w:pPr>
        <w:pStyle w:val="a6"/>
        <w:widowControl w:val="0"/>
        <w:numPr>
          <w:ilvl w:val="0"/>
          <w:numId w:val="9"/>
        </w:numPr>
        <w:tabs>
          <w:tab w:val="num" w:pos="900"/>
        </w:tabs>
        <w:ind w:left="0" w:firstLine="709"/>
        <w:jc w:val="both"/>
        <w:rPr>
          <w:rFonts w:ascii="Times New Roman" w:hAnsi="Times New Roman" w:cs="Times New Roman"/>
          <w:sz w:val="24"/>
          <w:szCs w:val="24"/>
        </w:rPr>
      </w:pPr>
      <w:ins w:id="422" w:author="Unknown" w:date="1999-07-18T15:09:00Z">
        <w:r w:rsidRPr="00743BC0">
          <w:rPr>
            <w:rFonts w:ascii="Times New Roman" w:hAnsi="Times New Roman" w:cs="Times New Roman"/>
            <w:i/>
            <w:sz w:val="24"/>
            <w:szCs w:val="24"/>
          </w:rPr>
          <w:t>социально-ин</w:t>
        </w:r>
      </w:ins>
      <w:del w:id="423" w:author="Unknown">
        <w:r w:rsidRPr="00743BC0">
          <w:rPr>
            <w:rFonts w:ascii="Times New Roman" w:hAnsi="Times New Roman" w:cs="Times New Roman"/>
            <w:i/>
            <w:sz w:val="24"/>
            <w:szCs w:val="24"/>
          </w:rPr>
          <w:softHyphen/>
        </w:r>
      </w:del>
      <w:ins w:id="424" w:author="Unknown" w:date="1999-07-18T15:09:00Z">
        <w:r w:rsidRPr="00743BC0">
          <w:rPr>
            <w:rFonts w:ascii="Times New Roman" w:hAnsi="Times New Roman" w:cs="Times New Roman"/>
            <w:i/>
            <w:sz w:val="24"/>
            <w:szCs w:val="24"/>
          </w:rPr>
          <w:t>тегративн</w:t>
        </w:r>
      </w:ins>
      <w:r w:rsidRPr="00743BC0">
        <w:rPr>
          <w:rFonts w:ascii="Times New Roman" w:hAnsi="Times New Roman" w:cs="Times New Roman"/>
          <w:i/>
          <w:sz w:val="24"/>
          <w:szCs w:val="24"/>
        </w:rPr>
        <w:t>ую</w:t>
      </w:r>
      <w:r w:rsidRPr="00743BC0">
        <w:rPr>
          <w:rFonts w:ascii="Times New Roman" w:hAnsi="Times New Roman" w:cs="Times New Roman"/>
          <w:sz w:val="24"/>
          <w:szCs w:val="24"/>
        </w:rPr>
        <w:t xml:space="preserve"> </w:t>
      </w:r>
      <w:ins w:id="425" w:author="Unknown" w:date="1999-03-13T14:10:00Z">
        <w:r w:rsidRPr="00743BC0">
          <w:rPr>
            <w:rFonts w:ascii="Times New Roman" w:hAnsi="Times New Roman" w:cs="Times New Roman"/>
            <w:sz w:val="24"/>
            <w:szCs w:val="24"/>
          </w:rPr>
          <w:t>– объединение разных областей знаний на решение проблем в социальной сфере, направление усилий специалистов различных профессий на социальную поддержку и защиту населения, выработку совместной ком</w:t>
        </w:r>
      </w:ins>
      <w:ins w:id="426" w:author="Unknown" w:date="1999-03-28T16:10:00Z">
        <w:r w:rsidRPr="00743BC0">
          <w:rPr>
            <w:rFonts w:ascii="Times New Roman" w:hAnsi="Times New Roman" w:cs="Times New Roman"/>
            <w:sz w:val="24"/>
            <w:szCs w:val="24"/>
          </w:rPr>
          <w:t>п</w:t>
        </w:r>
      </w:ins>
      <w:ins w:id="427" w:author="Unknown" w:date="1999-03-13T14:10:00Z">
        <w:r w:rsidRPr="00743BC0">
          <w:rPr>
            <w:rFonts w:ascii="Times New Roman" w:hAnsi="Times New Roman" w:cs="Times New Roman"/>
            <w:sz w:val="24"/>
            <w:szCs w:val="24"/>
          </w:rPr>
          <w:t>лексной программы самореализации личности</w:t>
        </w:r>
      </w:ins>
      <w:r w:rsidRPr="00743BC0">
        <w:rPr>
          <w:rFonts w:ascii="Times New Roman" w:hAnsi="Times New Roman" w:cs="Times New Roman"/>
          <w:sz w:val="24"/>
          <w:szCs w:val="24"/>
        </w:rPr>
        <w:t>;</w:t>
      </w:r>
    </w:p>
    <w:p w:rsidR="00DD0FA2" w:rsidRPr="00743BC0" w:rsidRDefault="00DD0FA2" w:rsidP="00DD0FA2">
      <w:pPr>
        <w:pStyle w:val="a6"/>
        <w:widowControl w:val="0"/>
        <w:numPr>
          <w:ilvl w:val="0"/>
          <w:numId w:val="9"/>
        </w:numPr>
        <w:tabs>
          <w:tab w:val="num" w:pos="900"/>
        </w:tabs>
        <w:ind w:left="0" w:firstLine="709"/>
        <w:jc w:val="both"/>
        <w:rPr>
          <w:rFonts w:ascii="Times New Roman" w:hAnsi="Times New Roman" w:cs="Times New Roman"/>
          <w:sz w:val="24"/>
          <w:szCs w:val="24"/>
        </w:rPr>
      </w:pPr>
      <w:r w:rsidRPr="00743BC0">
        <w:rPr>
          <w:rFonts w:ascii="Times New Roman" w:hAnsi="Times New Roman" w:cs="Times New Roman"/>
          <w:i/>
          <w:sz w:val="24"/>
          <w:szCs w:val="24"/>
        </w:rPr>
        <w:t>эвристическую</w:t>
      </w:r>
      <w:r w:rsidRPr="00743BC0">
        <w:rPr>
          <w:rFonts w:ascii="Times New Roman" w:hAnsi="Times New Roman" w:cs="Times New Roman"/>
          <w:sz w:val="24"/>
          <w:szCs w:val="24"/>
        </w:rPr>
        <w:t xml:space="preserve"> – повышение своей квалификации и профессионального мастерства </w:t>
      </w:r>
      <w:ins w:id="428" w:author="Unknown" w:date="1999-07-18T15:09:00Z">
        <w:r w:rsidRPr="00743BC0">
          <w:rPr>
            <w:rFonts w:ascii="Times New Roman" w:hAnsi="Times New Roman" w:cs="Times New Roman"/>
            <w:sz w:val="24"/>
            <w:szCs w:val="24"/>
          </w:rPr>
          <w:t>и др.</w:t>
        </w:r>
      </w:ins>
      <w:r>
        <w:rPr>
          <w:rFonts w:ascii="Times New Roman" w:hAnsi="Times New Roman" w:cs="Times New Roman"/>
          <w:sz w:val="24"/>
          <w:szCs w:val="24"/>
        </w:rPr>
        <w:t xml:space="preserve"> (</w:t>
      </w:r>
      <w:r w:rsidRPr="002F6ECA">
        <w:rPr>
          <w:rFonts w:ascii="Times New Roman" w:hAnsi="Times New Roman" w:cs="Times New Roman"/>
          <w:sz w:val="24"/>
          <w:szCs w:val="24"/>
        </w:rPr>
        <w:t>Панов А.М.</w:t>
      </w:r>
      <w:r>
        <w:rPr>
          <w:rFonts w:ascii="Times New Roman" w:hAnsi="Times New Roman" w:cs="Times New Roman"/>
          <w:sz w:val="24"/>
          <w:szCs w:val="24"/>
        </w:rPr>
        <w:t>)</w:t>
      </w:r>
      <w:r w:rsidRPr="00743BC0">
        <w:rPr>
          <w:rFonts w:ascii="Times New Roman" w:hAnsi="Times New Roman" w:cs="Times New Roman"/>
          <w:sz w:val="24"/>
          <w:szCs w:val="24"/>
        </w:rPr>
        <w:t>.</w:t>
      </w:r>
      <w:ins w:id="429" w:author="Unknown" w:date="1999-07-18T15:07:00Z">
        <w:r w:rsidRPr="00743BC0">
          <w:rPr>
            <w:rFonts w:ascii="Times New Roman" w:hAnsi="Times New Roman" w:cs="Times New Roman"/>
            <w:sz w:val="24"/>
            <w:szCs w:val="24"/>
          </w:rPr>
          <w:t xml:space="preserve"> </w:t>
        </w:r>
      </w:ins>
    </w:p>
    <w:p w:rsidR="00DD0FA2" w:rsidRPr="00743BC0" w:rsidRDefault="00DD0FA2" w:rsidP="00DD0FA2">
      <w:pPr>
        <w:widowControl w:val="0"/>
        <w:ind w:firstLine="709"/>
        <w:jc w:val="both"/>
        <w:rPr>
          <w:ins w:id="430" w:author="Unknown" w:date="1999-03-13T14:10:00Z"/>
          <w:del w:id="431" w:author="Unknown" w:date="1999-07-18T14:10:00Z"/>
          <w:sz w:val="24"/>
          <w:szCs w:val="24"/>
        </w:rPr>
      </w:pPr>
      <w:r w:rsidRPr="00743BC0">
        <w:rPr>
          <w:sz w:val="24"/>
          <w:szCs w:val="24"/>
        </w:rPr>
        <w:t xml:space="preserve">Таким образом, </w:t>
      </w:r>
    </w:p>
    <w:p w:rsidR="00DD0FA2" w:rsidRPr="00743BC0" w:rsidRDefault="00DD0FA2" w:rsidP="00DD0FA2">
      <w:pPr>
        <w:widowControl w:val="0"/>
        <w:ind w:firstLine="709"/>
        <w:jc w:val="both"/>
        <w:rPr>
          <w:ins w:id="432" w:author="Unknown" w:date="1999-03-13T14:10:00Z"/>
          <w:del w:id="433" w:author="Unknown" w:date="1999-07-18T14:06:00Z"/>
          <w:sz w:val="24"/>
          <w:szCs w:val="24"/>
        </w:rPr>
      </w:pPr>
      <w:ins w:id="434" w:author="Unknown" w:date="1999-03-13T14:10:00Z">
        <w:del w:id="435" w:author="Unknown" w:date="1999-07-18T15:07:00Z">
          <w:r w:rsidRPr="00743BC0">
            <w:rPr>
              <w:sz w:val="24"/>
              <w:szCs w:val="24"/>
            </w:rPr>
            <w:delText xml:space="preserve">диагностическая </w:delText>
          </w:r>
        </w:del>
        <w:del w:id="436" w:author="Unknown" w:date="1999-07-18T14:06:00Z">
          <w:r w:rsidRPr="00743BC0">
            <w:rPr>
              <w:sz w:val="24"/>
              <w:szCs w:val="24"/>
            </w:rPr>
            <w:delText xml:space="preserve">– заключается в том, что социальный работник изучает особенности семьи, группы людей, личности, степень и направленность влияния на них микросреды и ставит «социальный диагноз»; </w:delText>
          </w:r>
        </w:del>
      </w:ins>
    </w:p>
    <w:p w:rsidR="00DD0FA2" w:rsidRPr="00743BC0" w:rsidRDefault="00DD0FA2" w:rsidP="00DD0FA2">
      <w:pPr>
        <w:widowControl w:val="0"/>
        <w:ind w:firstLine="709"/>
        <w:jc w:val="both"/>
        <w:rPr>
          <w:ins w:id="437" w:author="Unknown" w:date="1999-03-13T14:10:00Z"/>
          <w:del w:id="438" w:author="Unknown" w:date="1999-07-18T14:07:00Z"/>
          <w:sz w:val="24"/>
          <w:szCs w:val="24"/>
        </w:rPr>
      </w:pPr>
      <w:ins w:id="439" w:author="Unknown" w:date="1999-03-13T14:10:00Z">
        <w:del w:id="440" w:author="Unknown" w:date="1999-07-18T15:07:00Z">
          <w:r w:rsidRPr="00743BC0">
            <w:rPr>
              <w:sz w:val="24"/>
              <w:szCs w:val="24"/>
            </w:rPr>
            <w:delText xml:space="preserve">аналитико-прогностическая </w:delText>
          </w:r>
        </w:del>
        <w:del w:id="441" w:author="Unknown" w:date="1999-07-18T14:07:00Z">
          <w:r w:rsidRPr="00743BC0">
            <w:rPr>
              <w:sz w:val="24"/>
              <w:szCs w:val="24"/>
            </w:rPr>
            <w:delText xml:space="preserve">– </w:delText>
          </w:r>
        </w:del>
      </w:ins>
      <w:ins w:id="442" w:author="Unknown" w:date="1999-03-28T16:07:00Z">
        <w:del w:id="443" w:author="Unknown" w:date="1999-07-18T14:07:00Z">
          <w:r w:rsidRPr="00743BC0">
            <w:rPr>
              <w:sz w:val="24"/>
              <w:szCs w:val="24"/>
            </w:rPr>
            <w:delText xml:space="preserve">изучает тенденции социального напряжения в обществе, демографических ситуаций, причин социального и семейного неблагополучия, общественного мнения </w:delText>
          </w:r>
        </w:del>
      </w:ins>
      <w:ins w:id="444" w:author="Unknown" w:date="1999-03-28T16:08:00Z">
        <w:del w:id="445" w:author="Unknown" w:date="1999-07-18T14:07:00Z">
          <w:r w:rsidRPr="00743BC0">
            <w:rPr>
              <w:sz w:val="24"/>
              <w:szCs w:val="24"/>
            </w:rPr>
            <w:delText>о</w:delText>
          </w:r>
        </w:del>
      </w:ins>
      <w:ins w:id="446" w:author="Unknown" w:date="1999-03-28T16:07:00Z">
        <w:del w:id="447" w:author="Unknown" w:date="1999-07-18T14:07:00Z">
          <w:r w:rsidRPr="00743BC0">
            <w:rPr>
              <w:sz w:val="24"/>
              <w:szCs w:val="24"/>
            </w:rPr>
            <w:delText xml:space="preserve"> состоянии социальной помощи и защиты, потребностей в ней, </w:delText>
          </w:r>
        </w:del>
      </w:ins>
      <w:ins w:id="448" w:author="Unknown" w:date="1999-03-13T14:10:00Z">
        <w:del w:id="449" w:author="Unknown" w:date="1999-07-18T14:07:00Z">
          <w:r w:rsidRPr="00743BC0">
            <w:rPr>
              <w:sz w:val="24"/>
              <w:szCs w:val="24"/>
            </w:rPr>
            <w:delText>программирует и прогнозирует развитие событий, процессов, происходящих в семье, группе людей, обществе и вырабатывает определенные модели социального поведения;</w:delText>
          </w:r>
        </w:del>
      </w:ins>
    </w:p>
    <w:p w:rsidR="00DD0FA2" w:rsidRPr="00743BC0" w:rsidRDefault="00DD0FA2" w:rsidP="00DD0FA2">
      <w:pPr>
        <w:widowControl w:val="0"/>
        <w:ind w:firstLine="709"/>
        <w:jc w:val="both"/>
        <w:rPr>
          <w:ins w:id="450" w:author="Unknown" w:date="1999-03-13T14:10:00Z"/>
          <w:del w:id="451" w:author="Unknown" w:date="1999-07-18T14:08:00Z"/>
          <w:sz w:val="24"/>
          <w:szCs w:val="24"/>
        </w:rPr>
      </w:pPr>
      <w:ins w:id="452" w:author="Unknown" w:date="1999-03-13T14:10:00Z">
        <w:del w:id="453" w:author="Unknown" w:date="1999-07-18T15:07:00Z">
          <w:r w:rsidRPr="00743BC0">
            <w:rPr>
              <w:sz w:val="24"/>
              <w:szCs w:val="24"/>
            </w:rPr>
            <w:delText xml:space="preserve">правозащитная </w:delText>
          </w:r>
        </w:del>
        <w:del w:id="454" w:author="Unknown" w:date="1999-07-18T14:11:00Z">
          <w:r w:rsidRPr="00743BC0">
            <w:rPr>
              <w:sz w:val="24"/>
              <w:szCs w:val="24"/>
            </w:rPr>
            <w:delText>–</w:delText>
          </w:r>
        </w:del>
        <w:del w:id="455" w:author="Unknown" w:date="1999-07-18T14:08:00Z">
          <w:r w:rsidRPr="00743BC0">
            <w:rPr>
              <w:sz w:val="24"/>
              <w:szCs w:val="24"/>
            </w:rPr>
            <w:delText xml:space="preserve"> использует законы и правовые акты, направленные на оказание помощи и поддержки населения, его защиту; содействует применению государственного принуждения и реализации юридической ответственности в отношении лиц, допускающих прямые или опосредованные противоправные воздействия на клиента;</w:delText>
          </w:r>
        </w:del>
      </w:ins>
    </w:p>
    <w:p w:rsidR="00DD0FA2" w:rsidRPr="00743BC0" w:rsidRDefault="00DD0FA2" w:rsidP="00DD0FA2">
      <w:pPr>
        <w:widowControl w:val="0"/>
        <w:ind w:firstLine="709"/>
        <w:jc w:val="both"/>
        <w:rPr>
          <w:ins w:id="456" w:author="Unknown" w:date="1999-03-13T14:10:00Z"/>
          <w:del w:id="457" w:author="Unknown" w:date="1999-07-18T14:08:00Z"/>
          <w:sz w:val="24"/>
          <w:szCs w:val="24"/>
        </w:rPr>
      </w:pPr>
      <w:ins w:id="458" w:author="Unknown" w:date="1999-03-13T14:10:00Z">
        <w:del w:id="459" w:author="Unknown" w:date="1999-07-18T15:07:00Z">
          <w:r w:rsidRPr="00743BC0">
            <w:rPr>
              <w:sz w:val="24"/>
              <w:szCs w:val="24"/>
            </w:rPr>
            <w:delText>организационная</w:delText>
          </w:r>
        </w:del>
      </w:ins>
      <w:ins w:id="460" w:author="Unknown" w:date="1999-03-26T18:07:00Z">
        <w:del w:id="461" w:author="Unknown" w:date="1999-07-18T15:07:00Z">
          <w:r w:rsidRPr="00743BC0">
            <w:rPr>
              <w:sz w:val="24"/>
              <w:szCs w:val="24"/>
            </w:rPr>
            <w:delText>-методическая</w:delText>
          </w:r>
        </w:del>
      </w:ins>
      <w:ins w:id="462" w:author="Unknown" w:date="1999-03-13T14:10:00Z">
        <w:del w:id="463" w:author="Unknown" w:date="1999-07-18T14:11:00Z">
          <w:r w:rsidRPr="00743BC0">
            <w:rPr>
              <w:sz w:val="24"/>
              <w:szCs w:val="24"/>
            </w:rPr>
            <w:delText xml:space="preserve"> </w:delText>
          </w:r>
        </w:del>
        <w:del w:id="464" w:author="Unknown" w:date="1999-07-18T14:08:00Z">
          <w:r w:rsidRPr="00743BC0">
            <w:rPr>
              <w:sz w:val="24"/>
              <w:szCs w:val="24"/>
            </w:rPr>
            <w:delText>– способствует организации социальных служб на предприятиях и по месту жительства, привлекает к их работе общественность и направляет их деятельность к оказанию различных видов помощи и социальных услуг населению, в частности, помощи в трудоустройстве, профессиональной ориентации и адаптации; координирует деятельность подростковых и молодежных объединений; организует работу по взаимодействию клиента с медицинскими, образовательными, культурными, спортивными, правовыми учреждениями, обществами и благотворительными организациями;</w:delText>
          </w:r>
        </w:del>
      </w:ins>
      <w:ins w:id="465" w:author="Unknown" w:date="1999-03-26T18:08:00Z">
        <w:del w:id="466" w:author="Unknown" w:date="1999-07-18T14:08:00Z">
          <w:r w:rsidRPr="00743BC0">
            <w:rPr>
              <w:sz w:val="24"/>
              <w:szCs w:val="24"/>
            </w:rPr>
            <w:delText xml:space="preserve"> систематизирует информационные материалы, законодательства и иные правовые акты, организует </w:delText>
          </w:r>
        </w:del>
      </w:ins>
      <w:ins w:id="467" w:author="Unknown" w:date="1999-03-26T18:09:00Z">
        <w:del w:id="468" w:author="Unknown" w:date="1999-07-18T14:08:00Z">
          <w:r w:rsidRPr="00743BC0">
            <w:rPr>
              <w:sz w:val="24"/>
              <w:szCs w:val="24"/>
            </w:rPr>
            <w:delText>их изучение среди населения;</w:delText>
          </w:r>
        </w:del>
      </w:ins>
    </w:p>
    <w:p w:rsidR="00DD0FA2" w:rsidRPr="00743BC0" w:rsidRDefault="00DD0FA2" w:rsidP="00DD0FA2">
      <w:pPr>
        <w:widowControl w:val="0"/>
        <w:ind w:firstLine="709"/>
        <w:jc w:val="both"/>
        <w:rPr>
          <w:ins w:id="469" w:author="Unknown" w:date="1999-03-13T14:10:00Z"/>
          <w:del w:id="470" w:author="Unknown" w:date="1999-07-18T14:09:00Z"/>
          <w:sz w:val="24"/>
          <w:szCs w:val="24"/>
        </w:rPr>
      </w:pPr>
      <w:ins w:id="471" w:author="Unknown" w:date="1999-03-13T14:10:00Z">
        <w:del w:id="472" w:author="Unknown" w:date="1999-07-18T15:07:00Z">
          <w:r w:rsidRPr="00743BC0">
            <w:rPr>
              <w:sz w:val="24"/>
              <w:szCs w:val="24"/>
            </w:rPr>
            <w:delText>предупредительно-профилактическая</w:delText>
          </w:r>
        </w:del>
        <w:del w:id="473" w:author="Unknown" w:date="1999-07-18T14:15:00Z">
          <w:r w:rsidRPr="00743BC0">
            <w:rPr>
              <w:sz w:val="24"/>
              <w:szCs w:val="24"/>
            </w:rPr>
            <w:delText xml:space="preserve"> </w:delText>
          </w:r>
        </w:del>
        <w:del w:id="474" w:author="Unknown" w:date="1999-07-18T14:09:00Z">
          <w:r w:rsidRPr="00743BC0">
            <w:rPr>
              <w:sz w:val="24"/>
              <w:szCs w:val="24"/>
            </w:rPr>
            <w:delText>– приводит в действие различные механизмы (юридические, психологические, медицинские, педагогические и др.) предупреждения и преодоления негативных явлений; организует оказание социотерапевтической помощи нуждающимся; обеспечивает защиту прав в обществе, оказывает помощь подросткам и молодежи в период социального и профессионального определения;</w:delText>
          </w:r>
        </w:del>
      </w:ins>
    </w:p>
    <w:p w:rsidR="00DD0FA2" w:rsidRPr="00743BC0" w:rsidRDefault="00DD0FA2" w:rsidP="00DD0FA2">
      <w:pPr>
        <w:widowControl w:val="0"/>
        <w:ind w:firstLine="709"/>
        <w:jc w:val="both"/>
        <w:rPr>
          <w:ins w:id="475" w:author="Unknown" w:date="1999-03-13T14:10:00Z"/>
          <w:del w:id="476" w:author="Unknown" w:date="1999-07-18T14:09:00Z"/>
          <w:sz w:val="24"/>
          <w:szCs w:val="24"/>
        </w:rPr>
      </w:pPr>
      <w:ins w:id="477" w:author="Unknown" w:date="1999-03-13T14:10:00Z">
        <w:del w:id="478" w:author="Unknown" w:date="1999-07-18T15:07:00Z">
          <w:r w:rsidRPr="00743BC0">
            <w:rPr>
              <w:sz w:val="24"/>
              <w:szCs w:val="24"/>
            </w:rPr>
            <w:delText>нравственно-</w:delText>
          </w:r>
        </w:del>
        <w:del w:id="479" w:author="Unknown" w:date="1999-07-18T14:18:00Z">
          <w:r w:rsidRPr="00743BC0">
            <w:rPr>
              <w:sz w:val="24"/>
              <w:szCs w:val="24"/>
            </w:rPr>
            <w:delText>г</w:delText>
          </w:r>
        </w:del>
        <w:del w:id="480" w:author="Unknown" w:date="1999-07-18T15:07:00Z">
          <w:r w:rsidRPr="00743BC0">
            <w:rPr>
              <w:sz w:val="24"/>
              <w:szCs w:val="24"/>
            </w:rPr>
            <w:delText xml:space="preserve">уманистическая </w:delText>
          </w:r>
        </w:del>
        <w:del w:id="481" w:author="Unknown" w:date="1999-07-18T14:09:00Z">
          <w:r w:rsidRPr="00743BC0">
            <w:rPr>
              <w:sz w:val="24"/>
              <w:szCs w:val="24"/>
            </w:rPr>
            <w:delText>– обеспечивает уважение к человеческой личности; создает условия для достаточной</w:delText>
          </w:r>
        </w:del>
      </w:ins>
      <w:ins w:id="482" w:author="Unknown" w:date="1999-03-26T18:11:00Z">
        <w:del w:id="483" w:author="Unknown" w:date="1999-07-18T14:09:00Z">
          <w:r w:rsidRPr="00743BC0">
            <w:rPr>
              <w:sz w:val="24"/>
              <w:szCs w:val="24"/>
            </w:rPr>
            <w:delText xml:space="preserve"> человека как главного субъекта общества, содействует в становлении и реализации его интересов и потребностей;</w:delText>
          </w:r>
        </w:del>
      </w:ins>
    </w:p>
    <w:p w:rsidR="00DD0FA2" w:rsidRPr="00743BC0" w:rsidRDefault="00DD0FA2" w:rsidP="00DD0FA2">
      <w:pPr>
        <w:widowControl w:val="0"/>
        <w:ind w:firstLine="709"/>
        <w:jc w:val="both"/>
        <w:rPr>
          <w:ins w:id="484" w:author="Unknown" w:date="1999-03-13T14:10:00Z"/>
          <w:del w:id="485" w:author="Unknown" w:date="1999-07-18T14:09:00Z"/>
          <w:sz w:val="24"/>
          <w:szCs w:val="24"/>
        </w:rPr>
      </w:pPr>
      <w:ins w:id="486" w:author="Unknown" w:date="1999-03-13T14:10:00Z">
        <w:del w:id="487" w:author="Unknown" w:date="1999-07-18T15:07:00Z">
          <w:r w:rsidRPr="00743BC0">
            <w:rPr>
              <w:sz w:val="24"/>
              <w:szCs w:val="24"/>
            </w:rPr>
            <w:delText xml:space="preserve">социально-медицинская </w:delText>
          </w:r>
        </w:del>
        <w:del w:id="488" w:author="Unknown" w:date="1999-07-18T14:09:00Z">
          <w:r w:rsidRPr="00743BC0">
            <w:rPr>
              <w:sz w:val="24"/>
              <w:szCs w:val="24"/>
            </w:rPr>
            <w:delText>– организует работу по профилактике здоровья, способствует овладению основами оказания первой медицинской помощи, содействует подготовке молодежи к семейной жизни, развивает трудотерапию и т.д.</w:delText>
          </w:r>
        </w:del>
      </w:ins>
    </w:p>
    <w:p w:rsidR="00DD0FA2" w:rsidRPr="00743BC0" w:rsidRDefault="00DD0FA2" w:rsidP="00DD0FA2">
      <w:pPr>
        <w:widowControl w:val="0"/>
        <w:ind w:firstLine="709"/>
        <w:jc w:val="both"/>
        <w:rPr>
          <w:ins w:id="489" w:author="Unknown" w:date="1999-03-13T14:10:00Z"/>
          <w:del w:id="490" w:author="Unknown" w:date="1999-07-18T14:09:00Z"/>
          <w:sz w:val="24"/>
          <w:szCs w:val="24"/>
        </w:rPr>
      </w:pPr>
      <w:ins w:id="491" w:author="Unknown" w:date="1999-03-13T14:10:00Z">
        <w:del w:id="492" w:author="Unknown" w:date="1999-07-18T15:07:00Z">
          <w:r w:rsidRPr="00743BC0">
            <w:rPr>
              <w:sz w:val="24"/>
              <w:szCs w:val="24"/>
            </w:rPr>
            <w:delText xml:space="preserve">социально-педагогическая </w:delText>
          </w:r>
        </w:del>
        <w:del w:id="493" w:author="Unknown" w:date="1999-07-18T14:09:00Z">
          <w:r w:rsidRPr="00743BC0">
            <w:rPr>
              <w:sz w:val="24"/>
              <w:szCs w:val="24"/>
            </w:rPr>
            <w:delText>– выявляет интересы и потребности людей в разных видах деятельности: культурно-досуговой, спортивно-оздоровительной, художественного творчества и привлекает к работе с ними различные учреждения, общества, творческие союзы и т.д.</w:delText>
          </w:r>
        </w:del>
      </w:ins>
    </w:p>
    <w:p w:rsidR="00DD0FA2" w:rsidRPr="00743BC0" w:rsidRDefault="00DD0FA2" w:rsidP="00DD0FA2">
      <w:pPr>
        <w:widowControl w:val="0"/>
        <w:ind w:firstLine="709"/>
        <w:jc w:val="both"/>
        <w:rPr>
          <w:ins w:id="494" w:author="Unknown" w:date="1999-03-13T14:10:00Z"/>
          <w:del w:id="495" w:author="Unknown" w:date="1999-07-18T14:09:00Z"/>
          <w:sz w:val="24"/>
          <w:szCs w:val="24"/>
        </w:rPr>
      </w:pPr>
      <w:ins w:id="496" w:author="Unknown" w:date="1999-03-13T14:10:00Z">
        <w:del w:id="497" w:author="Unknown" w:date="1999-07-18T15:07:00Z">
          <w:r w:rsidRPr="00743BC0">
            <w:rPr>
              <w:sz w:val="24"/>
              <w:szCs w:val="24"/>
            </w:rPr>
            <w:delText xml:space="preserve">психологическая </w:delText>
          </w:r>
        </w:del>
        <w:del w:id="498" w:author="Unknown" w:date="1999-07-18T14:11:00Z">
          <w:r w:rsidRPr="00743BC0">
            <w:rPr>
              <w:sz w:val="24"/>
              <w:szCs w:val="24"/>
            </w:rPr>
            <w:delText>–</w:delText>
          </w:r>
        </w:del>
        <w:del w:id="499" w:author="Unknown" w:date="1999-07-18T14:09:00Z">
          <w:r w:rsidRPr="00743BC0">
            <w:rPr>
              <w:sz w:val="24"/>
              <w:szCs w:val="24"/>
            </w:rPr>
            <w:delText xml:space="preserve"> оказывает различные виды консультирования и коррекции межличностных отношений, способствует социальной адаптации личности, оказывает помощь в социальной реабилитации всем нуждающимся;</w:delText>
          </w:r>
        </w:del>
      </w:ins>
    </w:p>
    <w:p w:rsidR="00DD0FA2" w:rsidRPr="00743BC0" w:rsidRDefault="00DD0FA2" w:rsidP="00DD0FA2">
      <w:pPr>
        <w:widowControl w:val="0"/>
        <w:ind w:firstLine="709"/>
        <w:jc w:val="both"/>
        <w:rPr>
          <w:ins w:id="500" w:author="Unknown" w:date="1999-03-13T14:10:00Z"/>
          <w:del w:id="501" w:author="Unknown" w:date="1999-07-18T14:09:00Z"/>
          <w:sz w:val="24"/>
          <w:szCs w:val="24"/>
        </w:rPr>
      </w:pPr>
      <w:ins w:id="502" w:author="Unknown" w:date="1999-03-13T14:10:00Z">
        <w:del w:id="503" w:author="Unknown" w:date="1999-07-18T15:07:00Z">
          <w:r w:rsidRPr="00743BC0">
            <w:rPr>
              <w:sz w:val="24"/>
              <w:szCs w:val="24"/>
            </w:rPr>
            <w:delText>социально-бытовая</w:delText>
          </w:r>
        </w:del>
        <w:del w:id="504" w:author="Unknown" w:date="1999-07-18T14:11:00Z">
          <w:r w:rsidRPr="00743BC0">
            <w:rPr>
              <w:sz w:val="24"/>
              <w:szCs w:val="24"/>
            </w:rPr>
            <w:delText xml:space="preserve"> –</w:delText>
          </w:r>
        </w:del>
        <w:del w:id="505" w:author="Unknown" w:date="1999-07-18T14:09:00Z">
          <w:r w:rsidRPr="00743BC0">
            <w:rPr>
              <w:sz w:val="24"/>
              <w:szCs w:val="24"/>
            </w:rPr>
            <w:delText xml:space="preserve"> способствует в оказании необходимой помощи и поддержки различным категориям населения (инвалидам, людям пожилого возраста, молодым семьям и т.д.) в улучшении их быта, жилищных условий;</w:delText>
          </w:r>
        </w:del>
      </w:ins>
    </w:p>
    <w:p w:rsidR="00DD0FA2" w:rsidRPr="00743BC0" w:rsidRDefault="00DD0FA2" w:rsidP="00DD0FA2">
      <w:pPr>
        <w:widowControl w:val="0"/>
        <w:ind w:firstLine="709"/>
        <w:jc w:val="both"/>
        <w:rPr>
          <w:ins w:id="506" w:author="Unknown" w:date="1999-03-13T14:10:00Z"/>
          <w:del w:id="507" w:author="Unknown" w:date="1999-07-18T14:10:00Z"/>
          <w:sz w:val="24"/>
          <w:szCs w:val="24"/>
        </w:rPr>
      </w:pPr>
      <w:ins w:id="508" w:author="Unknown" w:date="1999-03-13T14:10:00Z">
        <w:del w:id="509" w:author="Unknown" w:date="1999-07-18T15:07:00Z">
          <w:r w:rsidRPr="00743BC0">
            <w:rPr>
              <w:sz w:val="24"/>
              <w:szCs w:val="24"/>
            </w:rPr>
            <w:delText xml:space="preserve">коммуникативная </w:delText>
          </w:r>
        </w:del>
        <w:del w:id="510" w:author="Unknown" w:date="1999-07-18T14:10:00Z">
          <w:r w:rsidRPr="00743BC0">
            <w:rPr>
              <w:sz w:val="24"/>
              <w:szCs w:val="24"/>
            </w:rPr>
            <w:delText xml:space="preserve">– устанавливает контакт с нуждающимися, организует обмен информацией, выработку единой стратегии взаимодействия, восприятия и понимания другого человека, сосредоточивает информацию и налаживает взаимодействие между различными социальными институтами в их работе с клиентом; </w:delText>
          </w:r>
        </w:del>
      </w:ins>
    </w:p>
    <w:p w:rsidR="00DD0FA2" w:rsidRPr="00743BC0" w:rsidRDefault="00DD0FA2" w:rsidP="00DD0FA2">
      <w:pPr>
        <w:widowControl w:val="0"/>
        <w:ind w:firstLine="709"/>
        <w:jc w:val="both"/>
        <w:rPr>
          <w:ins w:id="511" w:author="Unknown" w:date="1999-03-13T14:10:00Z"/>
          <w:del w:id="512" w:author="Unknown" w:date="1999-07-18T14:10:00Z"/>
          <w:sz w:val="24"/>
          <w:szCs w:val="24"/>
        </w:rPr>
      </w:pPr>
      <w:ins w:id="513" w:author="Unknown" w:date="1999-03-13T14:10:00Z">
        <w:del w:id="514" w:author="Unknown" w:date="1999-07-18T15:07:00Z">
          <w:r w:rsidRPr="00743BC0">
            <w:rPr>
              <w:sz w:val="24"/>
              <w:szCs w:val="24"/>
            </w:rPr>
            <w:delText xml:space="preserve">социально-интегративная </w:delText>
          </w:r>
        </w:del>
        <w:del w:id="515" w:author="Unknown" w:date="1999-07-18T14:10:00Z">
          <w:r w:rsidRPr="00743BC0">
            <w:rPr>
              <w:sz w:val="24"/>
              <w:szCs w:val="24"/>
            </w:rPr>
            <w:delText>– объединение разных областей знаний на решение проблем в социальной сфере, направление усилий специалистов различных профессий на социальную поддержку и защиту населения, выработку совместной ком</w:delText>
          </w:r>
        </w:del>
      </w:ins>
      <w:ins w:id="516" w:author="Unknown" w:date="1999-03-28T16:10:00Z">
        <w:del w:id="517" w:author="Unknown" w:date="1999-07-18T14:10:00Z">
          <w:r w:rsidRPr="00743BC0">
            <w:rPr>
              <w:sz w:val="24"/>
              <w:szCs w:val="24"/>
            </w:rPr>
            <w:delText>п</w:delText>
          </w:r>
        </w:del>
      </w:ins>
      <w:ins w:id="518" w:author="Unknown" w:date="1999-03-13T14:10:00Z">
        <w:del w:id="519" w:author="Unknown" w:date="1999-07-18T14:10:00Z">
          <w:r w:rsidRPr="00743BC0">
            <w:rPr>
              <w:sz w:val="24"/>
              <w:szCs w:val="24"/>
            </w:rPr>
            <w:delText>лексной программы самореализации личности;</w:delText>
          </w:r>
        </w:del>
      </w:ins>
    </w:p>
    <w:p w:rsidR="00DD0FA2" w:rsidRPr="00743BC0" w:rsidRDefault="00DD0FA2" w:rsidP="00DD0FA2">
      <w:pPr>
        <w:widowControl w:val="0"/>
        <w:ind w:firstLine="709"/>
        <w:jc w:val="both"/>
        <w:rPr>
          <w:ins w:id="520" w:author="Unknown" w:date="1999-03-13T14:10:00Z"/>
          <w:del w:id="521" w:author="Unknown" w:date="1999-07-18T14:10:00Z"/>
          <w:sz w:val="24"/>
          <w:szCs w:val="24"/>
        </w:rPr>
      </w:pPr>
      <w:ins w:id="522" w:author="Unknown" w:date="1999-03-13T14:10:00Z">
        <w:del w:id="523" w:author="Unknown" w:date="1999-07-18T15:07:00Z">
          <w:r w:rsidRPr="00743BC0">
            <w:rPr>
              <w:sz w:val="24"/>
              <w:szCs w:val="24"/>
            </w:rPr>
            <w:delText xml:space="preserve">рекламно-пропагандистская </w:delText>
          </w:r>
        </w:del>
        <w:del w:id="524" w:author="Unknown" w:date="1999-07-18T14:10:00Z">
          <w:r w:rsidRPr="00743BC0">
            <w:rPr>
              <w:sz w:val="24"/>
              <w:szCs w:val="24"/>
            </w:rPr>
            <w:delText>– организация рекламы социальных услуг, идей социальной помощи и защиты людей, пропаганда в средствах массовой информации идей социальной помощи и защиты человека, укрепления и поддержки семь</w:delText>
          </w:r>
        </w:del>
      </w:ins>
      <w:ins w:id="525" w:author="Unknown" w:date="1999-03-28T16:12:00Z">
        <w:del w:id="526" w:author="Unknown" w:date="1999-07-18T14:10:00Z">
          <w:r w:rsidRPr="00743BC0">
            <w:rPr>
              <w:sz w:val="24"/>
              <w:szCs w:val="24"/>
            </w:rPr>
            <w:delText>и, воспитания детей и подростков, развития социальных традиций;</w:delText>
          </w:r>
        </w:del>
      </w:ins>
    </w:p>
    <w:p w:rsidR="00DD0FA2" w:rsidRPr="00743BC0" w:rsidRDefault="00DD0FA2" w:rsidP="00DD0FA2">
      <w:pPr>
        <w:widowControl w:val="0"/>
        <w:ind w:firstLine="709"/>
        <w:jc w:val="both"/>
        <w:rPr>
          <w:sz w:val="24"/>
          <w:szCs w:val="24"/>
        </w:rPr>
      </w:pPr>
      <w:r w:rsidRPr="00743BC0">
        <w:rPr>
          <w:sz w:val="24"/>
          <w:szCs w:val="24"/>
        </w:rPr>
        <w:t>и</w:t>
      </w:r>
      <w:ins w:id="527" w:author="Unknown" w:date="1999-03-13T14:10:00Z">
        <w:r w:rsidRPr="00743BC0">
          <w:rPr>
            <w:sz w:val="24"/>
            <w:szCs w:val="24"/>
          </w:rPr>
          <w:t xml:space="preserve">сходя из функционального многообразия, социальную работу можно отнести к классу творческих, </w:t>
        </w:r>
      </w:ins>
      <w:r w:rsidRPr="00743BC0">
        <w:rPr>
          <w:sz w:val="24"/>
          <w:szCs w:val="24"/>
        </w:rPr>
        <w:t xml:space="preserve">инновационных, </w:t>
      </w:r>
      <w:ins w:id="528" w:author="Unknown" w:date="1999-03-13T14:10:00Z">
        <w:r w:rsidRPr="00743BC0">
          <w:rPr>
            <w:sz w:val="24"/>
            <w:szCs w:val="24"/>
          </w:rPr>
          <w:t>интеллектуально насыщенных видов трудовой деятельности.</w:t>
        </w:r>
      </w:ins>
      <w:r w:rsidRPr="00743BC0">
        <w:rPr>
          <w:sz w:val="24"/>
          <w:szCs w:val="24"/>
        </w:rPr>
        <w:t xml:space="preserve"> Выполнять ее </w:t>
      </w:r>
      <w:bookmarkStart w:id="529" w:name="_Toc461515141"/>
      <w:bookmarkStart w:id="530" w:name="_Toc461421744"/>
      <w:bookmarkStart w:id="531" w:name="_Toc461421407"/>
      <w:bookmarkStart w:id="532" w:name="_Toc461421172"/>
      <w:bookmarkStart w:id="533" w:name="_Toc460590709"/>
      <w:r w:rsidRPr="00743BC0">
        <w:rPr>
          <w:sz w:val="24"/>
          <w:szCs w:val="24"/>
        </w:rPr>
        <w:t xml:space="preserve">должны профессионалы, способные к продуктивному труду в различных социальных сферах. </w:t>
      </w:r>
      <w:bookmarkEnd w:id="529"/>
      <w:bookmarkEnd w:id="530"/>
      <w:bookmarkEnd w:id="531"/>
      <w:bookmarkEnd w:id="532"/>
      <w:bookmarkEnd w:id="533"/>
      <w:r w:rsidRPr="00743BC0">
        <w:rPr>
          <w:sz w:val="24"/>
          <w:szCs w:val="24"/>
        </w:rPr>
        <w:t>Успех деятельности социального работника определяется профессионализмом личности специалиста, соблюдением им этических норм, наличием готовности к деятельности и развитости профессионально обусловленных личностных качеств, так как социальная работа не только профессия, но и состояние души.</w:t>
      </w:r>
    </w:p>
    <w:p w:rsidR="00DD0FA2" w:rsidRPr="00743BC0" w:rsidRDefault="00DD0FA2" w:rsidP="00DD0FA2">
      <w:pPr>
        <w:widowControl w:val="0"/>
        <w:ind w:firstLine="709"/>
        <w:jc w:val="both"/>
        <w:rPr>
          <w:sz w:val="24"/>
          <w:szCs w:val="24"/>
        </w:rPr>
      </w:pPr>
      <w:bookmarkStart w:id="534" w:name="_Toc461421409"/>
      <w:bookmarkStart w:id="535" w:name="_Toc460590712"/>
      <w:bookmarkStart w:id="536" w:name="_Toc461421175"/>
      <w:bookmarkStart w:id="537" w:name="_Toc461421747"/>
      <w:bookmarkStart w:id="538" w:name="_Toc461515144"/>
      <w:r w:rsidRPr="00743BC0">
        <w:rPr>
          <w:sz w:val="24"/>
          <w:szCs w:val="24"/>
        </w:rPr>
        <w:t xml:space="preserve">Как было показано выше, социальные работники являются своеобразными медиаторами между человеком и обществом и призваны своей компенсаторной деятельностью снимать социальную напряженность, оказывать нуждающимся помощь. Степень освоения социальным работником своей деятельности, то есть </w:t>
      </w:r>
      <w:bookmarkStart w:id="539" w:name="_Toc461421410"/>
      <w:bookmarkEnd w:id="534"/>
      <w:r w:rsidRPr="00743BC0">
        <w:rPr>
          <w:sz w:val="24"/>
          <w:szCs w:val="24"/>
        </w:rPr>
        <w:t>его профессиональную компетентность можно характеризовать тем, понимает ли он проблемы и закономерности развития личности, биологическую, социальную и психологическую природу условий, вызывающих отклонения в этом развитии, может ли дать оценку личности и условиям среды ее обитания, способен ли организовать социальную помощь и защиту нуждающимся в них.</w:t>
      </w:r>
      <w:bookmarkEnd w:id="535"/>
      <w:bookmarkEnd w:id="536"/>
      <w:bookmarkEnd w:id="537"/>
      <w:bookmarkEnd w:id="538"/>
      <w:bookmarkEnd w:id="539"/>
      <w:r w:rsidRPr="00743BC0">
        <w:rPr>
          <w:sz w:val="24"/>
          <w:szCs w:val="24"/>
        </w:rPr>
        <w:t xml:space="preserve"> Все это определяет сущность профессиональной подготовки социального работника, ее взаимосвязь с ценностными ориентациями и личностными качествами будущего специалиста.</w:t>
      </w:r>
    </w:p>
    <w:p w:rsidR="00DD0FA2" w:rsidRPr="00743BC0" w:rsidRDefault="00DD0FA2" w:rsidP="00DD0FA2">
      <w:pPr>
        <w:widowControl w:val="0"/>
        <w:ind w:firstLine="709"/>
        <w:jc w:val="both"/>
        <w:rPr>
          <w:sz w:val="24"/>
          <w:szCs w:val="24"/>
        </w:rPr>
      </w:pPr>
      <w:r w:rsidRPr="00743BC0">
        <w:rPr>
          <w:sz w:val="24"/>
          <w:szCs w:val="24"/>
        </w:rPr>
        <w:t>Анализ профессиональных функций позволил выявить знания, умения и навыки, необходимые социальному работнику для их осуществления.</w:t>
      </w:r>
    </w:p>
    <w:p w:rsidR="00DD0FA2" w:rsidRPr="00743BC0" w:rsidRDefault="00DD0FA2" w:rsidP="00DD0FA2">
      <w:pPr>
        <w:widowControl w:val="0"/>
        <w:ind w:firstLine="709"/>
        <w:jc w:val="both"/>
        <w:rPr>
          <w:sz w:val="24"/>
          <w:szCs w:val="24"/>
        </w:rPr>
      </w:pPr>
      <w:r w:rsidRPr="00743BC0">
        <w:rPr>
          <w:sz w:val="24"/>
          <w:szCs w:val="24"/>
        </w:rPr>
        <w:t>Социальный работник должен:</w:t>
      </w:r>
    </w:p>
    <w:p w:rsidR="00DD0FA2" w:rsidRPr="00743BC0" w:rsidRDefault="00DD0FA2" w:rsidP="00DD0FA2">
      <w:pPr>
        <w:pStyle w:val="a6"/>
        <w:widowControl w:val="0"/>
        <w:numPr>
          <w:ilvl w:val="0"/>
          <w:numId w:val="9"/>
        </w:numPr>
        <w:tabs>
          <w:tab w:val="num" w:pos="900"/>
        </w:tabs>
        <w:ind w:left="0" w:firstLine="709"/>
        <w:jc w:val="both"/>
        <w:rPr>
          <w:rFonts w:ascii="Times New Roman" w:hAnsi="Times New Roman" w:cs="Times New Roman"/>
          <w:sz w:val="24"/>
          <w:szCs w:val="24"/>
        </w:rPr>
      </w:pPr>
      <w:r w:rsidRPr="00743BC0">
        <w:rPr>
          <w:rFonts w:ascii="Times New Roman" w:hAnsi="Times New Roman" w:cs="Times New Roman"/>
          <w:sz w:val="24"/>
          <w:szCs w:val="24"/>
        </w:rPr>
        <w:t>иметь хорошую профессиональную подготовку, знания в различных областях психологии, педагогики, физиологии, экономики и организации производства, законодательства, информатики и математической статистики;</w:t>
      </w:r>
    </w:p>
    <w:p w:rsidR="00DD0FA2" w:rsidRPr="00743BC0" w:rsidRDefault="00DD0FA2" w:rsidP="00DD0FA2">
      <w:pPr>
        <w:pStyle w:val="a6"/>
        <w:widowControl w:val="0"/>
        <w:numPr>
          <w:ilvl w:val="0"/>
          <w:numId w:val="9"/>
        </w:numPr>
        <w:tabs>
          <w:tab w:val="num" w:pos="900"/>
        </w:tabs>
        <w:ind w:left="0" w:firstLine="709"/>
        <w:jc w:val="both"/>
        <w:rPr>
          <w:rFonts w:ascii="Times New Roman" w:hAnsi="Times New Roman" w:cs="Times New Roman"/>
          <w:sz w:val="24"/>
          <w:szCs w:val="24"/>
        </w:rPr>
      </w:pPr>
      <w:r w:rsidRPr="00743BC0">
        <w:rPr>
          <w:rFonts w:ascii="Times New Roman" w:hAnsi="Times New Roman" w:cs="Times New Roman"/>
          <w:sz w:val="24"/>
          <w:szCs w:val="24"/>
        </w:rPr>
        <w:t>обладать достаточно высокой общей культурой, быть высокоэрудированным человеком, что предполагает наличие хороших знаний в области литературы, музыки, живописи и т.д.;</w:t>
      </w:r>
    </w:p>
    <w:p w:rsidR="00DD0FA2" w:rsidRPr="00743BC0" w:rsidRDefault="00DD0FA2" w:rsidP="00DD0FA2">
      <w:pPr>
        <w:pStyle w:val="a6"/>
        <w:widowControl w:val="0"/>
        <w:numPr>
          <w:ilvl w:val="0"/>
          <w:numId w:val="9"/>
        </w:numPr>
        <w:tabs>
          <w:tab w:val="num" w:pos="900"/>
        </w:tabs>
        <w:ind w:left="0" w:firstLine="709"/>
        <w:jc w:val="both"/>
        <w:rPr>
          <w:rFonts w:ascii="Times New Roman" w:hAnsi="Times New Roman" w:cs="Times New Roman"/>
          <w:sz w:val="24"/>
          <w:szCs w:val="24"/>
        </w:rPr>
      </w:pPr>
      <w:r w:rsidRPr="00743BC0">
        <w:rPr>
          <w:rFonts w:ascii="Times New Roman" w:hAnsi="Times New Roman" w:cs="Times New Roman"/>
          <w:sz w:val="24"/>
          <w:szCs w:val="24"/>
        </w:rPr>
        <w:t>владеть информацией о современных политических, социальных и экономических процессах в обществе, иметь широкую осведомленность о различных социальных группах населения;</w:t>
      </w:r>
    </w:p>
    <w:p w:rsidR="00DD0FA2" w:rsidRPr="00743BC0" w:rsidRDefault="00DD0FA2" w:rsidP="00DD0FA2">
      <w:pPr>
        <w:pStyle w:val="a6"/>
        <w:widowControl w:val="0"/>
        <w:numPr>
          <w:ilvl w:val="0"/>
          <w:numId w:val="9"/>
        </w:numPr>
        <w:tabs>
          <w:tab w:val="num" w:pos="900"/>
        </w:tabs>
        <w:ind w:left="0" w:firstLine="709"/>
        <w:jc w:val="both"/>
        <w:rPr>
          <w:rFonts w:ascii="Times New Roman" w:hAnsi="Times New Roman" w:cs="Times New Roman"/>
          <w:sz w:val="24"/>
          <w:szCs w:val="24"/>
        </w:rPr>
      </w:pPr>
      <w:r w:rsidRPr="00743BC0">
        <w:rPr>
          <w:rFonts w:ascii="Times New Roman" w:hAnsi="Times New Roman" w:cs="Times New Roman"/>
          <w:sz w:val="24"/>
          <w:szCs w:val="24"/>
        </w:rPr>
        <w:t>обладать супервидением, то есть предвидеть последствия своих действий, не попасть «на удочку клиента», твердо проводить в жизнь свою позицию;</w:t>
      </w:r>
    </w:p>
    <w:p w:rsidR="00DD0FA2" w:rsidRPr="00743BC0" w:rsidRDefault="00DD0FA2" w:rsidP="00DD0FA2">
      <w:pPr>
        <w:pStyle w:val="a6"/>
        <w:widowControl w:val="0"/>
        <w:numPr>
          <w:ilvl w:val="0"/>
          <w:numId w:val="9"/>
        </w:numPr>
        <w:tabs>
          <w:tab w:val="num" w:pos="900"/>
        </w:tabs>
        <w:ind w:left="0" w:firstLine="709"/>
        <w:jc w:val="both"/>
        <w:rPr>
          <w:rFonts w:ascii="Times New Roman" w:hAnsi="Times New Roman" w:cs="Times New Roman"/>
          <w:sz w:val="24"/>
          <w:szCs w:val="24"/>
        </w:rPr>
      </w:pPr>
      <w:r w:rsidRPr="00743BC0">
        <w:rPr>
          <w:rFonts w:ascii="Times New Roman" w:hAnsi="Times New Roman" w:cs="Times New Roman"/>
          <w:sz w:val="24"/>
          <w:szCs w:val="24"/>
        </w:rPr>
        <w:lastRenderedPageBreak/>
        <w:t>обладать определенной социальной приспособленностью (в связи с разнообразием контингента, нуждающегося в советах специалиста социальной сферы). Ему необходимо умело контактировать и располагать к себе «трудных» подростков, сирот, инвалидов, престарелых, людей, находящихся на реабилитации, и т.д.</w:t>
      </w:r>
    </w:p>
    <w:p w:rsidR="00DD0FA2" w:rsidRPr="00743BC0" w:rsidRDefault="00DD0FA2" w:rsidP="00DD0FA2">
      <w:pPr>
        <w:pStyle w:val="a6"/>
        <w:widowControl w:val="0"/>
        <w:numPr>
          <w:ilvl w:val="0"/>
          <w:numId w:val="9"/>
        </w:numPr>
        <w:tabs>
          <w:tab w:val="num" w:pos="900"/>
        </w:tabs>
        <w:ind w:left="0" w:firstLine="709"/>
        <w:jc w:val="both"/>
        <w:rPr>
          <w:rFonts w:ascii="Times New Roman" w:hAnsi="Times New Roman" w:cs="Times New Roman"/>
          <w:sz w:val="24"/>
          <w:szCs w:val="24"/>
        </w:rPr>
      </w:pPr>
      <w:r w:rsidRPr="00743BC0">
        <w:rPr>
          <w:rFonts w:ascii="Times New Roman" w:hAnsi="Times New Roman" w:cs="Times New Roman"/>
          <w:sz w:val="24"/>
          <w:szCs w:val="24"/>
        </w:rPr>
        <w:t>иметь профессиональный такт, способный вызывать симпатию и доверие у окружающих, соблюдать профессиональную тайну, деликатность во всех вопросах, затрагивающих интимные стороны жизни человека;</w:t>
      </w:r>
    </w:p>
    <w:p w:rsidR="00DD0FA2" w:rsidRPr="00743BC0" w:rsidRDefault="00DD0FA2" w:rsidP="00DD0FA2">
      <w:pPr>
        <w:pStyle w:val="a6"/>
        <w:widowControl w:val="0"/>
        <w:numPr>
          <w:ilvl w:val="0"/>
          <w:numId w:val="9"/>
        </w:numPr>
        <w:tabs>
          <w:tab w:val="num" w:pos="900"/>
        </w:tabs>
        <w:ind w:left="0" w:firstLine="709"/>
        <w:jc w:val="both"/>
        <w:rPr>
          <w:rFonts w:ascii="Times New Roman" w:hAnsi="Times New Roman" w:cs="Times New Roman"/>
          <w:sz w:val="24"/>
          <w:szCs w:val="24"/>
        </w:rPr>
      </w:pPr>
      <w:r w:rsidRPr="00743BC0">
        <w:rPr>
          <w:rFonts w:ascii="Times New Roman" w:hAnsi="Times New Roman" w:cs="Times New Roman"/>
          <w:sz w:val="24"/>
          <w:szCs w:val="24"/>
        </w:rPr>
        <w:t>обладать эмоциональной устойчивостью, быть готовым к психологическим нагрузкам, избегать невротических отклонений в собственных оценках и действиях и, несмотря на возможные неудачи (реакция не по существу, отказы …), уметь добросовестно исполнять свой долг, оставаясь спокойным, доброжелательным и внимательным к подопечному;</w:t>
      </w:r>
    </w:p>
    <w:p w:rsidR="00DD0FA2" w:rsidRPr="00743BC0" w:rsidRDefault="00DD0FA2" w:rsidP="00DD0FA2">
      <w:pPr>
        <w:pStyle w:val="a6"/>
        <w:widowControl w:val="0"/>
        <w:numPr>
          <w:ilvl w:val="0"/>
          <w:numId w:val="9"/>
        </w:numPr>
        <w:tabs>
          <w:tab w:val="num" w:pos="900"/>
        </w:tabs>
        <w:ind w:left="0" w:firstLine="709"/>
        <w:jc w:val="both"/>
        <w:rPr>
          <w:rFonts w:ascii="Times New Roman" w:hAnsi="Times New Roman" w:cs="Times New Roman"/>
          <w:sz w:val="24"/>
          <w:szCs w:val="24"/>
        </w:rPr>
      </w:pPr>
      <w:r w:rsidRPr="00743BC0">
        <w:rPr>
          <w:rFonts w:ascii="Times New Roman" w:hAnsi="Times New Roman" w:cs="Times New Roman"/>
          <w:sz w:val="24"/>
          <w:szCs w:val="24"/>
        </w:rPr>
        <w:t>уметь принимать нужное решение в неожиданных ситуациях, четко формулировать свои мысли, грамотно и доходчиво их излагать.</w:t>
      </w:r>
    </w:p>
    <w:p w:rsidR="00DD0FA2" w:rsidRPr="00743BC0" w:rsidRDefault="00DD0FA2" w:rsidP="00DD0FA2">
      <w:pPr>
        <w:widowControl w:val="0"/>
        <w:ind w:firstLine="709"/>
        <w:jc w:val="both"/>
        <w:rPr>
          <w:sz w:val="24"/>
          <w:szCs w:val="24"/>
        </w:rPr>
      </w:pPr>
      <w:r w:rsidRPr="00743BC0">
        <w:rPr>
          <w:sz w:val="24"/>
          <w:szCs w:val="24"/>
        </w:rPr>
        <w:t>Социальный работник – творческая личность с социально и профессионально значимыми характеристиками. Интегрирующим качеством выступает личностный потенциал социального работника. Его структура в общем виде включает в себя:</w:t>
      </w:r>
    </w:p>
    <w:p w:rsidR="00DD0FA2" w:rsidRPr="00743BC0" w:rsidRDefault="00DD0FA2" w:rsidP="00DD0FA2">
      <w:pPr>
        <w:pStyle w:val="a6"/>
        <w:widowControl w:val="0"/>
        <w:numPr>
          <w:ilvl w:val="0"/>
          <w:numId w:val="9"/>
        </w:numPr>
        <w:tabs>
          <w:tab w:val="num" w:pos="900"/>
        </w:tabs>
        <w:ind w:left="0" w:firstLine="709"/>
        <w:jc w:val="both"/>
        <w:rPr>
          <w:rFonts w:ascii="Times New Roman" w:hAnsi="Times New Roman" w:cs="Times New Roman"/>
          <w:sz w:val="24"/>
          <w:szCs w:val="24"/>
        </w:rPr>
      </w:pPr>
      <w:r w:rsidRPr="00743BC0">
        <w:rPr>
          <w:rFonts w:ascii="Times New Roman" w:hAnsi="Times New Roman" w:cs="Times New Roman"/>
          <w:sz w:val="24"/>
          <w:szCs w:val="24"/>
        </w:rPr>
        <w:t>фундаментальные и практические знания, умения, навыки, обусловливающие профессиональную компетентность;</w:t>
      </w:r>
    </w:p>
    <w:p w:rsidR="00DD0FA2" w:rsidRPr="00743BC0" w:rsidRDefault="00DD0FA2" w:rsidP="00DD0FA2">
      <w:pPr>
        <w:pStyle w:val="a6"/>
        <w:widowControl w:val="0"/>
        <w:numPr>
          <w:ilvl w:val="0"/>
          <w:numId w:val="9"/>
        </w:numPr>
        <w:tabs>
          <w:tab w:val="num" w:pos="900"/>
        </w:tabs>
        <w:ind w:left="0" w:firstLine="709"/>
        <w:jc w:val="both"/>
        <w:rPr>
          <w:rFonts w:ascii="Times New Roman" w:hAnsi="Times New Roman" w:cs="Times New Roman"/>
          <w:sz w:val="24"/>
          <w:szCs w:val="24"/>
        </w:rPr>
      </w:pPr>
      <w:r w:rsidRPr="00743BC0">
        <w:rPr>
          <w:rFonts w:ascii="Times New Roman" w:hAnsi="Times New Roman" w:cs="Times New Roman"/>
          <w:sz w:val="24"/>
          <w:szCs w:val="24"/>
        </w:rPr>
        <w:t>профессионально направленные знания, умения, навыки как составляющий компонент профессиональной компетенции;</w:t>
      </w:r>
    </w:p>
    <w:p w:rsidR="00DD0FA2" w:rsidRPr="00743BC0" w:rsidRDefault="00DD0FA2" w:rsidP="00DD0FA2">
      <w:pPr>
        <w:pStyle w:val="a6"/>
        <w:widowControl w:val="0"/>
        <w:numPr>
          <w:ilvl w:val="0"/>
          <w:numId w:val="9"/>
        </w:numPr>
        <w:tabs>
          <w:tab w:val="num" w:pos="900"/>
        </w:tabs>
        <w:ind w:left="0" w:firstLine="709"/>
        <w:jc w:val="both"/>
        <w:rPr>
          <w:rFonts w:ascii="Times New Roman" w:hAnsi="Times New Roman" w:cs="Times New Roman"/>
          <w:sz w:val="24"/>
          <w:szCs w:val="24"/>
        </w:rPr>
      </w:pPr>
      <w:r w:rsidRPr="00743BC0">
        <w:rPr>
          <w:rFonts w:ascii="Times New Roman" w:hAnsi="Times New Roman" w:cs="Times New Roman"/>
          <w:sz w:val="24"/>
          <w:szCs w:val="24"/>
        </w:rPr>
        <w:t>творческую активность;</w:t>
      </w:r>
    </w:p>
    <w:p w:rsidR="00DD0FA2" w:rsidRPr="00743BC0" w:rsidRDefault="00DD0FA2" w:rsidP="00DD0FA2">
      <w:pPr>
        <w:pStyle w:val="a6"/>
        <w:widowControl w:val="0"/>
        <w:numPr>
          <w:ilvl w:val="0"/>
          <w:numId w:val="9"/>
        </w:numPr>
        <w:tabs>
          <w:tab w:val="num" w:pos="900"/>
        </w:tabs>
        <w:ind w:left="0" w:firstLine="709"/>
        <w:jc w:val="both"/>
        <w:rPr>
          <w:rFonts w:ascii="Times New Roman" w:hAnsi="Times New Roman" w:cs="Times New Roman"/>
          <w:sz w:val="24"/>
          <w:szCs w:val="24"/>
        </w:rPr>
      </w:pPr>
      <w:r w:rsidRPr="00743BC0">
        <w:rPr>
          <w:rFonts w:ascii="Times New Roman" w:hAnsi="Times New Roman" w:cs="Times New Roman"/>
          <w:sz w:val="24"/>
          <w:szCs w:val="24"/>
        </w:rPr>
        <w:t>интеллектуальные способности;</w:t>
      </w:r>
    </w:p>
    <w:p w:rsidR="00DD0FA2" w:rsidRPr="00743BC0" w:rsidRDefault="00DD0FA2" w:rsidP="00DD0FA2">
      <w:pPr>
        <w:pStyle w:val="a6"/>
        <w:widowControl w:val="0"/>
        <w:numPr>
          <w:ilvl w:val="0"/>
          <w:numId w:val="9"/>
        </w:numPr>
        <w:tabs>
          <w:tab w:val="num" w:pos="900"/>
        </w:tabs>
        <w:ind w:left="0" w:firstLine="709"/>
        <w:jc w:val="both"/>
        <w:rPr>
          <w:rFonts w:ascii="Times New Roman" w:hAnsi="Times New Roman" w:cs="Times New Roman"/>
          <w:sz w:val="24"/>
          <w:szCs w:val="24"/>
        </w:rPr>
      </w:pPr>
      <w:r w:rsidRPr="00743BC0">
        <w:rPr>
          <w:rFonts w:ascii="Times New Roman" w:hAnsi="Times New Roman" w:cs="Times New Roman"/>
          <w:sz w:val="24"/>
          <w:szCs w:val="24"/>
        </w:rPr>
        <w:t>коммуникативные способности.</w:t>
      </w:r>
    </w:p>
    <w:p w:rsidR="00DD0FA2" w:rsidRPr="00743BC0" w:rsidRDefault="00DD0FA2" w:rsidP="00DD0FA2">
      <w:pPr>
        <w:widowControl w:val="0"/>
        <w:ind w:firstLine="709"/>
        <w:jc w:val="both"/>
        <w:rPr>
          <w:sz w:val="24"/>
          <w:szCs w:val="24"/>
        </w:rPr>
      </w:pPr>
      <w:r w:rsidRPr="00743BC0">
        <w:rPr>
          <w:sz w:val="24"/>
          <w:szCs w:val="24"/>
        </w:rPr>
        <w:t>Критериями уровня развития личностного потенциала являются качественные характеристики отдачи физических и духовных сил, творческой энергии, трудовая активность, профессиональная самостоятельность, самореализация сущностных сил и потребностей специалиста.</w:t>
      </w:r>
    </w:p>
    <w:p w:rsidR="00DD0FA2" w:rsidRPr="00743BC0" w:rsidRDefault="00DD0FA2" w:rsidP="00DD0FA2">
      <w:pPr>
        <w:widowControl w:val="0"/>
        <w:ind w:firstLine="709"/>
        <w:jc w:val="both"/>
        <w:rPr>
          <w:sz w:val="24"/>
          <w:szCs w:val="24"/>
        </w:rPr>
      </w:pPr>
      <w:r w:rsidRPr="00743BC0">
        <w:rPr>
          <w:sz w:val="24"/>
          <w:szCs w:val="24"/>
        </w:rPr>
        <w:t xml:space="preserve">В широком плане социального работника, как и любого профессионально компетентного специалиста, характеризует целая совокупность качеств: </w:t>
      </w:r>
      <w:r w:rsidRPr="00743BC0">
        <w:rPr>
          <w:i/>
          <w:sz w:val="24"/>
          <w:szCs w:val="24"/>
        </w:rPr>
        <w:t>образованность</w:t>
      </w:r>
      <w:r w:rsidRPr="00743BC0">
        <w:rPr>
          <w:sz w:val="24"/>
          <w:szCs w:val="24"/>
        </w:rPr>
        <w:t xml:space="preserve"> (разносторонние знания, умения, навыки, интеллектуальные интересы, стремление и умение постоянно обогащать свои знания, мировоззрение); </w:t>
      </w:r>
      <w:r w:rsidRPr="00743BC0">
        <w:rPr>
          <w:i/>
          <w:sz w:val="24"/>
          <w:szCs w:val="24"/>
        </w:rPr>
        <w:t>воспитанность</w:t>
      </w:r>
      <w:r w:rsidRPr="00743BC0">
        <w:rPr>
          <w:sz w:val="24"/>
          <w:szCs w:val="24"/>
        </w:rPr>
        <w:t xml:space="preserve"> (нравственная, эстетическая, физическая, трудовая, единство слова и дела, постоянное самовоспитание); </w:t>
      </w:r>
      <w:r w:rsidRPr="00743BC0">
        <w:rPr>
          <w:i/>
          <w:sz w:val="24"/>
          <w:szCs w:val="24"/>
        </w:rPr>
        <w:t>социализированность</w:t>
      </w:r>
      <w:r w:rsidRPr="00743BC0">
        <w:rPr>
          <w:sz w:val="24"/>
          <w:szCs w:val="24"/>
        </w:rPr>
        <w:t xml:space="preserve"> (готовность к активной профессиональной и социальной деятельности, к рациональному культурному досугу, интериоризация социальных норм и ценностей, успешная самореализация); </w:t>
      </w:r>
      <w:r w:rsidRPr="00743BC0">
        <w:rPr>
          <w:i/>
          <w:sz w:val="24"/>
          <w:szCs w:val="24"/>
        </w:rPr>
        <w:t xml:space="preserve">культура </w:t>
      </w:r>
      <w:r w:rsidRPr="00743BC0">
        <w:rPr>
          <w:sz w:val="24"/>
          <w:szCs w:val="24"/>
        </w:rPr>
        <w:t xml:space="preserve">(интериоризация культурных ценностей человечества, культура труда, культура общения); </w:t>
      </w:r>
      <w:r w:rsidRPr="00743BC0">
        <w:rPr>
          <w:i/>
          <w:sz w:val="24"/>
          <w:szCs w:val="24"/>
        </w:rPr>
        <w:t>индивидуальность личности</w:t>
      </w:r>
      <w:r w:rsidRPr="00743BC0">
        <w:rPr>
          <w:sz w:val="24"/>
          <w:szCs w:val="24"/>
        </w:rPr>
        <w:t xml:space="preserve"> (индивидуальные творческие способности, склонности, особенности восприятия, памяти, мышления, волевой и эмоциональной сферы).</w:t>
      </w:r>
    </w:p>
    <w:p w:rsidR="00DD0FA2" w:rsidRPr="00743BC0" w:rsidRDefault="00DD0FA2" w:rsidP="00DD0FA2">
      <w:pPr>
        <w:widowControl w:val="0"/>
        <w:ind w:firstLine="709"/>
        <w:jc w:val="both"/>
        <w:rPr>
          <w:sz w:val="24"/>
          <w:szCs w:val="24"/>
        </w:rPr>
      </w:pPr>
      <w:r w:rsidRPr="00743BC0">
        <w:rPr>
          <w:sz w:val="24"/>
          <w:szCs w:val="24"/>
        </w:rPr>
        <w:t xml:space="preserve">Однако для социального работника в его профессиональной деятельности большую роль играют специфичные личностные качества. Среди них можно выделить такие, как гуманистическая направленность личности, личная и социальная ответственность, обостренное чувство добра и справедливости, чувство собственного достоинства и уважение достоинства другого человека, терпимость, вежливость, порядочность, эмпатичность, готовность понять других и прийти к ним на помощь, эмоциональная устойчивость, личная адекватность по самооценке, уровню притязаний и социальной адаптированности, высокая духовная культура и нравственность, </w:t>
      </w:r>
    </w:p>
    <w:p w:rsidR="00DD0FA2" w:rsidRPr="00743BC0" w:rsidRDefault="00DD0FA2" w:rsidP="00DD0FA2">
      <w:pPr>
        <w:widowControl w:val="0"/>
        <w:ind w:firstLine="709"/>
        <w:jc w:val="both"/>
        <w:rPr>
          <w:sz w:val="24"/>
          <w:szCs w:val="24"/>
        </w:rPr>
      </w:pPr>
      <w:r w:rsidRPr="00743BC0">
        <w:rPr>
          <w:sz w:val="24"/>
          <w:szCs w:val="24"/>
        </w:rPr>
        <w:t>Раскрывая личностные качества социального работника, можно разделить их на три группы</w:t>
      </w:r>
      <w:r>
        <w:rPr>
          <w:sz w:val="24"/>
          <w:szCs w:val="24"/>
        </w:rPr>
        <w:t xml:space="preserve"> (</w:t>
      </w:r>
      <w:r w:rsidRPr="002F6ECA">
        <w:rPr>
          <w:color w:val="000000"/>
          <w:sz w:val="24"/>
          <w:szCs w:val="24"/>
        </w:rPr>
        <w:t>Шмелева Н.Б.</w:t>
      </w:r>
      <w:r>
        <w:rPr>
          <w:sz w:val="24"/>
          <w:szCs w:val="24"/>
        </w:rPr>
        <w:t>)</w:t>
      </w:r>
      <w:r w:rsidRPr="00743BC0">
        <w:rPr>
          <w:sz w:val="24"/>
          <w:szCs w:val="24"/>
        </w:rPr>
        <w:t>.</w:t>
      </w:r>
    </w:p>
    <w:p w:rsidR="00DD0FA2" w:rsidRPr="00743BC0" w:rsidRDefault="00DD0FA2" w:rsidP="00DD0FA2">
      <w:pPr>
        <w:widowControl w:val="0"/>
        <w:ind w:firstLine="709"/>
        <w:jc w:val="both"/>
        <w:rPr>
          <w:sz w:val="24"/>
          <w:szCs w:val="24"/>
        </w:rPr>
      </w:pPr>
      <w:r w:rsidRPr="00743BC0">
        <w:rPr>
          <w:i/>
          <w:sz w:val="24"/>
          <w:szCs w:val="24"/>
        </w:rPr>
        <w:t>Психологические характеристики</w:t>
      </w:r>
      <w:r w:rsidRPr="00743BC0">
        <w:rPr>
          <w:sz w:val="24"/>
          <w:szCs w:val="24"/>
        </w:rPr>
        <w:t xml:space="preserve">, являющиеся составной частью способности к данному виду деятельности, – первая группа. Сюда включаются требования, предъявляемые профессиональной деятельностью к </w:t>
      </w:r>
      <w:r w:rsidRPr="00743BC0">
        <w:rPr>
          <w:i/>
          <w:sz w:val="24"/>
          <w:szCs w:val="24"/>
        </w:rPr>
        <w:t>психическим процессам</w:t>
      </w:r>
      <w:r w:rsidRPr="00743BC0">
        <w:rPr>
          <w:sz w:val="24"/>
          <w:szCs w:val="24"/>
        </w:rPr>
        <w:t xml:space="preserve"> (восприятию, </w:t>
      </w:r>
      <w:r w:rsidRPr="00743BC0">
        <w:rPr>
          <w:sz w:val="24"/>
          <w:szCs w:val="24"/>
        </w:rPr>
        <w:lastRenderedPageBreak/>
        <w:t xml:space="preserve">памяти, воображению, мышлению); </w:t>
      </w:r>
      <w:r w:rsidRPr="00743BC0">
        <w:rPr>
          <w:i/>
          <w:sz w:val="24"/>
          <w:szCs w:val="24"/>
        </w:rPr>
        <w:t>психическим состояниям</w:t>
      </w:r>
      <w:r w:rsidRPr="00743BC0">
        <w:rPr>
          <w:sz w:val="24"/>
          <w:szCs w:val="24"/>
        </w:rPr>
        <w:t xml:space="preserve"> (усталости, апатии, стрессу, тревожности, депрессии); </w:t>
      </w:r>
      <w:r w:rsidRPr="00743BC0">
        <w:rPr>
          <w:i/>
          <w:sz w:val="24"/>
          <w:szCs w:val="24"/>
        </w:rPr>
        <w:t xml:space="preserve">вниманию </w:t>
      </w:r>
      <w:r w:rsidRPr="00743BC0">
        <w:rPr>
          <w:sz w:val="24"/>
          <w:szCs w:val="24"/>
        </w:rPr>
        <w:t xml:space="preserve">как состоянию сознания; </w:t>
      </w:r>
      <w:r w:rsidRPr="00743BC0">
        <w:rPr>
          <w:i/>
          <w:sz w:val="24"/>
          <w:szCs w:val="24"/>
        </w:rPr>
        <w:t>эмоциональным</w:t>
      </w:r>
      <w:r w:rsidRPr="00743BC0">
        <w:rPr>
          <w:sz w:val="24"/>
          <w:szCs w:val="24"/>
        </w:rPr>
        <w:t xml:space="preserve"> (сдержанность, индифферентность) и </w:t>
      </w:r>
      <w:r w:rsidRPr="00743BC0">
        <w:rPr>
          <w:i/>
          <w:sz w:val="24"/>
          <w:szCs w:val="24"/>
        </w:rPr>
        <w:t>волевым</w:t>
      </w:r>
      <w:r w:rsidRPr="00743BC0">
        <w:rPr>
          <w:sz w:val="24"/>
          <w:szCs w:val="24"/>
        </w:rPr>
        <w:t xml:space="preserve"> (настойчивость, последовательность, импульсивность) характеристикам. </w:t>
      </w:r>
    </w:p>
    <w:p w:rsidR="00DD0FA2" w:rsidRPr="00743BC0" w:rsidRDefault="00DD0FA2" w:rsidP="00DD0FA2">
      <w:pPr>
        <w:widowControl w:val="0"/>
        <w:ind w:firstLine="709"/>
        <w:jc w:val="both"/>
        <w:rPr>
          <w:sz w:val="24"/>
          <w:szCs w:val="24"/>
        </w:rPr>
      </w:pPr>
      <w:r w:rsidRPr="00743BC0">
        <w:rPr>
          <w:sz w:val="24"/>
          <w:szCs w:val="24"/>
        </w:rPr>
        <w:t>Некоторые из этих психологических требований являются основными, без них вообще невозможна качественная деятельность. Они входят в структуру задатков. Другие из психических характеристик играют, на первый взгляд, второстепенную роль. Если кто-то из социальных работников не отвечает психологическим требованиям этой группы, предъявляемой профессией, то отрицательные последствия этого несоответствия могут проявиться не так быстро, но при неблагоприятных условиях они практически неизбежны. Психологическое несоответствие требованиям профессии особенно сильно проявляется в сложных ситуациях, когда требуется мобилизация всех личных ресурсов для решения сложной, чаще всего нестандартной задачи.</w:t>
      </w:r>
    </w:p>
    <w:p w:rsidR="00DD0FA2" w:rsidRPr="00743BC0" w:rsidRDefault="00DD0FA2" w:rsidP="00DD0FA2">
      <w:pPr>
        <w:widowControl w:val="0"/>
        <w:ind w:firstLine="709"/>
        <w:jc w:val="both"/>
        <w:rPr>
          <w:sz w:val="24"/>
          <w:szCs w:val="24"/>
        </w:rPr>
      </w:pPr>
      <w:r w:rsidRPr="00743BC0">
        <w:rPr>
          <w:sz w:val="24"/>
          <w:szCs w:val="24"/>
        </w:rPr>
        <w:t>В работе с людьми, как правило, психологические требования базируются на собранности и внимательности, понимании другого, проявлении таких волевых качеств, как терпение, самообладание и т.д. Без этих ведущих для данной профессии характеристик психики невозможна эффективная социальная работа.</w:t>
      </w:r>
    </w:p>
    <w:p w:rsidR="00DD0FA2" w:rsidRPr="00743BC0" w:rsidRDefault="00DD0FA2" w:rsidP="00DD0FA2">
      <w:pPr>
        <w:widowControl w:val="0"/>
        <w:ind w:firstLine="709"/>
        <w:jc w:val="both"/>
        <w:rPr>
          <w:sz w:val="24"/>
          <w:szCs w:val="24"/>
        </w:rPr>
      </w:pPr>
      <w:r w:rsidRPr="00743BC0">
        <w:rPr>
          <w:sz w:val="24"/>
          <w:szCs w:val="24"/>
        </w:rPr>
        <w:t xml:space="preserve">Ко второй группе качеств относятся такие </w:t>
      </w:r>
      <w:r w:rsidRPr="00743BC0">
        <w:rPr>
          <w:i/>
          <w:sz w:val="24"/>
          <w:szCs w:val="24"/>
        </w:rPr>
        <w:t>психоаналитические качества</w:t>
      </w:r>
      <w:r w:rsidRPr="00743BC0">
        <w:rPr>
          <w:sz w:val="24"/>
          <w:szCs w:val="24"/>
        </w:rPr>
        <w:t xml:space="preserve">, как самоконтроль, самокритичность, самооценка своих поступков. А также </w:t>
      </w:r>
      <w:r w:rsidRPr="00743BC0">
        <w:rPr>
          <w:i/>
          <w:sz w:val="24"/>
          <w:szCs w:val="24"/>
        </w:rPr>
        <w:t>стрессоустойчивые качества</w:t>
      </w:r>
      <w:r w:rsidRPr="00743BC0">
        <w:rPr>
          <w:sz w:val="24"/>
          <w:szCs w:val="24"/>
        </w:rPr>
        <w:t xml:space="preserve"> – физическая тренированность, самовнушаемость, умение переключаться и управлять своими эмоциями.</w:t>
      </w:r>
    </w:p>
    <w:p w:rsidR="00DD0FA2" w:rsidRPr="00743BC0" w:rsidRDefault="00DD0FA2" w:rsidP="00DD0FA2">
      <w:pPr>
        <w:widowControl w:val="0"/>
        <w:ind w:firstLine="709"/>
        <w:jc w:val="both"/>
        <w:rPr>
          <w:sz w:val="24"/>
          <w:szCs w:val="24"/>
        </w:rPr>
      </w:pPr>
      <w:r w:rsidRPr="00743BC0">
        <w:rPr>
          <w:sz w:val="24"/>
          <w:szCs w:val="24"/>
        </w:rPr>
        <w:t xml:space="preserve">К </w:t>
      </w:r>
      <w:r w:rsidRPr="00743BC0">
        <w:rPr>
          <w:i/>
          <w:sz w:val="24"/>
          <w:szCs w:val="24"/>
        </w:rPr>
        <w:t>третьей группе качеств</w:t>
      </w:r>
      <w:r w:rsidRPr="00743BC0">
        <w:rPr>
          <w:sz w:val="24"/>
          <w:szCs w:val="24"/>
        </w:rPr>
        <w:t xml:space="preserve"> относятся коммуникабельность (умение быстро устанавливать контакт с людьми); эмпатичность (улавливание настроения людей, выявление их установок и ожиданий, сопереживание их нуждам); визуальность (внешняя привлекательность личности); красноречивость (умение внушать и убеждать словом) и другие.</w:t>
      </w:r>
    </w:p>
    <w:p w:rsidR="00DD0FA2" w:rsidRPr="00743BC0" w:rsidRDefault="00DD0FA2" w:rsidP="00DD0FA2">
      <w:pPr>
        <w:widowControl w:val="0"/>
        <w:ind w:firstLine="709"/>
        <w:jc w:val="both"/>
        <w:rPr>
          <w:sz w:val="24"/>
          <w:szCs w:val="24"/>
        </w:rPr>
      </w:pPr>
      <w:r w:rsidRPr="00743BC0">
        <w:rPr>
          <w:sz w:val="24"/>
          <w:szCs w:val="24"/>
        </w:rPr>
        <w:t>Таким образом, личностная сторона предполагает раскрытие возможностей субъекта, формирование его мотивов и интересов, воспитание потребностей в процессе целенаправленного взаимодействия преподавателя и студента.</w:t>
      </w:r>
    </w:p>
    <w:p w:rsidR="00DD0FA2" w:rsidRPr="00743BC0" w:rsidRDefault="00DD0FA2" w:rsidP="00DD0FA2">
      <w:pPr>
        <w:widowControl w:val="0"/>
        <w:ind w:firstLine="709"/>
        <w:jc w:val="both"/>
        <w:rPr>
          <w:sz w:val="24"/>
          <w:szCs w:val="24"/>
        </w:rPr>
      </w:pPr>
      <w:r w:rsidRPr="00743BC0">
        <w:rPr>
          <w:sz w:val="24"/>
          <w:szCs w:val="24"/>
        </w:rPr>
        <w:t>Где бы ни трудились социальные работники, в любом случае – это специалисты высшей квалификации, люди особой, деликатной профессии, противостоящей нравственной и духовной деградации общества, способствующей оздоровлению, гуманизации отношений, стабилизации положения человека в обществе. В мире существуют общепринятые ценности социальных работников как профессиональной группы. Среди них – приоритет индивида по отношению к обществу; конфиденциальность во взаимоотношениях с клиентами; готовность к передаче знаний и умений другим; уважение к индивидуальным и групповым различиям; стремление развивать в людях способность помочь самому себе.</w:t>
      </w:r>
    </w:p>
    <w:p w:rsidR="00DD0FA2" w:rsidRPr="00743BC0" w:rsidRDefault="00DD0FA2" w:rsidP="00DD0FA2">
      <w:pPr>
        <w:widowControl w:val="0"/>
        <w:ind w:firstLine="709"/>
        <w:jc w:val="both"/>
        <w:rPr>
          <w:sz w:val="24"/>
          <w:szCs w:val="24"/>
        </w:rPr>
      </w:pPr>
      <w:r w:rsidRPr="005B0C32">
        <w:rPr>
          <w:i/>
          <w:sz w:val="24"/>
          <w:szCs w:val="24"/>
        </w:rPr>
        <w:t>Фундаментальным основанием и духовно-нравственным измерением социальной работы является гуманизм.</w:t>
      </w:r>
      <w:r w:rsidRPr="00743BC0">
        <w:rPr>
          <w:sz w:val="24"/>
          <w:szCs w:val="24"/>
        </w:rPr>
        <w:t xml:space="preserve"> Гуманизм в широком смысле слова как мировоззрение, основная направленность рационально-эмоциональной сферы индивида и общества – это исторически подвижная система идей и представлений, признающая самоценность человеческой личности, ее право на свободу, счастье, развитие и проявление своих способностей. </w:t>
      </w:r>
    </w:p>
    <w:p w:rsidR="00DD0FA2" w:rsidRPr="00743BC0" w:rsidRDefault="00DD0FA2" w:rsidP="00DD0FA2">
      <w:pPr>
        <w:widowControl w:val="0"/>
        <w:ind w:firstLine="709"/>
        <w:jc w:val="both"/>
        <w:rPr>
          <w:sz w:val="24"/>
          <w:szCs w:val="24"/>
        </w:rPr>
      </w:pPr>
      <w:r w:rsidRPr="00743BC0">
        <w:rPr>
          <w:sz w:val="24"/>
          <w:szCs w:val="24"/>
        </w:rPr>
        <w:t>Гуманность рассматривают как человечность, человеколюбие, уважение к достоинству человека. Поместив человека как определяющую ценность в центр социального бытия, гуманизм предполагает все проектируемое на сегодня и будущее от человека и для человека. Ничто не может быть выше человека, и ни один человек не может быть ниже другого человека. Любая попытка поставить выше человека иные ценности и начала рассматривается как угнетение и насилие.</w:t>
      </w:r>
    </w:p>
    <w:p w:rsidR="00DD0FA2" w:rsidRPr="005B0C32" w:rsidRDefault="00DD0FA2" w:rsidP="00DD0FA2">
      <w:pPr>
        <w:widowControl w:val="0"/>
        <w:ind w:firstLine="709"/>
        <w:jc w:val="both"/>
        <w:rPr>
          <w:i/>
          <w:sz w:val="24"/>
          <w:szCs w:val="24"/>
        </w:rPr>
      </w:pPr>
      <w:r w:rsidRPr="005B0C32">
        <w:rPr>
          <w:i/>
          <w:sz w:val="24"/>
          <w:szCs w:val="24"/>
        </w:rPr>
        <w:t xml:space="preserve">Таким образом, нравственные парадигмы и ценностные ориентиры – жизнь, достоинство человека, гуманность, добро, любовь, благополучие людей, социальная </w:t>
      </w:r>
      <w:r w:rsidRPr="005B0C32">
        <w:rPr>
          <w:i/>
          <w:sz w:val="24"/>
          <w:szCs w:val="24"/>
        </w:rPr>
        <w:lastRenderedPageBreak/>
        <w:t xml:space="preserve">справедливость, ответственность – являются теми основаниями, на которых строится конкретная социальная работа. </w:t>
      </w:r>
    </w:p>
    <w:p w:rsidR="00DD0FA2" w:rsidRPr="00743BC0" w:rsidRDefault="00DD0FA2" w:rsidP="00DD0FA2">
      <w:pPr>
        <w:widowControl w:val="0"/>
        <w:ind w:firstLine="709"/>
        <w:jc w:val="both"/>
        <w:rPr>
          <w:sz w:val="24"/>
          <w:szCs w:val="24"/>
        </w:rPr>
      </w:pPr>
      <w:r w:rsidRPr="00743BC0">
        <w:rPr>
          <w:sz w:val="24"/>
          <w:szCs w:val="24"/>
        </w:rPr>
        <w:t xml:space="preserve">Следовательно, основным фактором, определяющим пригодность человека для социальной работы, является система ценностей кандидата, которая и определяет его профессиональную пригодность и эффективность практической деятельности. Представление об абсолютной ценности каждого человеческого существа переходит здесь из разряда философского понятия в категорию базисного психологического убеждения, как основы всей ценностной ориентации индивида. Многие из тех, кто собирается стать специалистом в этой области, могут обнаружить серьезные «расхождения во взглядах» между своими установками и системой ценностей социальной работы как профессии и как призвания. </w:t>
      </w:r>
    </w:p>
    <w:p w:rsidR="00DD0FA2" w:rsidRPr="00743BC0" w:rsidRDefault="00DD0FA2" w:rsidP="00DD0FA2">
      <w:pPr>
        <w:widowControl w:val="0"/>
        <w:ind w:firstLine="709"/>
        <w:jc w:val="both"/>
        <w:rPr>
          <w:sz w:val="24"/>
          <w:szCs w:val="24"/>
        </w:rPr>
      </w:pPr>
      <w:r w:rsidRPr="00743BC0">
        <w:rPr>
          <w:sz w:val="24"/>
          <w:szCs w:val="24"/>
        </w:rPr>
        <w:t>Мы согласны с позицией исследователей</w:t>
      </w:r>
      <w:r>
        <w:rPr>
          <w:sz w:val="24"/>
          <w:szCs w:val="24"/>
        </w:rPr>
        <w:t>,</w:t>
      </w:r>
      <w:r w:rsidRPr="00743BC0">
        <w:rPr>
          <w:sz w:val="24"/>
          <w:szCs w:val="24"/>
        </w:rPr>
        <w:t xml:space="preserve"> которые считают, что основными слагаемыми развития, совершенствования личности-профессионала выступают такие условия как: </w:t>
      </w:r>
    </w:p>
    <w:p w:rsidR="00DD0FA2" w:rsidRPr="00743BC0" w:rsidRDefault="00DD0FA2" w:rsidP="00DD0FA2">
      <w:pPr>
        <w:pStyle w:val="a6"/>
        <w:widowControl w:val="0"/>
        <w:numPr>
          <w:ilvl w:val="0"/>
          <w:numId w:val="9"/>
        </w:numPr>
        <w:tabs>
          <w:tab w:val="num" w:pos="900"/>
        </w:tabs>
        <w:ind w:left="0" w:firstLine="709"/>
        <w:jc w:val="both"/>
        <w:rPr>
          <w:rFonts w:ascii="Times New Roman" w:hAnsi="Times New Roman" w:cs="Times New Roman"/>
          <w:sz w:val="24"/>
          <w:szCs w:val="24"/>
        </w:rPr>
      </w:pPr>
      <w:r w:rsidRPr="00743BC0">
        <w:rPr>
          <w:rFonts w:ascii="Times New Roman" w:hAnsi="Times New Roman" w:cs="Times New Roman"/>
          <w:sz w:val="24"/>
          <w:szCs w:val="24"/>
        </w:rPr>
        <w:t>личностная направленность (мировоззрение, потребности, интересы, ориентации, склонности, способности, качества личности, стиль деятельности и др.);</w:t>
      </w:r>
    </w:p>
    <w:p w:rsidR="00DD0FA2" w:rsidRPr="00743BC0" w:rsidRDefault="00DD0FA2" w:rsidP="00DD0FA2">
      <w:pPr>
        <w:pStyle w:val="a6"/>
        <w:widowControl w:val="0"/>
        <w:numPr>
          <w:ilvl w:val="0"/>
          <w:numId w:val="9"/>
        </w:numPr>
        <w:tabs>
          <w:tab w:val="num" w:pos="900"/>
        </w:tabs>
        <w:ind w:left="0" w:firstLine="709"/>
        <w:jc w:val="both"/>
        <w:rPr>
          <w:rFonts w:ascii="Times New Roman" w:hAnsi="Times New Roman" w:cs="Times New Roman"/>
          <w:sz w:val="24"/>
          <w:szCs w:val="24"/>
        </w:rPr>
      </w:pPr>
      <w:r w:rsidRPr="00743BC0">
        <w:rPr>
          <w:rFonts w:ascii="Times New Roman" w:hAnsi="Times New Roman" w:cs="Times New Roman"/>
          <w:sz w:val="24"/>
          <w:szCs w:val="24"/>
        </w:rPr>
        <w:t>владение знаниями информационно-теоретического и прикладного характера;</w:t>
      </w:r>
    </w:p>
    <w:p w:rsidR="00DD0FA2" w:rsidRPr="00743BC0" w:rsidRDefault="00DD0FA2" w:rsidP="00DD0FA2">
      <w:pPr>
        <w:pStyle w:val="a6"/>
        <w:widowControl w:val="0"/>
        <w:numPr>
          <w:ilvl w:val="0"/>
          <w:numId w:val="9"/>
        </w:numPr>
        <w:tabs>
          <w:tab w:val="num" w:pos="900"/>
        </w:tabs>
        <w:ind w:left="0" w:firstLine="709"/>
        <w:jc w:val="both"/>
        <w:rPr>
          <w:rFonts w:ascii="Times New Roman" w:hAnsi="Times New Roman" w:cs="Times New Roman"/>
          <w:sz w:val="24"/>
          <w:szCs w:val="24"/>
        </w:rPr>
      </w:pPr>
      <w:r w:rsidRPr="00743BC0">
        <w:rPr>
          <w:rFonts w:ascii="Times New Roman" w:hAnsi="Times New Roman" w:cs="Times New Roman"/>
          <w:sz w:val="24"/>
          <w:szCs w:val="24"/>
        </w:rPr>
        <w:t>профессионально-технологический компонент: умения и навыки, способствующие успешному выполнению деятельности.</w:t>
      </w:r>
    </w:p>
    <w:p w:rsidR="00DD0FA2" w:rsidRPr="00743BC0" w:rsidRDefault="00DD0FA2" w:rsidP="00DD0FA2">
      <w:pPr>
        <w:widowControl w:val="0"/>
        <w:ind w:firstLine="709"/>
        <w:jc w:val="both"/>
        <w:rPr>
          <w:sz w:val="24"/>
          <w:szCs w:val="24"/>
        </w:rPr>
      </w:pPr>
      <w:r w:rsidRPr="00743BC0">
        <w:rPr>
          <w:sz w:val="24"/>
          <w:szCs w:val="24"/>
        </w:rPr>
        <w:t xml:space="preserve">Итак, анализ профессиональной деятельности социального работника показывает, что ее эффективность зависит от наличия у специалиста профессиональной компетентности. </w:t>
      </w:r>
    </w:p>
    <w:p w:rsidR="00DD0FA2" w:rsidRDefault="00DD0FA2" w:rsidP="00DD0FA2">
      <w:pPr>
        <w:tabs>
          <w:tab w:val="left" w:pos="9072"/>
          <w:tab w:val="left" w:pos="9355"/>
        </w:tabs>
        <w:contextualSpacing/>
        <w:jc w:val="both"/>
        <w:rPr>
          <w:b/>
          <w:i/>
          <w:sz w:val="22"/>
          <w:szCs w:val="22"/>
        </w:rPr>
      </w:pPr>
    </w:p>
    <w:p w:rsidR="00DD0FA2" w:rsidRPr="00803555" w:rsidRDefault="00DD0FA2" w:rsidP="00DD0FA2">
      <w:pPr>
        <w:tabs>
          <w:tab w:val="left" w:pos="9072"/>
          <w:tab w:val="left" w:pos="9355"/>
        </w:tabs>
        <w:ind w:firstLine="709"/>
        <w:contextualSpacing/>
        <w:jc w:val="both"/>
        <w:rPr>
          <w:b/>
          <w:i/>
          <w:sz w:val="24"/>
          <w:szCs w:val="24"/>
        </w:rPr>
      </w:pPr>
      <w:r w:rsidRPr="00803555">
        <w:rPr>
          <w:b/>
          <w:i/>
          <w:sz w:val="24"/>
          <w:szCs w:val="24"/>
        </w:rPr>
        <w:t>Лекция 2. Место и роль этики в социальной работе как социально-помогающей деятельности и профессии</w:t>
      </w:r>
    </w:p>
    <w:p w:rsidR="00DD0FA2" w:rsidRPr="00803555" w:rsidRDefault="00DD0FA2" w:rsidP="00DD0FA2">
      <w:pPr>
        <w:widowControl w:val="0"/>
        <w:ind w:right="28" w:firstLine="709"/>
        <w:rPr>
          <w:b/>
          <w:i/>
          <w:sz w:val="24"/>
          <w:szCs w:val="24"/>
        </w:rPr>
      </w:pPr>
    </w:p>
    <w:p w:rsidR="00DD0FA2" w:rsidRPr="00803555" w:rsidRDefault="00DD0FA2" w:rsidP="00DD0FA2">
      <w:pPr>
        <w:ind w:firstLine="709"/>
        <w:jc w:val="both"/>
        <w:rPr>
          <w:sz w:val="24"/>
          <w:szCs w:val="24"/>
        </w:rPr>
      </w:pPr>
      <w:r w:rsidRPr="00803555">
        <w:rPr>
          <w:sz w:val="24"/>
          <w:szCs w:val="24"/>
        </w:rPr>
        <w:t xml:space="preserve">Говоря о профессиональной этике нельзя не сказать об этике как науке вообще, поскольку профессиональная этика базируется на общечеловеческих морально-нравственных ценностях.  </w:t>
      </w:r>
    </w:p>
    <w:p w:rsidR="00DD0FA2" w:rsidRPr="00803555" w:rsidRDefault="00DD0FA2" w:rsidP="00DD0FA2">
      <w:pPr>
        <w:ind w:firstLine="709"/>
        <w:jc w:val="both"/>
        <w:rPr>
          <w:sz w:val="24"/>
          <w:szCs w:val="24"/>
        </w:rPr>
      </w:pPr>
      <w:r w:rsidRPr="00803555">
        <w:rPr>
          <w:sz w:val="24"/>
          <w:szCs w:val="24"/>
        </w:rPr>
        <w:t>Этика является</w:t>
      </w:r>
      <w:r w:rsidRPr="00803555">
        <w:rPr>
          <w:b/>
          <w:sz w:val="24"/>
          <w:szCs w:val="24"/>
        </w:rPr>
        <w:t xml:space="preserve"> </w:t>
      </w:r>
      <w:r w:rsidRPr="00803555">
        <w:rPr>
          <w:sz w:val="24"/>
          <w:szCs w:val="24"/>
        </w:rPr>
        <w:t>одной из древнейших областей</w:t>
      </w:r>
      <w:r w:rsidRPr="00803555">
        <w:rPr>
          <w:b/>
          <w:sz w:val="24"/>
          <w:szCs w:val="24"/>
        </w:rPr>
        <w:t xml:space="preserve"> </w:t>
      </w:r>
      <w:r w:rsidRPr="00803555">
        <w:rPr>
          <w:sz w:val="24"/>
          <w:szCs w:val="24"/>
        </w:rPr>
        <w:t>знания</w:t>
      </w:r>
      <w:r w:rsidRPr="00803555">
        <w:rPr>
          <w:i/>
          <w:sz w:val="24"/>
          <w:szCs w:val="24"/>
        </w:rPr>
        <w:t>,</w:t>
      </w:r>
      <w:r w:rsidRPr="00803555">
        <w:rPr>
          <w:b/>
          <w:i/>
          <w:sz w:val="24"/>
          <w:szCs w:val="24"/>
        </w:rPr>
        <w:t xml:space="preserve"> </w:t>
      </w:r>
      <w:r w:rsidRPr="00803555">
        <w:rPr>
          <w:sz w:val="24"/>
          <w:szCs w:val="24"/>
        </w:rPr>
        <w:t xml:space="preserve">объектом изучения которой являются моральные каноны социальной практики или морально-нравственные «законы» общества. </w:t>
      </w:r>
    </w:p>
    <w:p w:rsidR="00DD0FA2" w:rsidRPr="00803555" w:rsidRDefault="00DD0FA2" w:rsidP="00DD0FA2">
      <w:pPr>
        <w:ind w:firstLine="709"/>
        <w:jc w:val="both"/>
        <w:rPr>
          <w:b/>
          <w:i/>
          <w:sz w:val="24"/>
          <w:szCs w:val="24"/>
        </w:rPr>
      </w:pPr>
      <w:r w:rsidRPr="00803555">
        <w:rPr>
          <w:sz w:val="24"/>
          <w:szCs w:val="24"/>
        </w:rPr>
        <w:t xml:space="preserve">Этика как область знания сформировалась еще в Древней Греции. Сам термин «этика» впервые появился в сочинениях </w:t>
      </w:r>
      <w:r w:rsidRPr="00803555">
        <w:rPr>
          <w:i/>
          <w:sz w:val="24"/>
          <w:szCs w:val="24"/>
        </w:rPr>
        <w:t>Аристотеля</w:t>
      </w:r>
      <w:r w:rsidRPr="00803555">
        <w:rPr>
          <w:sz w:val="24"/>
          <w:szCs w:val="24"/>
        </w:rPr>
        <w:t xml:space="preserve"> (384-322 гг. до н.э.</w:t>
      </w:r>
      <w:r w:rsidRPr="00803555">
        <w:rPr>
          <w:i/>
          <w:sz w:val="24"/>
          <w:szCs w:val="24"/>
        </w:rPr>
        <w:t>)</w:t>
      </w:r>
      <w:r w:rsidRPr="00803555">
        <w:rPr>
          <w:b/>
          <w:i/>
          <w:sz w:val="24"/>
          <w:szCs w:val="24"/>
        </w:rPr>
        <w:t xml:space="preserve"> </w:t>
      </w:r>
      <w:r w:rsidRPr="00803555">
        <w:rPr>
          <w:sz w:val="24"/>
          <w:szCs w:val="24"/>
        </w:rPr>
        <w:t>в IV в. до н.э. для обозначения дисциплины, целью которой является достижение человеком высшего блага.</w:t>
      </w:r>
      <w:r w:rsidRPr="00803555">
        <w:rPr>
          <w:b/>
          <w:i/>
          <w:sz w:val="24"/>
          <w:szCs w:val="24"/>
        </w:rPr>
        <w:t xml:space="preserve"> </w:t>
      </w:r>
    </w:p>
    <w:p w:rsidR="00DD0FA2" w:rsidRPr="00803555" w:rsidRDefault="00DD0FA2" w:rsidP="00DD0FA2">
      <w:pPr>
        <w:ind w:firstLine="709"/>
        <w:jc w:val="both"/>
        <w:rPr>
          <w:sz w:val="24"/>
          <w:szCs w:val="24"/>
        </w:rPr>
      </w:pPr>
      <w:r w:rsidRPr="00803555">
        <w:rPr>
          <w:i/>
          <w:sz w:val="24"/>
          <w:szCs w:val="24"/>
        </w:rPr>
        <w:t>Этимологически слово «этика» произошло от древнегреческого «этос»- «ethos», что означает «местопребывание», «человеческое жилище», «очаг», «логово зверя». Ко времени Аристотеля, это слово приобретает уже несколько иной смысл – «нрав», «привычка», «обычай», «темперамент», «характер</w:t>
      </w:r>
      <w:r w:rsidRPr="00803555">
        <w:rPr>
          <w:sz w:val="24"/>
          <w:szCs w:val="24"/>
        </w:rPr>
        <w:t xml:space="preserve">». Поэтому Аристотель, желая обозначить науку, изучающую все богатство человеческих нравов, человеческого поведения назвал ее этикой. </w:t>
      </w:r>
    </w:p>
    <w:p w:rsidR="00DD0FA2" w:rsidRPr="00803555" w:rsidRDefault="00DD0FA2" w:rsidP="00DD0FA2">
      <w:pPr>
        <w:ind w:firstLine="709"/>
        <w:jc w:val="both"/>
        <w:rPr>
          <w:sz w:val="24"/>
          <w:szCs w:val="24"/>
        </w:rPr>
      </w:pPr>
      <w:r w:rsidRPr="00803555">
        <w:rPr>
          <w:sz w:val="24"/>
          <w:szCs w:val="24"/>
        </w:rPr>
        <w:t xml:space="preserve">Аристотель ввел в оборот и прилагательное «этический» - «этикос» для обозначения особого класса, особого набора человеческих качеств, получивших название этических добродетелей, проявляющихся в поведении человека и делающих его абсолютно безупречным. «Этический» – значит относящийся к сугубо человеческому поведению. </w:t>
      </w:r>
    </w:p>
    <w:p w:rsidR="00DD0FA2" w:rsidRPr="00803555" w:rsidRDefault="00DD0FA2" w:rsidP="00DD0FA2">
      <w:pPr>
        <w:ind w:firstLine="709"/>
        <w:jc w:val="both"/>
        <w:rPr>
          <w:sz w:val="24"/>
          <w:szCs w:val="24"/>
        </w:rPr>
      </w:pPr>
      <w:r w:rsidRPr="00803555">
        <w:rPr>
          <w:sz w:val="24"/>
          <w:szCs w:val="24"/>
        </w:rPr>
        <w:t>К добродетелям Аристотель относит:</w:t>
      </w:r>
    </w:p>
    <w:p w:rsidR="00DD0FA2" w:rsidRPr="00803555" w:rsidRDefault="00DD0FA2" w:rsidP="00DD0FA2">
      <w:pPr>
        <w:ind w:firstLine="709"/>
        <w:jc w:val="both"/>
        <w:rPr>
          <w:sz w:val="24"/>
          <w:szCs w:val="24"/>
        </w:rPr>
      </w:pPr>
      <w:r w:rsidRPr="00803555">
        <w:rPr>
          <w:sz w:val="24"/>
          <w:szCs w:val="24"/>
        </w:rPr>
        <w:t>- чувство собственного достоинства, благородство, самоуважение;</w:t>
      </w:r>
    </w:p>
    <w:p w:rsidR="00DD0FA2" w:rsidRPr="00803555" w:rsidRDefault="00DD0FA2" w:rsidP="00DD0FA2">
      <w:pPr>
        <w:ind w:firstLine="709"/>
        <w:jc w:val="both"/>
        <w:rPr>
          <w:sz w:val="24"/>
          <w:szCs w:val="24"/>
        </w:rPr>
      </w:pPr>
      <w:r w:rsidRPr="00803555">
        <w:rPr>
          <w:sz w:val="24"/>
          <w:szCs w:val="24"/>
        </w:rPr>
        <w:t>- благоразумие, рассудительность, умеренность;</w:t>
      </w:r>
    </w:p>
    <w:p w:rsidR="00DD0FA2" w:rsidRPr="00803555" w:rsidRDefault="00DD0FA2" w:rsidP="00DD0FA2">
      <w:pPr>
        <w:ind w:firstLine="709"/>
        <w:jc w:val="both"/>
        <w:rPr>
          <w:sz w:val="24"/>
          <w:szCs w:val="24"/>
        </w:rPr>
      </w:pPr>
      <w:r w:rsidRPr="00803555">
        <w:rPr>
          <w:sz w:val="24"/>
          <w:szCs w:val="24"/>
        </w:rPr>
        <w:t>- мужество, смелость, храбрость;</w:t>
      </w:r>
    </w:p>
    <w:p w:rsidR="00DD0FA2" w:rsidRPr="00803555" w:rsidRDefault="00DD0FA2" w:rsidP="00DD0FA2">
      <w:pPr>
        <w:ind w:firstLine="709"/>
        <w:jc w:val="both"/>
        <w:rPr>
          <w:sz w:val="24"/>
          <w:szCs w:val="24"/>
        </w:rPr>
      </w:pPr>
      <w:r w:rsidRPr="00803555">
        <w:rPr>
          <w:sz w:val="24"/>
          <w:szCs w:val="24"/>
        </w:rPr>
        <w:t>- скромность, совестливость;</w:t>
      </w:r>
    </w:p>
    <w:p w:rsidR="00DD0FA2" w:rsidRPr="00803555" w:rsidRDefault="00DD0FA2" w:rsidP="00DD0FA2">
      <w:pPr>
        <w:ind w:firstLine="709"/>
        <w:jc w:val="both"/>
        <w:rPr>
          <w:sz w:val="24"/>
          <w:szCs w:val="24"/>
        </w:rPr>
      </w:pPr>
      <w:r w:rsidRPr="00803555">
        <w:rPr>
          <w:sz w:val="24"/>
          <w:szCs w:val="24"/>
        </w:rPr>
        <w:lastRenderedPageBreak/>
        <w:t>- ровность, кротость, выдержанность;</w:t>
      </w:r>
    </w:p>
    <w:p w:rsidR="00DD0FA2" w:rsidRPr="00803555" w:rsidRDefault="00DD0FA2" w:rsidP="00DD0FA2">
      <w:pPr>
        <w:ind w:firstLine="709"/>
        <w:jc w:val="both"/>
        <w:rPr>
          <w:sz w:val="24"/>
          <w:szCs w:val="24"/>
        </w:rPr>
      </w:pPr>
      <w:r w:rsidRPr="00803555">
        <w:rPr>
          <w:sz w:val="24"/>
          <w:szCs w:val="24"/>
        </w:rPr>
        <w:t>- грусть и милосердие;</w:t>
      </w:r>
    </w:p>
    <w:p w:rsidR="00DD0FA2" w:rsidRPr="00803555" w:rsidRDefault="00DD0FA2" w:rsidP="00DD0FA2">
      <w:pPr>
        <w:ind w:firstLine="709"/>
        <w:jc w:val="both"/>
        <w:rPr>
          <w:sz w:val="24"/>
          <w:szCs w:val="24"/>
        </w:rPr>
      </w:pPr>
      <w:r w:rsidRPr="00803555">
        <w:rPr>
          <w:sz w:val="24"/>
          <w:szCs w:val="24"/>
        </w:rPr>
        <w:t>- благотворительность, щедрость, бережливость;</w:t>
      </w:r>
    </w:p>
    <w:p w:rsidR="00DD0FA2" w:rsidRPr="00803555" w:rsidRDefault="00DD0FA2" w:rsidP="00DD0FA2">
      <w:pPr>
        <w:ind w:firstLine="709"/>
        <w:jc w:val="both"/>
        <w:rPr>
          <w:sz w:val="24"/>
          <w:szCs w:val="24"/>
        </w:rPr>
      </w:pPr>
      <w:r w:rsidRPr="00803555">
        <w:rPr>
          <w:sz w:val="24"/>
          <w:szCs w:val="24"/>
        </w:rPr>
        <w:t>- искренность, чистосердечие;</w:t>
      </w:r>
    </w:p>
    <w:p w:rsidR="00DD0FA2" w:rsidRPr="00803555" w:rsidRDefault="00DD0FA2" w:rsidP="00DD0FA2">
      <w:pPr>
        <w:ind w:firstLine="709"/>
        <w:jc w:val="both"/>
        <w:rPr>
          <w:sz w:val="24"/>
          <w:szCs w:val="24"/>
        </w:rPr>
      </w:pPr>
      <w:r w:rsidRPr="00803555">
        <w:rPr>
          <w:sz w:val="24"/>
          <w:szCs w:val="24"/>
        </w:rPr>
        <w:t>- естественность, благовоспитанность, простота;</w:t>
      </w:r>
    </w:p>
    <w:p w:rsidR="00DD0FA2" w:rsidRPr="00803555" w:rsidRDefault="00DD0FA2" w:rsidP="00DD0FA2">
      <w:pPr>
        <w:ind w:firstLine="709"/>
        <w:jc w:val="both"/>
        <w:rPr>
          <w:sz w:val="24"/>
          <w:szCs w:val="24"/>
        </w:rPr>
      </w:pPr>
      <w:r w:rsidRPr="00803555">
        <w:rPr>
          <w:sz w:val="24"/>
          <w:szCs w:val="24"/>
        </w:rPr>
        <w:t>- благоговение перед жизнью, оптимизм;</w:t>
      </w:r>
    </w:p>
    <w:p w:rsidR="00DD0FA2" w:rsidRPr="00803555" w:rsidRDefault="00DD0FA2" w:rsidP="00DD0FA2">
      <w:pPr>
        <w:ind w:firstLine="709"/>
        <w:jc w:val="both"/>
        <w:rPr>
          <w:sz w:val="24"/>
          <w:szCs w:val="24"/>
        </w:rPr>
      </w:pPr>
      <w:r w:rsidRPr="00803555">
        <w:rPr>
          <w:sz w:val="24"/>
          <w:szCs w:val="24"/>
        </w:rPr>
        <w:t>- честолюбие и благородство.</w:t>
      </w:r>
    </w:p>
    <w:p w:rsidR="00DD0FA2" w:rsidRPr="00803555" w:rsidRDefault="00DD0FA2" w:rsidP="00DD0FA2">
      <w:pPr>
        <w:ind w:firstLine="709"/>
        <w:jc w:val="both"/>
        <w:rPr>
          <w:sz w:val="24"/>
          <w:szCs w:val="24"/>
        </w:rPr>
      </w:pPr>
      <w:r w:rsidRPr="00803555">
        <w:rPr>
          <w:sz w:val="24"/>
          <w:szCs w:val="24"/>
        </w:rPr>
        <w:t>Этика в понимании Аристотеля, это наука, которая занимается изучением этических добродетелей.</w:t>
      </w:r>
    </w:p>
    <w:p w:rsidR="00DD0FA2" w:rsidRPr="00803555" w:rsidRDefault="00DD0FA2" w:rsidP="00DD0FA2">
      <w:pPr>
        <w:ind w:firstLine="709"/>
        <w:jc w:val="both"/>
        <w:rPr>
          <w:i/>
          <w:sz w:val="24"/>
          <w:szCs w:val="24"/>
        </w:rPr>
      </w:pPr>
      <w:r w:rsidRPr="00803555">
        <w:rPr>
          <w:sz w:val="24"/>
          <w:szCs w:val="24"/>
        </w:rPr>
        <w:t xml:space="preserve">Позднее в I в. до н.э. </w:t>
      </w:r>
      <w:r w:rsidRPr="00803555">
        <w:rPr>
          <w:i/>
          <w:sz w:val="24"/>
          <w:szCs w:val="24"/>
        </w:rPr>
        <w:t>Марк Туллий Цицерон</w:t>
      </w:r>
      <w:r w:rsidRPr="00803555">
        <w:rPr>
          <w:sz w:val="24"/>
          <w:szCs w:val="24"/>
        </w:rPr>
        <w:t xml:space="preserve"> (106-43 гг. до н.э.) – римский политический деятель, оратор, писатель, философ, при переводе работ греческого философа Аристотеля подобрал слову «этика» латинский эквивалент «мос».</w:t>
      </w:r>
      <w:r w:rsidRPr="00803555">
        <w:rPr>
          <w:i/>
          <w:sz w:val="24"/>
          <w:szCs w:val="24"/>
        </w:rPr>
        <w:t xml:space="preserve"> </w:t>
      </w:r>
    </w:p>
    <w:p w:rsidR="00DD0FA2" w:rsidRPr="00803555" w:rsidRDefault="00DD0FA2" w:rsidP="00DD0FA2">
      <w:pPr>
        <w:ind w:firstLine="709"/>
        <w:jc w:val="both"/>
        <w:rPr>
          <w:sz w:val="24"/>
          <w:szCs w:val="24"/>
        </w:rPr>
      </w:pPr>
      <w:r w:rsidRPr="00803555">
        <w:rPr>
          <w:i/>
          <w:sz w:val="24"/>
          <w:szCs w:val="24"/>
        </w:rPr>
        <w:t>В IV в. н.э. появилось латинское слово «mores» - нравы, «моралитас» - мораль, которое и стало латинским эквивалентом слова «этика».</w:t>
      </w:r>
      <w:r w:rsidRPr="00803555">
        <w:rPr>
          <w:sz w:val="24"/>
          <w:szCs w:val="24"/>
        </w:rPr>
        <w:t xml:space="preserve"> </w:t>
      </w:r>
    </w:p>
    <w:p w:rsidR="00DD0FA2" w:rsidRPr="00803555" w:rsidRDefault="00DD0FA2" w:rsidP="00DD0FA2">
      <w:pPr>
        <w:ind w:firstLine="709"/>
        <w:jc w:val="both"/>
        <w:rPr>
          <w:sz w:val="24"/>
          <w:szCs w:val="24"/>
        </w:rPr>
      </w:pPr>
      <w:r w:rsidRPr="00803555">
        <w:rPr>
          <w:sz w:val="24"/>
          <w:szCs w:val="24"/>
        </w:rPr>
        <w:t>Таким образом, этимологически греческое слово «этика» и латинское «мораль» совпадают (т.е. они обозначают одно и то же явление, это слова синонимы), оба эти понятия были образованы в философской мысли для обозначения исследований в области нравов, обычаев, привычек людей и общества, оба понятия вошли в новоевропейские языки. Наряду с этими понятиями в ряде языков, в том числе и в русском языке, возникли свои собственные слова, обозначающие тот же смысл. В русском языке это – нравственность.</w:t>
      </w:r>
    </w:p>
    <w:p w:rsidR="00DD0FA2" w:rsidRPr="00803555" w:rsidRDefault="00DD0FA2" w:rsidP="00DD0FA2">
      <w:pPr>
        <w:ind w:firstLine="709"/>
        <w:jc w:val="both"/>
        <w:rPr>
          <w:sz w:val="24"/>
          <w:szCs w:val="24"/>
        </w:rPr>
      </w:pPr>
      <w:r w:rsidRPr="00803555">
        <w:rPr>
          <w:sz w:val="24"/>
          <w:szCs w:val="24"/>
        </w:rPr>
        <w:t>Со временем в процессе развития человеческого общества, с развитием науки, культуры под этикой стали понимать науку</w:t>
      </w:r>
      <w:r w:rsidRPr="00803555">
        <w:rPr>
          <w:b/>
          <w:i/>
          <w:sz w:val="24"/>
          <w:szCs w:val="24"/>
        </w:rPr>
        <w:t xml:space="preserve"> </w:t>
      </w:r>
      <w:r w:rsidRPr="00803555">
        <w:rPr>
          <w:sz w:val="24"/>
          <w:szCs w:val="24"/>
        </w:rPr>
        <w:t>(</w:t>
      </w:r>
      <w:r w:rsidRPr="00803555">
        <w:rPr>
          <w:i/>
          <w:sz w:val="24"/>
          <w:szCs w:val="24"/>
        </w:rPr>
        <w:t>особое гуманитарное учение</w:t>
      </w:r>
      <w:r w:rsidRPr="00803555">
        <w:rPr>
          <w:sz w:val="24"/>
          <w:szCs w:val="24"/>
        </w:rPr>
        <w:t>), а под моралью или нравственностью предмет,</w:t>
      </w:r>
      <w:r w:rsidRPr="00803555">
        <w:rPr>
          <w:b/>
          <w:i/>
          <w:sz w:val="24"/>
          <w:szCs w:val="24"/>
        </w:rPr>
        <w:t xml:space="preserve"> </w:t>
      </w:r>
      <w:r w:rsidRPr="00803555">
        <w:rPr>
          <w:sz w:val="24"/>
          <w:szCs w:val="24"/>
        </w:rPr>
        <w:t>который она изучает. Поэтому сегодня словами синонимами являются только латинское мораль и русское нравственность.</w:t>
      </w:r>
    </w:p>
    <w:p w:rsidR="00DD0FA2" w:rsidRPr="00803555" w:rsidRDefault="00DD0FA2" w:rsidP="00DD0FA2">
      <w:pPr>
        <w:ind w:firstLine="709"/>
        <w:jc w:val="both"/>
        <w:rPr>
          <w:i/>
          <w:sz w:val="24"/>
          <w:szCs w:val="24"/>
        </w:rPr>
      </w:pPr>
      <w:r w:rsidRPr="00803555">
        <w:rPr>
          <w:i/>
          <w:sz w:val="24"/>
          <w:szCs w:val="24"/>
        </w:rPr>
        <w:t>Надо заметить, что исследователи высказывают различные точки зрения относительно объекта и предмета этики</w:t>
      </w:r>
      <w:r w:rsidRPr="00803555">
        <w:rPr>
          <w:sz w:val="24"/>
          <w:szCs w:val="24"/>
        </w:rPr>
        <w:t xml:space="preserve">. </w:t>
      </w:r>
      <w:r w:rsidRPr="00803555">
        <w:rPr>
          <w:i/>
          <w:sz w:val="24"/>
          <w:szCs w:val="24"/>
        </w:rPr>
        <w:t xml:space="preserve">К примеру, знаменитый российский философ П.С. Гуревич, считает мораль не предметом, а объектом этики, А.В. Разин считает, что объектом этического знания выступает сам человек и развитие его нравственных качеств и др. </w:t>
      </w:r>
    </w:p>
    <w:p w:rsidR="00DD0FA2" w:rsidRPr="00803555" w:rsidRDefault="00DD0FA2" w:rsidP="00DD0FA2">
      <w:pPr>
        <w:ind w:firstLine="709"/>
        <w:jc w:val="both"/>
        <w:rPr>
          <w:sz w:val="24"/>
          <w:szCs w:val="24"/>
        </w:rPr>
      </w:pPr>
      <w:r w:rsidRPr="00803555">
        <w:rPr>
          <w:sz w:val="24"/>
          <w:szCs w:val="24"/>
        </w:rPr>
        <w:t xml:space="preserve">Еще в античности Аристотелем были сформулированы и те вопросы, которыми должна заниматься этика. Это так называемые «вечные вопросы» или морально-нравственные проблемы, которые имеют отношение к достижению настоящей, подлинной жизни человека. Например, в чем смысл человеческой жизни, что наиболее ценно для человека, что такое добро и зло, что такое настоящая свобода, подлинная любовь, совесть, долг, достоинство. Или, к примеру, как построить человеческую жизнь, чтобы она была достойной и многие другие. Любой нормальный человек рано или поздно (или хотя бы в раз жизни) задается такими вопросами. </w:t>
      </w:r>
    </w:p>
    <w:p w:rsidR="00DD0FA2" w:rsidRPr="00803555" w:rsidRDefault="00DD0FA2" w:rsidP="00DD0FA2">
      <w:pPr>
        <w:ind w:firstLine="709"/>
        <w:jc w:val="both"/>
        <w:rPr>
          <w:i/>
          <w:sz w:val="24"/>
          <w:szCs w:val="24"/>
        </w:rPr>
      </w:pPr>
      <w:r w:rsidRPr="00803555">
        <w:rPr>
          <w:i/>
          <w:sz w:val="24"/>
          <w:szCs w:val="24"/>
        </w:rPr>
        <w:t xml:space="preserve">Каждая эпоха по-своему пыталась осмыслить эти «вечные вопросы», дать на них свой ответ, найти свое понимание. Этические проблемы (или морально-нравственные проблемы) затрагивались в работах таких выдающихся философов античности, как Аристотель («Никомахова этика», «Эвдемова этика») и Цицерон («О пределах добра и зла»), это средневековый религиозный мыслитель П. Абеляр («Этика»). В эпоху Просвещения, это работы И. Канта («Критика чистого разума», «Критика практического разума», «Критика способности суждения»), в </w:t>
      </w:r>
      <w:r w:rsidRPr="00803555">
        <w:rPr>
          <w:i/>
          <w:sz w:val="24"/>
          <w:szCs w:val="24"/>
          <w:lang w:val="en-US"/>
        </w:rPr>
        <w:t>XX</w:t>
      </w:r>
      <w:r w:rsidRPr="00803555">
        <w:rPr>
          <w:i/>
          <w:sz w:val="24"/>
          <w:szCs w:val="24"/>
        </w:rPr>
        <w:t xml:space="preserve"> в. – работы А. Швейцера («Культура и этика) и многие другие.  В отечественной культурной традиции, как правило, нравственными проблемами занимались не столько «чистые» философы, сколько писатели, к примеру, такие величины, как Ф. Достаевский или Л. Толстой. </w:t>
      </w:r>
    </w:p>
    <w:p w:rsidR="00DD0FA2" w:rsidRPr="00803555" w:rsidRDefault="00DD0FA2" w:rsidP="00DD0FA2">
      <w:pPr>
        <w:ind w:firstLine="709"/>
        <w:jc w:val="both"/>
        <w:rPr>
          <w:sz w:val="24"/>
          <w:szCs w:val="24"/>
        </w:rPr>
      </w:pPr>
      <w:r w:rsidRPr="00803555">
        <w:rPr>
          <w:sz w:val="24"/>
          <w:szCs w:val="24"/>
        </w:rPr>
        <w:t xml:space="preserve">Осмысляя так называемые «вечные вопросы», этика (в лице великих мыслителей) пытается, прежде всего, помочь человеку осмыслить его жизнь. Этика не проповедует, не диктует, не наставляет человека, не предлагает ему готовых рецептов, этика лишь пытается раскрыть смысл важнейших ценностей человеческой жизни (что такое добро и </w:t>
      </w:r>
      <w:r w:rsidRPr="00803555">
        <w:rPr>
          <w:sz w:val="24"/>
          <w:szCs w:val="24"/>
        </w:rPr>
        <w:lastRenderedPageBreak/>
        <w:t>зло, справедливость и т.д.)</w:t>
      </w:r>
      <w:r w:rsidRPr="00803555">
        <w:rPr>
          <w:i/>
          <w:sz w:val="24"/>
          <w:szCs w:val="24"/>
        </w:rPr>
        <w:t>,</w:t>
      </w:r>
      <w:r w:rsidRPr="00803555">
        <w:rPr>
          <w:sz w:val="24"/>
          <w:szCs w:val="24"/>
        </w:rPr>
        <w:t xml:space="preserve"> делая их более доступными и понятными для осуществления. А выбор человек всегда должен сделать сам. </w:t>
      </w:r>
    </w:p>
    <w:p w:rsidR="00DD0FA2" w:rsidRPr="00803555" w:rsidRDefault="00DD0FA2" w:rsidP="00DD0FA2">
      <w:pPr>
        <w:ind w:firstLine="709"/>
        <w:jc w:val="both"/>
        <w:rPr>
          <w:b/>
          <w:sz w:val="24"/>
          <w:szCs w:val="24"/>
        </w:rPr>
      </w:pPr>
      <w:r w:rsidRPr="00803555">
        <w:rPr>
          <w:sz w:val="24"/>
          <w:szCs w:val="24"/>
        </w:rPr>
        <w:t>Можно сказать, что этика - это наука о том, как должно и нужно поступать человеку в той или иной ситуации</w:t>
      </w:r>
      <w:r w:rsidRPr="00803555">
        <w:rPr>
          <w:i/>
          <w:sz w:val="24"/>
          <w:szCs w:val="24"/>
        </w:rPr>
        <w:t xml:space="preserve"> </w:t>
      </w:r>
      <w:r w:rsidRPr="00803555">
        <w:rPr>
          <w:sz w:val="24"/>
          <w:szCs w:val="24"/>
        </w:rPr>
        <w:t>(Аристотель),</w:t>
      </w:r>
      <w:r w:rsidRPr="00803555">
        <w:rPr>
          <w:b/>
          <w:sz w:val="24"/>
          <w:szCs w:val="24"/>
        </w:rPr>
        <w:t xml:space="preserve"> </w:t>
      </w:r>
      <w:r w:rsidRPr="00803555">
        <w:rPr>
          <w:sz w:val="24"/>
          <w:szCs w:val="24"/>
        </w:rPr>
        <w:t>поэтому очень часто этику называют</w:t>
      </w:r>
      <w:r w:rsidRPr="00803555">
        <w:rPr>
          <w:b/>
          <w:sz w:val="24"/>
          <w:szCs w:val="24"/>
        </w:rPr>
        <w:t xml:space="preserve"> </w:t>
      </w:r>
      <w:r w:rsidRPr="00803555">
        <w:rPr>
          <w:i/>
          <w:sz w:val="24"/>
          <w:szCs w:val="24"/>
        </w:rPr>
        <w:t>«практической философией».</w:t>
      </w:r>
      <w:r w:rsidRPr="00803555">
        <w:rPr>
          <w:b/>
          <w:i/>
          <w:sz w:val="24"/>
          <w:szCs w:val="24"/>
        </w:rPr>
        <w:t xml:space="preserve"> </w:t>
      </w:r>
      <w:r w:rsidRPr="00803555">
        <w:rPr>
          <w:sz w:val="24"/>
          <w:szCs w:val="24"/>
        </w:rPr>
        <w:t xml:space="preserve">Неслучайно, еще древнегреческий философ </w:t>
      </w:r>
      <w:r w:rsidRPr="00803555">
        <w:rPr>
          <w:i/>
          <w:sz w:val="24"/>
          <w:szCs w:val="24"/>
        </w:rPr>
        <w:t>Гераклит</w:t>
      </w:r>
      <w:r w:rsidRPr="00803555">
        <w:rPr>
          <w:b/>
          <w:i/>
          <w:sz w:val="24"/>
          <w:szCs w:val="24"/>
        </w:rPr>
        <w:t xml:space="preserve"> </w:t>
      </w:r>
      <w:r w:rsidRPr="00803555">
        <w:rPr>
          <w:sz w:val="24"/>
          <w:szCs w:val="24"/>
        </w:rPr>
        <w:t xml:space="preserve">(535-475 гг. до н.э.) в V в. до н.э., в своих трудах писал о том, что в обществе всегда должен быть «некий эталон поведения, наилучший для подражания»; русский писатель </w:t>
      </w:r>
      <w:r w:rsidRPr="00803555">
        <w:rPr>
          <w:sz w:val="24"/>
          <w:szCs w:val="24"/>
          <w:lang w:val="en-US"/>
        </w:rPr>
        <w:t>XX</w:t>
      </w:r>
      <w:r w:rsidRPr="00803555">
        <w:rPr>
          <w:sz w:val="24"/>
          <w:szCs w:val="24"/>
        </w:rPr>
        <w:t xml:space="preserve"> века </w:t>
      </w:r>
      <w:r w:rsidRPr="00803555">
        <w:rPr>
          <w:i/>
          <w:sz w:val="24"/>
          <w:szCs w:val="24"/>
        </w:rPr>
        <w:t>В. Распутин</w:t>
      </w:r>
      <w:r w:rsidRPr="00803555">
        <w:rPr>
          <w:sz w:val="24"/>
          <w:szCs w:val="24"/>
        </w:rPr>
        <w:t xml:space="preserve"> называл это «нравственными ориентирами».</w:t>
      </w:r>
      <w:r w:rsidRPr="00803555">
        <w:rPr>
          <w:b/>
          <w:sz w:val="24"/>
          <w:szCs w:val="24"/>
        </w:rPr>
        <w:t xml:space="preserve"> </w:t>
      </w:r>
    </w:p>
    <w:p w:rsidR="00DD0FA2" w:rsidRPr="00803555" w:rsidRDefault="00DD0FA2" w:rsidP="00DD0FA2">
      <w:pPr>
        <w:ind w:firstLine="709"/>
        <w:jc w:val="both"/>
        <w:rPr>
          <w:b/>
          <w:sz w:val="24"/>
          <w:szCs w:val="24"/>
        </w:rPr>
      </w:pPr>
      <w:r w:rsidRPr="00803555">
        <w:rPr>
          <w:sz w:val="24"/>
          <w:szCs w:val="24"/>
        </w:rPr>
        <w:t>Действительно, этика (как наука о том «как должно и нужно поступать человеку в той или иной ситуации») всегда предполагает наличие определенного морально-нравственного идеала - образца для подражания. Поэтому этика как составная часть философии стремится</w:t>
      </w:r>
      <w:r w:rsidRPr="00803555">
        <w:rPr>
          <w:b/>
          <w:i/>
          <w:sz w:val="24"/>
          <w:szCs w:val="24"/>
        </w:rPr>
        <w:t xml:space="preserve"> </w:t>
      </w:r>
      <w:r w:rsidRPr="00803555">
        <w:rPr>
          <w:sz w:val="24"/>
          <w:szCs w:val="24"/>
        </w:rPr>
        <w:t>изучать не само по себе поведение человека (чем занимается множество других научных дисциплин) она стремится дать ответ на вопрос, какое поведение является наилучшим. Этика не просто отстраненно анализирует проявления добра и зла, а оценивает их как достойное (должное) и недостойное (недолжное).   Оценивая, этика тем самым, по мнению Аристотеля, «помогает» человеку стать лучше. Он вполне справедливо указывал на то, что целью этики</w:t>
      </w:r>
      <w:r w:rsidRPr="00803555">
        <w:rPr>
          <w:b/>
          <w:i/>
          <w:sz w:val="24"/>
          <w:szCs w:val="24"/>
        </w:rPr>
        <w:t xml:space="preserve"> </w:t>
      </w:r>
      <w:r w:rsidRPr="00803555">
        <w:rPr>
          <w:sz w:val="24"/>
          <w:szCs w:val="24"/>
        </w:rPr>
        <w:t xml:space="preserve">является не знание о хороших (добродетельных) поступках, а совершенствование их, этика должна уметь дать ответ на вопрос, как человеку стать добродетельным. </w:t>
      </w:r>
    </w:p>
    <w:p w:rsidR="00DD0FA2" w:rsidRPr="00803555" w:rsidRDefault="00DD0FA2" w:rsidP="00DD0FA2">
      <w:pPr>
        <w:ind w:firstLine="709"/>
        <w:jc w:val="both"/>
        <w:rPr>
          <w:sz w:val="24"/>
          <w:szCs w:val="24"/>
        </w:rPr>
      </w:pPr>
      <w:r w:rsidRPr="00803555">
        <w:rPr>
          <w:i/>
          <w:sz w:val="24"/>
          <w:szCs w:val="24"/>
        </w:rPr>
        <w:t xml:space="preserve">Этика существует не затем, чтобы знать, что такое добродетель, а для того, чтобы стать добродетельным, иначе от этой науки не было бы никакого проку (Аристотель). </w:t>
      </w:r>
      <w:r w:rsidRPr="00803555">
        <w:rPr>
          <w:sz w:val="24"/>
          <w:szCs w:val="24"/>
        </w:rPr>
        <w:t xml:space="preserve">Поэтому этика как «практическая философия», по мнению Аристотеля, существует не только (а, возможно, и не столько) ради знаний, сколько для улучшения жизни человека. Однако, к сожалению, далеко не всегда в реальной жизни идеальные представления о морально-нравственных нормах совпадают с фактическими нормами поведения людей (в том числе и в профессиональной сфере), что в свою очередь порождает некое противоречие, конфликт (определенные сомнения) между морально-нравственным идеалом и практическим расчетом. </w:t>
      </w:r>
    </w:p>
    <w:p w:rsidR="00DD0FA2" w:rsidRPr="00803555" w:rsidRDefault="00DD0FA2" w:rsidP="00DD0FA2">
      <w:pPr>
        <w:ind w:firstLine="709"/>
        <w:jc w:val="both"/>
        <w:rPr>
          <w:sz w:val="24"/>
          <w:szCs w:val="24"/>
        </w:rPr>
      </w:pPr>
      <w:r w:rsidRPr="00803555">
        <w:rPr>
          <w:sz w:val="24"/>
          <w:szCs w:val="24"/>
        </w:rPr>
        <w:t>В заключении можно сказать, что в самом широком смысле этика</w:t>
      </w:r>
      <w:r w:rsidRPr="00803555">
        <w:rPr>
          <w:b/>
          <w:i/>
          <w:sz w:val="24"/>
          <w:szCs w:val="24"/>
        </w:rPr>
        <w:t xml:space="preserve"> </w:t>
      </w:r>
      <w:r w:rsidRPr="00803555">
        <w:rPr>
          <w:sz w:val="24"/>
          <w:szCs w:val="24"/>
        </w:rPr>
        <w:t>как философская дисциплина касается всего относящегося к поиску человеком смысла его индивидуальной жизни и наилучших форм пребывания в мире других людей. Этика изучает отношения между людьми с точки зрения их соответствия совершенству; этика изучает отношения между людьми с точки зрения добра и зла. Поэтому можно сказать, что отношения между людьми также являются объектом внимания этики, а предметом ее изучения является их нравственная основа (т.е. предметом является нравственная основа отношений).</w:t>
      </w:r>
    </w:p>
    <w:p w:rsidR="00DD0FA2" w:rsidRPr="00803555" w:rsidRDefault="00DD0FA2" w:rsidP="00DD0FA2">
      <w:pPr>
        <w:ind w:firstLine="709"/>
        <w:jc w:val="both"/>
        <w:rPr>
          <w:sz w:val="24"/>
          <w:szCs w:val="24"/>
        </w:rPr>
      </w:pPr>
      <w:r w:rsidRPr="00803555">
        <w:rPr>
          <w:sz w:val="24"/>
          <w:szCs w:val="24"/>
        </w:rPr>
        <w:t>В наше время слово «этика» достаточно часто употребляется для обозначения определенных стандартов поведения в различных сферах деятельности человека. Речь идет о, профессиональной, корпоративной, деловой этики; большую популярность в последнее время приобрели биомедицинская, экологическая, юридическая, информационная этика. Поэтому сегодня довольно часто этику определяют, как «науку о правилах и нормах поведения человека», что лишний раз свидетельствует о практической применимости этических знаний.</w:t>
      </w:r>
    </w:p>
    <w:p w:rsidR="00DD0FA2" w:rsidRPr="00803555" w:rsidRDefault="00DD0FA2" w:rsidP="00DD0FA2">
      <w:pPr>
        <w:ind w:firstLine="709"/>
        <w:jc w:val="both"/>
        <w:rPr>
          <w:sz w:val="24"/>
          <w:szCs w:val="24"/>
        </w:rPr>
      </w:pPr>
      <w:r w:rsidRPr="00803555">
        <w:rPr>
          <w:i/>
          <w:sz w:val="24"/>
          <w:szCs w:val="24"/>
        </w:rPr>
        <w:t xml:space="preserve">В современной этике как научной дисциплине принято выделять три раздела: </w:t>
      </w:r>
    </w:p>
    <w:p w:rsidR="00DD0FA2" w:rsidRPr="00803555" w:rsidRDefault="00DD0FA2" w:rsidP="00DD0FA2">
      <w:pPr>
        <w:ind w:firstLine="709"/>
        <w:jc w:val="both"/>
        <w:rPr>
          <w:i/>
          <w:sz w:val="24"/>
          <w:szCs w:val="24"/>
        </w:rPr>
      </w:pPr>
      <w:r w:rsidRPr="00803555">
        <w:rPr>
          <w:i/>
          <w:sz w:val="24"/>
          <w:szCs w:val="24"/>
        </w:rPr>
        <w:t>1.</w:t>
      </w:r>
      <w:r w:rsidRPr="00803555">
        <w:rPr>
          <w:sz w:val="24"/>
          <w:szCs w:val="24"/>
        </w:rPr>
        <w:t xml:space="preserve"> </w:t>
      </w:r>
      <w:r w:rsidRPr="00803555">
        <w:rPr>
          <w:i/>
          <w:sz w:val="24"/>
          <w:szCs w:val="24"/>
        </w:rPr>
        <w:t>Описательная (дескриптивная) этика</w:t>
      </w:r>
      <w:r w:rsidRPr="00803555">
        <w:rPr>
          <w:sz w:val="24"/>
          <w:szCs w:val="24"/>
        </w:rPr>
        <w:t xml:space="preserve">, </w:t>
      </w:r>
      <w:r w:rsidRPr="00803555">
        <w:rPr>
          <w:i/>
          <w:sz w:val="24"/>
          <w:szCs w:val="24"/>
        </w:rPr>
        <w:t>включающую</w:t>
      </w:r>
      <w:r w:rsidRPr="00803555">
        <w:rPr>
          <w:b/>
          <w:i/>
          <w:sz w:val="24"/>
          <w:szCs w:val="24"/>
        </w:rPr>
        <w:t xml:space="preserve"> </w:t>
      </w:r>
      <w:r w:rsidRPr="00803555">
        <w:rPr>
          <w:i/>
          <w:sz w:val="24"/>
          <w:szCs w:val="24"/>
        </w:rPr>
        <w:t>историю морали и этических течений, структуру и функции теории морали.</w:t>
      </w:r>
    </w:p>
    <w:p w:rsidR="00DD0FA2" w:rsidRPr="00803555" w:rsidRDefault="00DD0FA2" w:rsidP="00DD0FA2">
      <w:pPr>
        <w:ind w:firstLine="709"/>
        <w:jc w:val="both"/>
        <w:rPr>
          <w:i/>
          <w:sz w:val="24"/>
          <w:szCs w:val="24"/>
        </w:rPr>
      </w:pPr>
      <w:r w:rsidRPr="00803555">
        <w:rPr>
          <w:i/>
          <w:sz w:val="24"/>
          <w:szCs w:val="24"/>
        </w:rPr>
        <w:t>2.</w:t>
      </w:r>
      <w:r w:rsidRPr="00803555">
        <w:rPr>
          <w:sz w:val="24"/>
          <w:szCs w:val="24"/>
        </w:rPr>
        <w:t xml:space="preserve"> </w:t>
      </w:r>
      <w:r w:rsidRPr="00803555">
        <w:rPr>
          <w:i/>
          <w:sz w:val="24"/>
          <w:szCs w:val="24"/>
        </w:rPr>
        <w:t>Теоретическая (нормативная) этика</w:t>
      </w:r>
      <w:r w:rsidRPr="00803555">
        <w:rPr>
          <w:sz w:val="24"/>
          <w:szCs w:val="24"/>
        </w:rPr>
        <w:t xml:space="preserve">, </w:t>
      </w:r>
      <w:r w:rsidRPr="00803555">
        <w:rPr>
          <w:i/>
          <w:sz w:val="24"/>
          <w:szCs w:val="24"/>
        </w:rPr>
        <w:t>рассматривающая высшие моральные ценности.</w:t>
      </w:r>
    </w:p>
    <w:p w:rsidR="00DD0FA2" w:rsidRPr="00803555" w:rsidRDefault="00DD0FA2" w:rsidP="00DD0FA2">
      <w:pPr>
        <w:ind w:firstLine="709"/>
        <w:jc w:val="both"/>
        <w:rPr>
          <w:i/>
          <w:sz w:val="24"/>
          <w:szCs w:val="24"/>
        </w:rPr>
      </w:pPr>
      <w:r w:rsidRPr="00803555">
        <w:rPr>
          <w:sz w:val="24"/>
          <w:szCs w:val="24"/>
        </w:rPr>
        <w:t xml:space="preserve">3. </w:t>
      </w:r>
      <w:r w:rsidRPr="00803555">
        <w:rPr>
          <w:i/>
          <w:sz w:val="24"/>
          <w:szCs w:val="24"/>
        </w:rPr>
        <w:t xml:space="preserve">Прикладная этика.  </w:t>
      </w:r>
    </w:p>
    <w:p w:rsidR="00DD0FA2" w:rsidRPr="00803555" w:rsidRDefault="00DD0FA2" w:rsidP="00DD0FA2">
      <w:pPr>
        <w:jc w:val="both"/>
        <w:rPr>
          <w:sz w:val="24"/>
          <w:szCs w:val="24"/>
        </w:rPr>
      </w:pPr>
    </w:p>
    <w:p w:rsidR="00DD0FA2" w:rsidRPr="00803555" w:rsidRDefault="00DD0FA2" w:rsidP="00DD0FA2">
      <w:pPr>
        <w:ind w:firstLine="709"/>
        <w:jc w:val="both"/>
        <w:rPr>
          <w:sz w:val="24"/>
          <w:szCs w:val="24"/>
        </w:rPr>
      </w:pPr>
      <w:r w:rsidRPr="00803555">
        <w:rPr>
          <w:sz w:val="24"/>
          <w:szCs w:val="24"/>
        </w:rPr>
        <w:t xml:space="preserve">Предметом изучения этики является мораль. Это довольно сложно явление в жизни человеческого общества, это форма общественного сознания, система ценностей, которые </w:t>
      </w:r>
      <w:r w:rsidRPr="00803555">
        <w:rPr>
          <w:sz w:val="24"/>
          <w:szCs w:val="24"/>
        </w:rPr>
        <w:lastRenderedPageBreak/>
        <w:t xml:space="preserve">«регулируют» поведение человека во всех областях общественной жизни, в том числе и в профессиональной деятельности. </w:t>
      </w:r>
    </w:p>
    <w:p w:rsidR="00DD0FA2" w:rsidRPr="00803555" w:rsidRDefault="00DD0FA2" w:rsidP="00DD0FA2">
      <w:pPr>
        <w:ind w:firstLine="709"/>
        <w:jc w:val="both"/>
        <w:rPr>
          <w:sz w:val="24"/>
          <w:szCs w:val="24"/>
        </w:rPr>
      </w:pPr>
      <w:r w:rsidRPr="00803555">
        <w:rPr>
          <w:sz w:val="24"/>
          <w:szCs w:val="24"/>
        </w:rPr>
        <w:t>Мораль - это сугубо человеческое</w:t>
      </w:r>
      <w:r w:rsidRPr="00803555">
        <w:rPr>
          <w:b/>
          <w:i/>
          <w:sz w:val="24"/>
          <w:szCs w:val="24"/>
        </w:rPr>
        <w:t xml:space="preserve"> </w:t>
      </w:r>
      <w:r w:rsidRPr="00803555">
        <w:rPr>
          <w:sz w:val="24"/>
          <w:szCs w:val="24"/>
        </w:rPr>
        <w:t>качество несвойственное животным, т.к. они лишены сознания, поэтому очень часто под моралью понимают меру разумности человека, меру его человечности.</w:t>
      </w:r>
    </w:p>
    <w:p w:rsidR="00DD0FA2" w:rsidRPr="00803555" w:rsidRDefault="00DD0FA2" w:rsidP="00DD0FA2">
      <w:pPr>
        <w:ind w:firstLine="709"/>
        <w:jc w:val="both"/>
        <w:rPr>
          <w:b/>
          <w:i/>
          <w:sz w:val="24"/>
          <w:szCs w:val="24"/>
        </w:rPr>
      </w:pPr>
      <w:r w:rsidRPr="00803555">
        <w:rPr>
          <w:sz w:val="24"/>
          <w:szCs w:val="24"/>
        </w:rPr>
        <w:t xml:space="preserve">Мораль явление историческое, она меняется вместе с самим человеком. Вместе с тем, существуют и так называемые </w:t>
      </w:r>
      <w:r w:rsidRPr="00803555">
        <w:rPr>
          <w:i/>
          <w:sz w:val="24"/>
          <w:szCs w:val="24"/>
        </w:rPr>
        <w:t>«вневременные»</w:t>
      </w:r>
      <w:r w:rsidRPr="00803555">
        <w:rPr>
          <w:sz w:val="24"/>
          <w:szCs w:val="24"/>
        </w:rPr>
        <w:t xml:space="preserve"> моральные нормы, получившие название универсальных или общечеловеческих моральных норм. </w:t>
      </w:r>
    </w:p>
    <w:p w:rsidR="00DD0FA2" w:rsidRPr="00803555" w:rsidRDefault="00DD0FA2" w:rsidP="00DD0FA2">
      <w:pPr>
        <w:ind w:firstLine="709"/>
        <w:jc w:val="both"/>
        <w:rPr>
          <w:sz w:val="24"/>
          <w:szCs w:val="24"/>
        </w:rPr>
      </w:pPr>
      <w:r w:rsidRPr="00803555">
        <w:rPr>
          <w:sz w:val="24"/>
          <w:szCs w:val="24"/>
        </w:rPr>
        <w:t xml:space="preserve">Мораль человека (т.е. система морально-нравственных ценностей конкретного человека) проявляется только в его поступках, только в его отношениях с другими людьми. </w:t>
      </w:r>
    </w:p>
    <w:p w:rsidR="00DD0FA2" w:rsidRPr="00803555" w:rsidRDefault="00DD0FA2" w:rsidP="00DD0FA2">
      <w:pPr>
        <w:ind w:firstLine="709"/>
        <w:jc w:val="both"/>
        <w:rPr>
          <w:i/>
          <w:sz w:val="24"/>
          <w:szCs w:val="24"/>
        </w:rPr>
      </w:pPr>
      <w:r w:rsidRPr="00803555">
        <w:rPr>
          <w:i/>
          <w:sz w:val="24"/>
          <w:szCs w:val="24"/>
        </w:rPr>
        <w:t>В зависимости от того, какие у человека представления об этических, морально-нравственных нормах зависят его взаимоотношения с другими людьми (в том числе и в его профессиональной деятельности). В зависимости от морально-нравственных представлений человека, он может либо облегчить себе взаимоотношения с другими людьми (в профессиональной сфере сделать их более эффективными), либо наоборот затруднить их. Поэтому</w:t>
      </w:r>
      <w:r w:rsidRPr="00803555">
        <w:rPr>
          <w:sz w:val="24"/>
          <w:szCs w:val="24"/>
        </w:rPr>
        <w:t xml:space="preserve"> </w:t>
      </w:r>
      <w:r w:rsidRPr="00803555">
        <w:rPr>
          <w:i/>
          <w:sz w:val="24"/>
          <w:szCs w:val="24"/>
        </w:rPr>
        <w:t>поступки человека, его поведение, его взаимоотношения с другими</w:t>
      </w:r>
      <w:r w:rsidRPr="00803555">
        <w:rPr>
          <w:b/>
          <w:i/>
          <w:sz w:val="24"/>
          <w:szCs w:val="24"/>
        </w:rPr>
        <w:t xml:space="preserve"> </w:t>
      </w:r>
      <w:r w:rsidRPr="00803555">
        <w:rPr>
          <w:i/>
          <w:sz w:val="24"/>
          <w:szCs w:val="24"/>
        </w:rPr>
        <w:t>людьми также можно отнести</w:t>
      </w:r>
      <w:r w:rsidRPr="00803555">
        <w:rPr>
          <w:sz w:val="24"/>
          <w:szCs w:val="24"/>
        </w:rPr>
        <w:t xml:space="preserve"> </w:t>
      </w:r>
      <w:r w:rsidRPr="00803555">
        <w:rPr>
          <w:i/>
          <w:sz w:val="24"/>
          <w:szCs w:val="24"/>
        </w:rPr>
        <w:t>к</w:t>
      </w:r>
      <w:r w:rsidRPr="00803555">
        <w:rPr>
          <w:b/>
          <w:i/>
          <w:sz w:val="24"/>
          <w:szCs w:val="24"/>
        </w:rPr>
        <w:t xml:space="preserve"> </w:t>
      </w:r>
      <w:r w:rsidRPr="00803555">
        <w:rPr>
          <w:i/>
          <w:sz w:val="24"/>
          <w:szCs w:val="24"/>
        </w:rPr>
        <w:t xml:space="preserve">предмету этики.  </w:t>
      </w:r>
    </w:p>
    <w:p w:rsidR="00DD0FA2" w:rsidRPr="00803555" w:rsidRDefault="00DD0FA2" w:rsidP="00DD0FA2">
      <w:pPr>
        <w:ind w:firstLine="709"/>
        <w:jc w:val="both"/>
        <w:rPr>
          <w:b/>
          <w:sz w:val="24"/>
          <w:szCs w:val="24"/>
        </w:rPr>
      </w:pPr>
      <w:r w:rsidRPr="00803555">
        <w:rPr>
          <w:sz w:val="24"/>
          <w:szCs w:val="24"/>
        </w:rPr>
        <w:t>Как, это не парадоксально, но, одним из наиболее спорных, и сложных вопросов этики является вопрос о происхождении морали.</w:t>
      </w:r>
      <w:r w:rsidRPr="00803555">
        <w:rPr>
          <w:b/>
          <w:sz w:val="24"/>
          <w:szCs w:val="24"/>
        </w:rPr>
        <w:t xml:space="preserve"> </w:t>
      </w:r>
      <w:r w:rsidRPr="00803555">
        <w:rPr>
          <w:sz w:val="24"/>
          <w:szCs w:val="24"/>
        </w:rPr>
        <w:t xml:space="preserve">Это, в первую очередь, связано с проблемой происхождения сознания человека. </w:t>
      </w:r>
    </w:p>
    <w:p w:rsidR="00DD0FA2" w:rsidRPr="00803555" w:rsidRDefault="00DD0FA2" w:rsidP="00DD0FA2">
      <w:pPr>
        <w:ind w:firstLine="709"/>
        <w:jc w:val="both"/>
        <w:rPr>
          <w:sz w:val="24"/>
          <w:szCs w:val="24"/>
        </w:rPr>
      </w:pPr>
      <w:r w:rsidRPr="00803555">
        <w:rPr>
          <w:sz w:val="24"/>
          <w:szCs w:val="24"/>
        </w:rPr>
        <w:t>Относительно происхождения морали на сегодняшний момент существует множество различных концепций. Однако большинство исследователей отдают предпочтение натуралистической концепции, которая утверждает, что мораль человека заложена от природы</w:t>
      </w:r>
      <w:r w:rsidRPr="00803555">
        <w:rPr>
          <w:b/>
          <w:sz w:val="24"/>
          <w:szCs w:val="24"/>
        </w:rPr>
        <w:t xml:space="preserve"> </w:t>
      </w:r>
      <w:r w:rsidRPr="00803555">
        <w:rPr>
          <w:sz w:val="24"/>
          <w:szCs w:val="24"/>
        </w:rPr>
        <w:t>(более того, это то, что сближает человека и окружающий его природный мир), она происходит из особого социального инстинкта - инстинкта самосохранения, присущего животным, обитающим в стаях. Однако, благодаря сознанию у людей (в отличие от животных) появилась возможность осмыслять происходящие события и понимать выгоду кооперации (наряду с прямо-хождением, речью), в результате чего человек смог перейти на новый уровень адаптации, основанный на коллективном приспособлении и преобразовании окружающей среды, где главную роль должна была сыграть взаимная помощь</w:t>
      </w:r>
      <w:r w:rsidRPr="00803555">
        <w:rPr>
          <w:b/>
          <w:i/>
          <w:sz w:val="24"/>
          <w:szCs w:val="24"/>
        </w:rPr>
        <w:t xml:space="preserve">. </w:t>
      </w:r>
      <w:r w:rsidRPr="00803555">
        <w:rPr>
          <w:sz w:val="24"/>
          <w:szCs w:val="24"/>
        </w:rPr>
        <w:t>В последствие это привело к появлению обязательного для всех требований (т.е. собственно моральных норм и правил), служащих укреплению коллектива.</w:t>
      </w:r>
    </w:p>
    <w:p w:rsidR="00DD0FA2" w:rsidRPr="00803555" w:rsidRDefault="00DD0FA2" w:rsidP="00DD0FA2">
      <w:pPr>
        <w:ind w:firstLine="709"/>
        <w:jc w:val="both"/>
        <w:rPr>
          <w:sz w:val="24"/>
          <w:szCs w:val="24"/>
        </w:rPr>
      </w:pPr>
      <w:r w:rsidRPr="00803555">
        <w:rPr>
          <w:sz w:val="24"/>
          <w:szCs w:val="24"/>
        </w:rPr>
        <w:t>Основателем натуралистической концепции принято считать первооткрывателя теории эволюции</w:t>
      </w:r>
      <w:r w:rsidRPr="00803555">
        <w:rPr>
          <w:i/>
          <w:sz w:val="24"/>
          <w:szCs w:val="24"/>
        </w:rPr>
        <w:t xml:space="preserve"> </w:t>
      </w:r>
      <w:r w:rsidRPr="00803555">
        <w:rPr>
          <w:sz w:val="24"/>
          <w:szCs w:val="24"/>
        </w:rPr>
        <w:t>английских ученых</w:t>
      </w:r>
      <w:r w:rsidRPr="00803555">
        <w:rPr>
          <w:i/>
          <w:sz w:val="24"/>
          <w:szCs w:val="24"/>
        </w:rPr>
        <w:t xml:space="preserve"> Чарльза Дарвина (1809 – 1882 гг.) и Герберта Спенсера (1820 – 1903 гг.).</w:t>
      </w:r>
      <w:r w:rsidRPr="00803555">
        <w:rPr>
          <w:sz w:val="24"/>
          <w:szCs w:val="24"/>
        </w:rPr>
        <w:t xml:space="preserve"> Именно они обосновали революционную для антропологии идею о том, что человек является продуктом длительного, но необратимого развития низших форм жизни. Соответственно, мораль также становится последствием усложнения поведенческих схем животных.</w:t>
      </w:r>
    </w:p>
    <w:p w:rsidR="00DD0FA2" w:rsidRPr="00803555" w:rsidRDefault="00DD0FA2" w:rsidP="00DD0FA2">
      <w:pPr>
        <w:ind w:firstLine="709"/>
        <w:jc w:val="both"/>
        <w:rPr>
          <w:sz w:val="24"/>
          <w:szCs w:val="24"/>
        </w:rPr>
      </w:pPr>
      <w:r w:rsidRPr="00803555">
        <w:rPr>
          <w:sz w:val="24"/>
          <w:szCs w:val="24"/>
        </w:rPr>
        <w:t xml:space="preserve">Следовательно, первые «моральные» нормы (или так называемые «про- или пред-моральные» нормы) появились на уровне первобытного инстинкта самосохранения, поскольку в одиночку первобытный человек просто бы не смог выжить. Тем самым мораль показывает общность и нацеленность людей на совместное выполнение какого-либо действия как единственную возможность выживания и дальнейшего развития человеческого общества.   </w:t>
      </w:r>
    </w:p>
    <w:p w:rsidR="00DD0FA2" w:rsidRPr="00803555" w:rsidRDefault="00DD0FA2" w:rsidP="00DD0FA2">
      <w:pPr>
        <w:ind w:firstLine="709"/>
        <w:jc w:val="both"/>
        <w:rPr>
          <w:sz w:val="24"/>
          <w:szCs w:val="24"/>
        </w:rPr>
      </w:pPr>
      <w:r w:rsidRPr="00803555">
        <w:rPr>
          <w:sz w:val="24"/>
          <w:szCs w:val="24"/>
        </w:rPr>
        <w:t xml:space="preserve">Человек изначально существо социальное, живя в обществе себе подобных, он не может удовлетворять свои потребности, не вступая в определенные отношения с другими людьми. Следовательно, даже в самом примитивном «обществе» должна существовать система наиболее общих и универсальных норм человеческого общежития, позволяющих обеспечить жизнедеятельность человека. На этапе первобытнообщинных отношений общие нормы и правила были выработаны человеком не из соображения долга, чести, </w:t>
      </w:r>
      <w:r w:rsidRPr="00803555">
        <w:rPr>
          <w:sz w:val="24"/>
          <w:szCs w:val="24"/>
        </w:rPr>
        <w:lastRenderedPageBreak/>
        <w:t xml:space="preserve">порядочности или гуманности, на этом этапе он пока еще не был в состоянии осмыслить такие сложные философские понятия, как добро и зло, справедливость, гуманность (это будет гораздо позднее). Первоначально человек определял их, как правило, эмпирически (т.е. опытным путем), на уровне инстинкта самосохранения в полном соответствии с коллективными потребностями выживания.  </w:t>
      </w:r>
    </w:p>
    <w:p w:rsidR="00DD0FA2" w:rsidRPr="00803555" w:rsidRDefault="00DD0FA2" w:rsidP="00DD0FA2">
      <w:pPr>
        <w:ind w:firstLine="709"/>
        <w:jc w:val="both"/>
        <w:rPr>
          <w:i/>
          <w:sz w:val="24"/>
          <w:szCs w:val="24"/>
        </w:rPr>
      </w:pPr>
      <w:r w:rsidRPr="00803555">
        <w:rPr>
          <w:i/>
          <w:sz w:val="24"/>
          <w:szCs w:val="24"/>
        </w:rPr>
        <w:t>По мнению ряда исследователей, относительная гуманизация или «морализация» человеческих отношений произошла после освоения человеком огня. Это был переломный момент в истории человеческого общества.</w:t>
      </w:r>
    </w:p>
    <w:p w:rsidR="00DD0FA2" w:rsidRPr="00803555" w:rsidRDefault="00DD0FA2" w:rsidP="00DD0FA2">
      <w:pPr>
        <w:ind w:firstLine="709"/>
        <w:jc w:val="both"/>
        <w:rPr>
          <w:sz w:val="24"/>
          <w:szCs w:val="24"/>
        </w:rPr>
      </w:pPr>
      <w:r w:rsidRPr="00803555">
        <w:rPr>
          <w:sz w:val="24"/>
          <w:szCs w:val="24"/>
        </w:rPr>
        <w:t>Освоение огня коренным образом изменило жизнь человеческого общества (это позволило людям вести оседлый образ жизни, делать определенный запас продуктов, это и качественное изменение самих продуктов питания, и многое др.). На этом этапе произошло первое примитивное разделение труда, что позволило в новых условиях жизни, ранее «бесполезным» членам общества (старикам, калекам, больным) оказаться очень востребованными. Отныне они (включая и детей) могли выполнять не самые сложные, но очень важные работы для всего общества (готовить пищу, убирать дом, заготовка продуктов и т.п.), освобождая тем самым других членов общества для более сложных и важных дел.</w:t>
      </w:r>
    </w:p>
    <w:p w:rsidR="00DD0FA2" w:rsidRPr="00803555" w:rsidRDefault="00DD0FA2" w:rsidP="00DD0FA2">
      <w:pPr>
        <w:ind w:firstLine="709"/>
        <w:jc w:val="both"/>
        <w:rPr>
          <w:i/>
          <w:sz w:val="24"/>
          <w:szCs w:val="24"/>
        </w:rPr>
      </w:pPr>
      <w:r w:rsidRPr="00803555">
        <w:rPr>
          <w:i/>
          <w:sz w:val="24"/>
          <w:szCs w:val="24"/>
        </w:rPr>
        <w:t>Очень часто первобытное общество называют «обществом без стариков», «обществом сильных людей». Тогда в порядке вещей было убийство детей (в особо голодные годы их использовали в качестве пищи), отказ в помощи престарелым, старикам, больным, раненным, поскольку они были просто обузой для «общества». В первобытном обществе эти явления были в порядке вещей, по понятным причинам. Эти члены «общества» были просто обузой для других и могли привести к гибели всего «общества»; выживал сильнейший (это процесс естественного отбора). После освоения огня, который позволил человеку коренным образом изменить жизнь, сама человеческая жизнь становиться уже наивысшей ценностью, о чем лучше всего свидетельствует факт – жертвоприношения. Причем человек - это высшая жертва; в жертву приносились молодые, самые умные, смелые и красивые -  т.е. самое лучшее и ценное, чем обладало племя.</w:t>
      </w:r>
    </w:p>
    <w:p w:rsidR="00DD0FA2" w:rsidRPr="00803555" w:rsidRDefault="00DD0FA2" w:rsidP="00DD0FA2">
      <w:pPr>
        <w:ind w:firstLine="709"/>
        <w:jc w:val="both"/>
        <w:rPr>
          <w:sz w:val="24"/>
          <w:szCs w:val="24"/>
        </w:rPr>
      </w:pPr>
      <w:r w:rsidRPr="00803555">
        <w:rPr>
          <w:sz w:val="24"/>
          <w:szCs w:val="24"/>
        </w:rPr>
        <w:t>Тот факт, что старики, с биологической точки зрения, выполнившие все свои функции и ставшие уже «бесполезными» все же получили возможность жить в обществе, говорит о том, что человек становиться действительно социальным существом. Человек становиться человеком.</w:t>
      </w:r>
    </w:p>
    <w:p w:rsidR="00DD0FA2" w:rsidRPr="00803555" w:rsidRDefault="00DD0FA2" w:rsidP="00DD0FA2">
      <w:pPr>
        <w:ind w:firstLine="709"/>
        <w:jc w:val="both"/>
        <w:rPr>
          <w:sz w:val="24"/>
          <w:szCs w:val="24"/>
        </w:rPr>
      </w:pPr>
      <w:r w:rsidRPr="00803555">
        <w:rPr>
          <w:sz w:val="24"/>
          <w:szCs w:val="24"/>
        </w:rPr>
        <w:t>Со временем на старшее поколение были возложены такие важные функции, как передача жизненного и профессионального опыта, передача определенных знаний и навыков, традиций и обычаев, а на более молодое поколение усвоение опыта старшего поколения, что в любом обществе обеспечивает преемственность поколений. Отсюда такое особое отношение к детям и уважительное к старикам.</w:t>
      </w:r>
    </w:p>
    <w:p w:rsidR="00DD0FA2" w:rsidRPr="00803555" w:rsidRDefault="00DD0FA2" w:rsidP="00DD0FA2">
      <w:pPr>
        <w:ind w:firstLine="709"/>
        <w:jc w:val="both"/>
        <w:rPr>
          <w:sz w:val="24"/>
          <w:szCs w:val="24"/>
        </w:rPr>
      </w:pPr>
      <w:r w:rsidRPr="00803555">
        <w:rPr>
          <w:sz w:val="24"/>
          <w:szCs w:val="24"/>
        </w:rPr>
        <w:t xml:space="preserve">Именно в этот период, по мнению исследователей, начинают постепенно формироваться и собственно морально-нравственные нормы. Общество начинает существовать (функционировать) на основе определенных морально- нравственных «законов». </w:t>
      </w:r>
    </w:p>
    <w:p w:rsidR="00DD0FA2" w:rsidRPr="00803555" w:rsidRDefault="00DD0FA2" w:rsidP="00DD0FA2">
      <w:pPr>
        <w:ind w:firstLine="709"/>
        <w:jc w:val="both"/>
        <w:rPr>
          <w:sz w:val="24"/>
          <w:szCs w:val="24"/>
        </w:rPr>
      </w:pPr>
      <w:r w:rsidRPr="00803555">
        <w:rPr>
          <w:sz w:val="24"/>
          <w:szCs w:val="24"/>
        </w:rPr>
        <w:t>В основе первых морально-нравственных «законов» лежали традиции и обычаи, передаваемые из поколения в поколение (через процесс воспитания и образования). Тогда же появляются и первые формы «социальной» помощи. Отныне оказание помощь детям, старикам, больным, калекам рассматривается в обществе, как особо предпочтительное и поощряемое общественным мнением.</w:t>
      </w:r>
    </w:p>
    <w:p w:rsidR="00DD0FA2" w:rsidRPr="00803555" w:rsidRDefault="00DD0FA2" w:rsidP="00DD0FA2">
      <w:pPr>
        <w:ind w:firstLine="709"/>
        <w:jc w:val="both"/>
        <w:rPr>
          <w:sz w:val="24"/>
          <w:szCs w:val="24"/>
        </w:rPr>
      </w:pPr>
      <w:r w:rsidRPr="00803555">
        <w:rPr>
          <w:sz w:val="24"/>
          <w:szCs w:val="24"/>
        </w:rPr>
        <w:t xml:space="preserve">Моральные нормы в отличие от других форм регулирования человеческих отношений (традиций, обычаев, права) отличаются особым способом обоснования и осуществления своих требований. Контроль над моральными нормами осуществляется всем обществом, и санкционируются они лишь формами духовного воздействия – одобрением или осуждением. Моральные нормы регулируются такими понятиями, как </w:t>
      </w:r>
      <w:r w:rsidRPr="00803555">
        <w:rPr>
          <w:sz w:val="24"/>
          <w:szCs w:val="24"/>
        </w:rPr>
        <w:lastRenderedPageBreak/>
        <w:t>совесть, ответственность, долг, честь, достоинство и т.д., что в свою очередь, безусловно, обуславливает относительно большую роль человеческого сознания.</w:t>
      </w:r>
    </w:p>
    <w:p w:rsidR="00DD0FA2" w:rsidRPr="00803555" w:rsidRDefault="00DD0FA2" w:rsidP="00DD0FA2">
      <w:pPr>
        <w:ind w:firstLine="709"/>
        <w:jc w:val="both"/>
        <w:rPr>
          <w:sz w:val="24"/>
          <w:szCs w:val="24"/>
        </w:rPr>
      </w:pPr>
      <w:r w:rsidRPr="00803555">
        <w:rPr>
          <w:sz w:val="24"/>
          <w:szCs w:val="24"/>
        </w:rPr>
        <w:t>Истинность морали (для эффективного функционирования в обществе) всегда должна совпадать с поступками и действиями человека.</w:t>
      </w:r>
    </w:p>
    <w:p w:rsidR="00DD0FA2" w:rsidRPr="00803555" w:rsidRDefault="00DD0FA2" w:rsidP="00DD0FA2">
      <w:pPr>
        <w:ind w:firstLine="709"/>
        <w:jc w:val="both"/>
        <w:rPr>
          <w:sz w:val="24"/>
          <w:szCs w:val="24"/>
        </w:rPr>
      </w:pPr>
      <w:r w:rsidRPr="00803555">
        <w:rPr>
          <w:sz w:val="24"/>
          <w:szCs w:val="24"/>
        </w:rPr>
        <w:t xml:space="preserve">В эпоху Просвещения, в западноевропейской культурной традиции моральные нормы (в силу понимания значения моральных норм для человеческого бытия) получили название – </w:t>
      </w:r>
      <w:r w:rsidRPr="00803555">
        <w:rPr>
          <w:i/>
          <w:sz w:val="24"/>
          <w:szCs w:val="24"/>
        </w:rPr>
        <w:t>«Золотого правила морали»</w:t>
      </w:r>
      <w:r w:rsidRPr="00803555">
        <w:rPr>
          <w:sz w:val="24"/>
          <w:szCs w:val="24"/>
        </w:rPr>
        <w:t xml:space="preserve">, которое гласит – не поступай с другими так, как ты не хотел бы, чтобы другие поступали по отношению к тебе. </w:t>
      </w:r>
    </w:p>
    <w:p w:rsidR="00DD0FA2" w:rsidRDefault="00DD0FA2" w:rsidP="00DD0FA2">
      <w:pPr>
        <w:ind w:firstLine="709"/>
        <w:jc w:val="both"/>
        <w:rPr>
          <w:sz w:val="24"/>
          <w:szCs w:val="24"/>
        </w:rPr>
      </w:pPr>
      <w:r w:rsidRPr="00803555">
        <w:rPr>
          <w:sz w:val="24"/>
          <w:szCs w:val="24"/>
        </w:rPr>
        <w:t>Морально-нравственный поступок, это всегда бескорыстный поступок.</w:t>
      </w:r>
      <w:r w:rsidRPr="00803555">
        <w:rPr>
          <w:b/>
          <w:sz w:val="24"/>
          <w:szCs w:val="24"/>
        </w:rPr>
        <w:t xml:space="preserve"> </w:t>
      </w:r>
      <w:r w:rsidRPr="00803555">
        <w:rPr>
          <w:sz w:val="24"/>
          <w:szCs w:val="24"/>
        </w:rPr>
        <w:t xml:space="preserve">Морально-нравственный человек никогда, не при каких обстоятельствах не сможет совершить аморального поступка, для него мораль, это некое табу (запрет). Мораль при любых обстоятельствах не должна зависеть от бытия человеческой жизни (И. Кант). </w:t>
      </w:r>
    </w:p>
    <w:p w:rsidR="00DD0FA2" w:rsidRPr="00AA4FA0" w:rsidRDefault="00DD0FA2" w:rsidP="00DD0FA2">
      <w:pPr>
        <w:ind w:firstLine="709"/>
        <w:jc w:val="both"/>
        <w:rPr>
          <w:i/>
          <w:sz w:val="24"/>
          <w:szCs w:val="24"/>
        </w:rPr>
      </w:pPr>
      <w:r w:rsidRPr="00AA4FA0">
        <w:rPr>
          <w:sz w:val="24"/>
          <w:szCs w:val="24"/>
        </w:rPr>
        <w:t xml:space="preserve">Очень многие определяют социальную работу как одну из самых гуманных и нравственных сфер профессиональной деятельности, т.к. она осуществляется в интересах конкретного человека (а значит и всего общества в целом). Неслучайно, многие цивилизованные страны (в первую очередь, те которые отличается достаточно высоким уровнем жизни) пытаются создать сегодня эффективную </w:t>
      </w:r>
      <w:r w:rsidRPr="00AA4FA0">
        <w:rPr>
          <w:i/>
          <w:sz w:val="24"/>
          <w:szCs w:val="24"/>
        </w:rPr>
        <w:t>систему социальной защиты, основной целью которой является оказание всесторонней (разовой, регулярной) помощи конкретному, человеку (или группе) попавшему в трудную жизненную ситуацию.</w:t>
      </w:r>
    </w:p>
    <w:p w:rsidR="00DD0FA2" w:rsidRPr="00AA4FA0" w:rsidRDefault="00DD0FA2" w:rsidP="00DD0FA2">
      <w:pPr>
        <w:ind w:firstLine="709"/>
        <w:jc w:val="both"/>
        <w:rPr>
          <w:b/>
          <w:i/>
          <w:sz w:val="24"/>
          <w:szCs w:val="24"/>
        </w:rPr>
      </w:pPr>
      <w:r w:rsidRPr="00AA4FA0">
        <w:rPr>
          <w:sz w:val="24"/>
          <w:szCs w:val="24"/>
        </w:rPr>
        <w:t xml:space="preserve">У нас как вид профессиональной деятельности, социальная работа (в силу ряда причин) начинала оформляться только в конце </w:t>
      </w:r>
      <w:r w:rsidRPr="00AA4FA0">
        <w:rPr>
          <w:sz w:val="24"/>
          <w:szCs w:val="24"/>
          <w:lang w:val="en-US"/>
        </w:rPr>
        <w:t>XX</w:t>
      </w:r>
      <w:r w:rsidRPr="00AA4FA0">
        <w:rPr>
          <w:sz w:val="24"/>
          <w:szCs w:val="24"/>
        </w:rPr>
        <w:t xml:space="preserve"> века. Всерьез о социальной работе заговорили пос</w:t>
      </w:r>
      <w:r>
        <w:rPr>
          <w:sz w:val="24"/>
          <w:szCs w:val="24"/>
        </w:rPr>
        <w:t>ле развала СССР, когда более 80</w:t>
      </w:r>
      <w:r w:rsidRPr="00AA4FA0">
        <w:rPr>
          <w:sz w:val="24"/>
          <w:szCs w:val="24"/>
        </w:rPr>
        <w:t>% населения по тем или иным причинам оказалось за чертой бедности, лишились работы, жилья, права на бесплатное образование, медицинские услуги и др.</w:t>
      </w:r>
    </w:p>
    <w:p w:rsidR="00DD0FA2" w:rsidRPr="00AA4FA0" w:rsidRDefault="00DD0FA2" w:rsidP="00DD0FA2">
      <w:pPr>
        <w:ind w:firstLine="709"/>
        <w:jc w:val="both"/>
        <w:rPr>
          <w:i/>
          <w:sz w:val="24"/>
          <w:szCs w:val="24"/>
        </w:rPr>
      </w:pPr>
      <w:r w:rsidRPr="00AA4FA0">
        <w:rPr>
          <w:sz w:val="24"/>
          <w:szCs w:val="24"/>
        </w:rPr>
        <w:t xml:space="preserve">Социальная работа проводиться в интересах всего общества и в этом отношении она должна оцениваться с точки зрения общечеловеческих морально-нравственных норм, однако будучи направлена непосредственно на человека, находящегося в затруднительном положении, </w:t>
      </w:r>
      <w:r w:rsidRPr="00AA4FA0">
        <w:rPr>
          <w:i/>
          <w:sz w:val="24"/>
          <w:szCs w:val="24"/>
        </w:rPr>
        <w:t>она должна обладать своими более жесткими этическими принципами и правилами.</w:t>
      </w:r>
      <w:r w:rsidRPr="00AA4FA0">
        <w:rPr>
          <w:sz w:val="24"/>
          <w:szCs w:val="24"/>
        </w:rPr>
        <w:t xml:space="preserve"> Это обуславливается достаточно высокой степенью индивидуализации труда (социальный работник, как правило, работает один на один с клиентом) в социальной сфере. Кроме того, необходимо учитывать то, что социальный работник имеет дело с людьми, имеющими серьезные проблемы и здесь</w:t>
      </w:r>
      <w:r w:rsidRPr="00AA4FA0">
        <w:rPr>
          <w:b/>
          <w:i/>
          <w:sz w:val="24"/>
          <w:szCs w:val="24"/>
        </w:rPr>
        <w:t xml:space="preserve"> </w:t>
      </w:r>
      <w:r w:rsidRPr="00AA4FA0">
        <w:rPr>
          <w:i/>
          <w:sz w:val="24"/>
          <w:szCs w:val="24"/>
        </w:rPr>
        <w:t>особенно важен морально-нравственный облик специалиста.</w:t>
      </w:r>
    </w:p>
    <w:p w:rsidR="00DD0FA2" w:rsidRPr="00803555" w:rsidRDefault="00DD0FA2" w:rsidP="00DD0FA2">
      <w:pPr>
        <w:jc w:val="both"/>
        <w:rPr>
          <w:sz w:val="24"/>
          <w:szCs w:val="24"/>
        </w:rPr>
      </w:pPr>
    </w:p>
    <w:p w:rsidR="00DD0FA2" w:rsidRPr="000B42DA" w:rsidRDefault="00DD0FA2" w:rsidP="00DD0FA2">
      <w:pPr>
        <w:pStyle w:val="FR1"/>
        <w:tabs>
          <w:tab w:val="left" w:pos="6237"/>
          <w:tab w:val="left" w:pos="7938"/>
        </w:tabs>
        <w:ind w:left="0" w:firstLine="709"/>
        <w:jc w:val="both"/>
        <w:rPr>
          <w:b/>
          <w:i/>
          <w:color w:val="000000"/>
          <w:sz w:val="24"/>
          <w:szCs w:val="24"/>
        </w:rPr>
      </w:pPr>
      <w:r>
        <w:rPr>
          <w:b/>
          <w:i/>
          <w:color w:val="000000"/>
          <w:sz w:val="24"/>
          <w:szCs w:val="24"/>
        </w:rPr>
        <w:t xml:space="preserve">РАЗДЕЛ </w:t>
      </w:r>
      <w:r>
        <w:rPr>
          <w:b/>
          <w:i/>
          <w:color w:val="000000"/>
          <w:sz w:val="24"/>
          <w:szCs w:val="24"/>
          <w:lang w:val="en-US"/>
        </w:rPr>
        <w:t>II</w:t>
      </w:r>
      <w:r w:rsidRPr="000B42DA">
        <w:rPr>
          <w:b/>
          <w:i/>
          <w:color w:val="000000"/>
          <w:sz w:val="24"/>
          <w:szCs w:val="24"/>
        </w:rPr>
        <w:t xml:space="preserve">. </w:t>
      </w:r>
      <w:r>
        <w:rPr>
          <w:b/>
          <w:i/>
          <w:color w:val="000000"/>
          <w:sz w:val="24"/>
          <w:szCs w:val="24"/>
        </w:rPr>
        <w:t>Основные этапы становления и развития ценностных оснований социальной работы в России</w:t>
      </w:r>
    </w:p>
    <w:p w:rsidR="00DD0FA2" w:rsidRDefault="00DD0FA2" w:rsidP="00DD0FA2">
      <w:pPr>
        <w:pStyle w:val="FR1"/>
        <w:tabs>
          <w:tab w:val="left" w:pos="6237"/>
          <w:tab w:val="left" w:pos="7938"/>
        </w:tabs>
        <w:ind w:left="0" w:firstLine="709"/>
        <w:jc w:val="both"/>
        <w:rPr>
          <w:b/>
          <w:i/>
          <w:color w:val="000000"/>
          <w:sz w:val="24"/>
          <w:szCs w:val="24"/>
        </w:rPr>
      </w:pPr>
    </w:p>
    <w:p w:rsidR="00DD0FA2" w:rsidRDefault="00DD0FA2" w:rsidP="00DD0FA2">
      <w:pPr>
        <w:pStyle w:val="FR1"/>
        <w:tabs>
          <w:tab w:val="left" w:pos="6237"/>
          <w:tab w:val="left" w:pos="7938"/>
        </w:tabs>
        <w:ind w:left="0" w:firstLine="709"/>
        <w:jc w:val="both"/>
        <w:rPr>
          <w:b/>
          <w:i/>
          <w:color w:val="000000"/>
          <w:sz w:val="24"/>
          <w:szCs w:val="24"/>
        </w:rPr>
      </w:pPr>
      <w:r>
        <w:rPr>
          <w:b/>
          <w:i/>
          <w:color w:val="000000"/>
          <w:sz w:val="24"/>
          <w:szCs w:val="24"/>
        </w:rPr>
        <w:t>Лекция 3.</w:t>
      </w:r>
      <w:r w:rsidRPr="005D13B7">
        <w:rPr>
          <w:b/>
          <w:i/>
          <w:color w:val="000000"/>
          <w:sz w:val="24"/>
          <w:szCs w:val="24"/>
        </w:rPr>
        <w:t xml:space="preserve"> История этических традиций в становлении и развитии общественного призрения и благотворительности </w:t>
      </w:r>
      <w:r>
        <w:rPr>
          <w:b/>
          <w:i/>
          <w:color w:val="000000"/>
          <w:sz w:val="24"/>
          <w:szCs w:val="24"/>
        </w:rPr>
        <w:t xml:space="preserve">на Руси </w:t>
      </w:r>
    </w:p>
    <w:p w:rsidR="00DD0FA2" w:rsidRDefault="00DD0FA2" w:rsidP="00DD0FA2">
      <w:pPr>
        <w:ind w:firstLine="709"/>
        <w:jc w:val="both"/>
        <w:rPr>
          <w:sz w:val="24"/>
          <w:szCs w:val="24"/>
        </w:rPr>
      </w:pPr>
      <w:r>
        <w:rPr>
          <w:sz w:val="24"/>
          <w:szCs w:val="24"/>
        </w:rPr>
        <w:t xml:space="preserve">Общественный феномен, который принято называть благотворительностью, в различных культурах имел различные наименования. В русском языке </w:t>
      </w:r>
      <w:r>
        <w:rPr>
          <w:sz w:val="24"/>
          <w:szCs w:val="24"/>
          <w:lang w:val="en-US"/>
        </w:rPr>
        <w:t>XI</w:t>
      </w:r>
      <w:r>
        <w:rPr>
          <w:sz w:val="24"/>
          <w:szCs w:val="24"/>
        </w:rPr>
        <w:t xml:space="preserve"> - </w:t>
      </w:r>
      <w:r>
        <w:rPr>
          <w:sz w:val="24"/>
          <w:szCs w:val="24"/>
          <w:lang w:val="en-US"/>
        </w:rPr>
        <w:t>XVII</w:t>
      </w:r>
      <w:r>
        <w:rPr>
          <w:sz w:val="24"/>
          <w:szCs w:val="24"/>
        </w:rPr>
        <w:t xml:space="preserve"> вв. известно только слово благотворитель, благотворец – «тот, кто делает другим добро, благодетель», производное от церковно-славянского благотворитель, кальки с греческого, sleefioqivs – милосердие, милость – оказание милосердной помощи тем, кто в этом нуждается, как выражение христианской любви. В западных странах ее обычно называют каритативной деятельностью (от латинского caritas – любовь к ближнему). Общественное развитие вносило свои коррективы в содержание и трактовку понятия «благотворительность». Оно исторически менялось, наполнялось иным содержанием, также как изменялись масштабы и формы милосердно-благотворительной практики. </w:t>
      </w:r>
    </w:p>
    <w:p w:rsidR="00DD0FA2" w:rsidRDefault="00DD0FA2" w:rsidP="00DD0FA2">
      <w:pPr>
        <w:ind w:firstLine="708"/>
        <w:jc w:val="both"/>
        <w:rPr>
          <w:i/>
          <w:sz w:val="24"/>
          <w:szCs w:val="24"/>
        </w:rPr>
      </w:pPr>
      <w:r>
        <w:rPr>
          <w:i/>
          <w:sz w:val="24"/>
          <w:szCs w:val="24"/>
        </w:rPr>
        <w:t>Сегодня актуальность темы христианской благотворитель</w:t>
      </w:r>
      <w:r>
        <w:rPr>
          <w:i/>
          <w:sz w:val="24"/>
          <w:szCs w:val="24"/>
        </w:rPr>
        <w:softHyphen/>
        <w:t xml:space="preserve">ности определяется следующим: </w:t>
      </w:r>
    </w:p>
    <w:p w:rsidR="00DD0FA2" w:rsidRDefault="00DD0FA2" w:rsidP="00DD0FA2">
      <w:pPr>
        <w:ind w:firstLine="708"/>
        <w:jc w:val="both"/>
        <w:rPr>
          <w:sz w:val="24"/>
          <w:szCs w:val="24"/>
        </w:rPr>
      </w:pPr>
      <w:r>
        <w:rPr>
          <w:sz w:val="24"/>
          <w:szCs w:val="24"/>
        </w:rPr>
        <w:lastRenderedPageBreak/>
        <w:t xml:space="preserve">– серьезными социальными проблемами, которые затрагивают не только религиозное, в частности, христианское сообщество, но общество в целом; </w:t>
      </w:r>
    </w:p>
    <w:p w:rsidR="00DD0FA2" w:rsidRDefault="00DD0FA2" w:rsidP="00DD0FA2">
      <w:pPr>
        <w:ind w:firstLine="708"/>
        <w:jc w:val="both"/>
        <w:rPr>
          <w:sz w:val="24"/>
          <w:szCs w:val="24"/>
        </w:rPr>
      </w:pPr>
      <w:r>
        <w:rPr>
          <w:sz w:val="24"/>
          <w:szCs w:val="24"/>
        </w:rPr>
        <w:t xml:space="preserve">– чрезвычайно возросшей социальной активностью христианских религиозных и общественных организаций; </w:t>
      </w:r>
    </w:p>
    <w:p w:rsidR="00DD0FA2" w:rsidRDefault="00DD0FA2" w:rsidP="00DD0FA2">
      <w:pPr>
        <w:ind w:firstLine="708"/>
        <w:jc w:val="both"/>
        <w:rPr>
          <w:sz w:val="24"/>
          <w:szCs w:val="24"/>
        </w:rPr>
      </w:pPr>
      <w:r>
        <w:rPr>
          <w:sz w:val="24"/>
          <w:szCs w:val="24"/>
        </w:rPr>
        <w:t xml:space="preserve">– комплексом вопросов, связанных с организационно-практическими новациями социального служения христианских конфессий и их теологическими основами, охватывающими чрезвычайно широкую область исследований и требующих переосмысления и развития на языке категориально-понятийного аппарата антропологии, социальной философии, религиоведения и социальной работы; </w:t>
      </w:r>
    </w:p>
    <w:p w:rsidR="00DD0FA2" w:rsidRDefault="00DD0FA2" w:rsidP="00DD0FA2">
      <w:pPr>
        <w:ind w:firstLine="708"/>
        <w:jc w:val="both"/>
        <w:rPr>
          <w:sz w:val="24"/>
          <w:szCs w:val="24"/>
        </w:rPr>
      </w:pPr>
      <w:r>
        <w:rPr>
          <w:sz w:val="24"/>
          <w:szCs w:val="24"/>
        </w:rPr>
        <w:t xml:space="preserve">– необходимостью адаптировать сложившуюся в христианстве систему социального служения к внешним трансформациям и новым вызовам общества. </w:t>
      </w:r>
    </w:p>
    <w:p w:rsidR="00DD0FA2" w:rsidRDefault="00DD0FA2" w:rsidP="00DD0FA2">
      <w:pPr>
        <w:ind w:firstLine="709"/>
        <w:jc w:val="both"/>
        <w:rPr>
          <w:snapToGrid w:val="0"/>
          <w:sz w:val="24"/>
          <w:szCs w:val="24"/>
        </w:rPr>
      </w:pPr>
      <w:r>
        <w:rPr>
          <w:snapToGrid w:val="0"/>
          <w:sz w:val="24"/>
          <w:szCs w:val="24"/>
        </w:rPr>
        <w:t xml:space="preserve">Христианство возникло в </w:t>
      </w:r>
      <w:r>
        <w:rPr>
          <w:snapToGrid w:val="0"/>
          <w:sz w:val="24"/>
          <w:szCs w:val="24"/>
          <w:lang w:val="en-US"/>
        </w:rPr>
        <w:t>I</w:t>
      </w:r>
      <w:r>
        <w:rPr>
          <w:snapToGrid w:val="0"/>
          <w:sz w:val="24"/>
          <w:szCs w:val="24"/>
        </w:rPr>
        <w:t xml:space="preserve"> в. н.э., выделившись среди мистико-мессианских движений в восточной части Римской империи. Оно быстро обособилось от иудаизма, превратившись в самостоятельную религию со своим специфическим вероучением, своей богослужебной практикой и церковной организацией.</w:t>
      </w:r>
    </w:p>
    <w:p w:rsidR="00DD0FA2" w:rsidRDefault="00DD0FA2" w:rsidP="00DD0FA2">
      <w:pPr>
        <w:ind w:firstLine="709"/>
        <w:jc w:val="both"/>
        <w:rPr>
          <w:snapToGrid w:val="0"/>
          <w:sz w:val="24"/>
          <w:szCs w:val="24"/>
        </w:rPr>
      </w:pPr>
      <w:r>
        <w:rPr>
          <w:snapToGrid w:val="0"/>
          <w:sz w:val="24"/>
          <w:szCs w:val="24"/>
        </w:rPr>
        <w:t>Христианство в Римской империи первоначально воспринима</w:t>
      </w:r>
      <w:r>
        <w:rPr>
          <w:snapToGrid w:val="0"/>
          <w:sz w:val="24"/>
          <w:szCs w:val="24"/>
        </w:rPr>
        <w:softHyphen/>
        <w:t>лось большинством людей как ясная и понятная форма социального протеста. Оно пробуждало веру в заступника, способного обуздать власть имущих, утвердить идею всеобщего равенства, спасения всех людей, независимо от их этнической, политической и социальной принадлежности. Первые христиане верили в близкий конец существующего миропорядка и установление «Царства Небесного» благодаря прямому вмешательству Бога, в котором будет восстановлена справедливость, восторжествуют праведность над неправедностью, бедные над богатыми.</w:t>
      </w:r>
    </w:p>
    <w:p w:rsidR="00DD0FA2" w:rsidRDefault="00DD0FA2" w:rsidP="00DD0FA2">
      <w:pPr>
        <w:ind w:firstLine="709"/>
        <w:jc w:val="both"/>
        <w:rPr>
          <w:snapToGrid w:val="0"/>
          <w:sz w:val="24"/>
          <w:szCs w:val="24"/>
        </w:rPr>
      </w:pPr>
      <w:r>
        <w:rPr>
          <w:snapToGrid w:val="0"/>
          <w:sz w:val="24"/>
          <w:szCs w:val="24"/>
        </w:rPr>
        <w:t>Обличение испорченности мира, его греховности, обещание спасения и установления царства мира и справедливости – таковы социальные идеи, которые привлекли на сторону христиан сотни тысяч, а позднее и миллионы последователей. Они давали надежду на утешение всех страждущих. Именно этим людям, прежде всего, было обещано Царство Божие. Те, которые здесь первые, там станут последними, а последние здесь – там будут первыми. Зло будет наказано, а добродетель вознаграждена, Страшный суд свершится и всем воздастся по их делам.</w:t>
      </w:r>
    </w:p>
    <w:p w:rsidR="00DD0FA2" w:rsidRDefault="00DD0FA2" w:rsidP="00DD0FA2">
      <w:pPr>
        <w:ind w:firstLine="709"/>
        <w:jc w:val="both"/>
        <w:rPr>
          <w:snapToGrid w:val="0"/>
          <w:sz w:val="24"/>
          <w:szCs w:val="24"/>
        </w:rPr>
      </w:pPr>
      <w:r>
        <w:rPr>
          <w:snapToGrid w:val="0"/>
          <w:sz w:val="24"/>
          <w:szCs w:val="24"/>
        </w:rPr>
        <w:t>Распространение христианства вызвало особый интерес римских властей к новой религии. Характерный для Римской империи культ обожествленных императоров, исполнение которого одновременно служило и доказательством лояльности подданного, отвергался христианами. В них стали видеть не просто членов иудейской секты, а опасных бунтовщиков, отказывающихся повиноваться установлениям государственной власти. Сдержанная неприязнь к христианам вылилась в жестокие гонения при императоре Нероне. Преследования, начавшиеся после пожара в Риме в 65 г. н.э., продолжались до самой смерти Нерона в 68 г. н.э. Сильнейшие гонения, во время которых погибли тысячи христиан, прошли в царствование императоров Домициана (81-96 гг.), Траяна (98-117 гг.), Марка Аврелия (161-180 гг.), Декия Траяна (249-251 гг.), Диоклетиана (284-305 гг.). Но репрессии не смогли сокрушить христианской церкви. Жестокая действительность поздней Римской империи, вырождение традиционных языческих религий делали все более влиятельной веру, обещавшую торжество справедливости и освобождение от ужасов земной жизни в Царстве Небесного Отца. Наиболее дальновидные и мудрые из римских императоров уже не пытались истребить христиан, а, напротив, стремились превратить их в лояльных граждан империи</w:t>
      </w:r>
    </w:p>
    <w:p w:rsidR="00DD0FA2" w:rsidRDefault="00DD0FA2" w:rsidP="00DD0FA2">
      <w:pPr>
        <w:ind w:firstLine="709"/>
        <w:jc w:val="both"/>
        <w:rPr>
          <w:snapToGrid w:val="0"/>
          <w:sz w:val="24"/>
          <w:szCs w:val="24"/>
        </w:rPr>
      </w:pPr>
      <w:r>
        <w:rPr>
          <w:snapToGrid w:val="0"/>
          <w:sz w:val="24"/>
          <w:szCs w:val="24"/>
        </w:rPr>
        <w:t xml:space="preserve">Распад Римской империи на восточную и западную части и, следовательно, еще большее ослабление императорской власти также повлияли на изменение отношений римских государей к христианам. В них стали видеть возможную опору императорского престола. Империя, все еще претендовавшая на то, чтобы стать всемирной, должна была иметь в качестве официальной религию, в которой не делалось бы различий между народами, которая бы объединяла, а не разобщала, как языческие вероисповедания, и в то </w:t>
      </w:r>
      <w:r>
        <w:rPr>
          <w:snapToGrid w:val="0"/>
          <w:sz w:val="24"/>
          <w:szCs w:val="24"/>
        </w:rPr>
        <w:lastRenderedPageBreak/>
        <w:t>же время была понятной простым людям, в отличие от сложнейших построений дохристианских философов или мистиков.</w:t>
      </w:r>
    </w:p>
    <w:p w:rsidR="00DD0FA2" w:rsidRDefault="00DD0FA2" w:rsidP="00DD0FA2">
      <w:pPr>
        <w:ind w:firstLine="709"/>
        <w:jc w:val="both"/>
        <w:rPr>
          <w:snapToGrid w:val="0"/>
          <w:sz w:val="24"/>
          <w:szCs w:val="24"/>
        </w:rPr>
      </w:pPr>
      <w:r>
        <w:rPr>
          <w:snapToGrid w:val="0"/>
          <w:sz w:val="24"/>
          <w:szCs w:val="24"/>
        </w:rPr>
        <w:t>В 311 г. императоры Константин и Галерий издали эдикт, по которому христианская вера признавалась законной и гонения на христиан запрещались. В эдикте также было сказано: «Позволяем христианам оставаться христианами и строить дома для своих обычных собраний. За такое наше снисхождение христиане должны молить своего Бога о нашем здравии, о благосостоянии общественном и о своем собственном». В 313 г. появился так называемый Миланский эдикт, подписанный императорами Константином и Лицинием, согласно которому в империи разрешалось свободное исповедание любой веры, в том числе и свободный переход из язычества в христианство. Преимущественное положение христианства перед другими религиями подчеркнул эдикт императора Константина 324 г. А уже в следующем, 325 г. по инициативе императора в г. Никее был созван первый всеобщий собор христианских церквей, получивший название Первого Вселенского собора. Созыв собора знаменовал собой окончание первохристианской эпохи, за время которой христианство из группки разрозненных общин выросло в могущественную церковную организацию, с которой были вынуждены считаться даже императоры.</w:t>
      </w:r>
    </w:p>
    <w:p w:rsidR="00DD0FA2" w:rsidRDefault="00DD0FA2" w:rsidP="00DD0FA2">
      <w:pPr>
        <w:ind w:firstLine="709"/>
        <w:jc w:val="both"/>
        <w:rPr>
          <w:snapToGrid w:val="0"/>
          <w:sz w:val="24"/>
          <w:szCs w:val="24"/>
        </w:rPr>
      </w:pPr>
      <w:r>
        <w:rPr>
          <w:snapToGrid w:val="0"/>
          <w:sz w:val="24"/>
          <w:szCs w:val="24"/>
        </w:rPr>
        <w:t xml:space="preserve">Примечательно, что идеи христианства находили отклик в душах людей самых разных народов независимо от общественного развития. Варвары, грабившие Рим в </w:t>
      </w:r>
      <w:r>
        <w:rPr>
          <w:snapToGrid w:val="0"/>
          <w:sz w:val="24"/>
          <w:szCs w:val="24"/>
          <w:lang w:val="en-US"/>
        </w:rPr>
        <w:t>IV</w:t>
      </w:r>
      <w:r>
        <w:rPr>
          <w:snapToGrid w:val="0"/>
          <w:sz w:val="24"/>
          <w:szCs w:val="24"/>
        </w:rPr>
        <w:t xml:space="preserve"> – </w:t>
      </w:r>
      <w:r>
        <w:rPr>
          <w:snapToGrid w:val="0"/>
          <w:sz w:val="24"/>
          <w:szCs w:val="24"/>
          <w:lang w:val="en-US"/>
        </w:rPr>
        <w:t>V</w:t>
      </w:r>
      <w:r>
        <w:rPr>
          <w:snapToGrid w:val="0"/>
          <w:sz w:val="24"/>
          <w:szCs w:val="24"/>
        </w:rPr>
        <w:t xml:space="preserve"> вв., уже были христианами. Что же предопределило такую популярность этой религии? В качестве главной причины можно назвать потребность правящих слоев в новой идеологии: один Бог на Небе, один Царь на Земле. С другой стороны, угнетенные искали и находили в ней утешение. В любом случае христианство сыграло прогрессивную роль. Известный немецкий философ Ф. Ницше писал, что христианство заложило основы цивилизации, т.е. нового, специфического, высокоорганизованного типа общества, лишенного дикости варварства.</w:t>
      </w:r>
    </w:p>
    <w:p w:rsidR="00DD0FA2" w:rsidRDefault="00DD0FA2" w:rsidP="00DD0FA2">
      <w:pPr>
        <w:ind w:firstLine="709"/>
        <w:jc w:val="both"/>
        <w:rPr>
          <w:snapToGrid w:val="0"/>
          <w:sz w:val="24"/>
          <w:szCs w:val="24"/>
        </w:rPr>
      </w:pPr>
      <w:r>
        <w:rPr>
          <w:snapToGrid w:val="0"/>
          <w:sz w:val="24"/>
          <w:szCs w:val="24"/>
        </w:rPr>
        <w:t xml:space="preserve">Христианство прошло долгий путь, прежде чем стало мировой религией и духовной основой европейской культуры. Оно зародилось в </w:t>
      </w:r>
      <w:r>
        <w:rPr>
          <w:snapToGrid w:val="0"/>
          <w:sz w:val="24"/>
          <w:szCs w:val="24"/>
          <w:lang w:val="en-US"/>
        </w:rPr>
        <w:t>I</w:t>
      </w:r>
      <w:r>
        <w:rPr>
          <w:snapToGrid w:val="0"/>
          <w:sz w:val="24"/>
          <w:szCs w:val="24"/>
        </w:rPr>
        <w:t xml:space="preserve"> веке нашей эры, которую мы отсчитываем от Рождества Христова, и вначале формировалось в лоне иудаизма, как одна из его сект. Но проповедь Иисуса из Назарета по своему содержанию выходила далеко за пределы национальной религии древних евреев. Именно это универсальное значение христианства и сделало Иисуса Христом (Спасителем, Мессией) в глазах миллионов людей, находящих в христианской вере смысловую основу своей жизни.</w:t>
      </w:r>
    </w:p>
    <w:p w:rsidR="00DD0FA2" w:rsidRDefault="00DD0FA2" w:rsidP="00DD0FA2">
      <w:pPr>
        <w:ind w:firstLine="709"/>
        <w:jc w:val="both"/>
        <w:rPr>
          <w:snapToGrid w:val="0"/>
          <w:sz w:val="24"/>
          <w:szCs w:val="24"/>
        </w:rPr>
      </w:pPr>
      <w:r>
        <w:rPr>
          <w:snapToGrid w:val="0"/>
          <w:sz w:val="24"/>
          <w:szCs w:val="24"/>
        </w:rPr>
        <w:t>Личность основателя имеет огромное значение для христианской религии. Гораздо более, чем в остальных религиях, у истоков которых стоят известные исторические персонажи. Отличие это фундаментально уже потому, что Христос является не просто пророком, посланцем Бога, лучшим из людей, а самим Богом. Иисуса Христа</w:t>
      </w:r>
      <w:r>
        <w:rPr>
          <w:b/>
          <w:snapToGrid w:val="0"/>
          <w:sz w:val="24"/>
          <w:szCs w:val="24"/>
        </w:rPr>
        <w:t xml:space="preserve"> </w:t>
      </w:r>
      <w:r>
        <w:rPr>
          <w:snapToGrid w:val="0"/>
          <w:sz w:val="24"/>
          <w:szCs w:val="24"/>
        </w:rPr>
        <w:t xml:space="preserve">называют Богочеловеком, так как он объединял в себе нераздельно два естества – Божественное и Человеческое. </w:t>
      </w:r>
    </w:p>
    <w:p w:rsidR="00DD0FA2" w:rsidRDefault="00DD0FA2" w:rsidP="00DD0FA2">
      <w:pPr>
        <w:ind w:firstLine="709"/>
        <w:jc w:val="both"/>
        <w:rPr>
          <w:snapToGrid w:val="0"/>
          <w:sz w:val="24"/>
          <w:szCs w:val="24"/>
        </w:rPr>
      </w:pPr>
      <w:r>
        <w:rPr>
          <w:snapToGrid w:val="0"/>
          <w:sz w:val="24"/>
          <w:szCs w:val="24"/>
        </w:rPr>
        <w:t>Христианскую версию о жизни, деятельности и учении Иисуса Христа</w:t>
      </w:r>
      <w:r>
        <w:rPr>
          <w:b/>
          <w:snapToGrid w:val="0"/>
          <w:sz w:val="24"/>
          <w:szCs w:val="24"/>
        </w:rPr>
        <w:t xml:space="preserve"> </w:t>
      </w:r>
      <w:r>
        <w:rPr>
          <w:snapToGrid w:val="0"/>
          <w:sz w:val="24"/>
          <w:szCs w:val="24"/>
        </w:rPr>
        <w:t>мы узнаем из трех видов источников. Первый вид – это канонические книги Нового Завета. Они называются каноническими потому, что их текст был признан «богодухновенным» (то есть написанный под диктовку Бога) и утвержден на Трулльском соборе (692 г.). Неканонические сочинения не считаются «богодухновен</w:t>
      </w:r>
      <w:r>
        <w:rPr>
          <w:snapToGrid w:val="0"/>
          <w:sz w:val="24"/>
          <w:szCs w:val="24"/>
        </w:rPr>
        <w:softHyphen/>
        <w:t>ными», но и не отвергаются христианскими церквами. Это «Евангелие от Никодима», «Первоевангелие Иакова – еврея», «Книги о Рождестве Девы Марии», «Книги Иосифа Плотника», «Учение 12» и др. Третья категория христианских источников – это сочинения «отцов церкви» – раннехристианских мыслителей, защитников и пропагандистов христианского вероучения в первые два века его существования: Юстиана Мученика, Иринея, Татиана, Тертуллиана, Климента и др.</w:t>
      </w:r>
    </w:p>
    <w:p w:rsidR="00DD0FA2" w:rsidRDefault="00DD0FA2" w:rsidP="00DD0FA2">
      <w:pPr>
        <w:ind w:firstLine="709"/>
        <w:jc w:val="both"/>
        <w:rPr>
          <w:snapToGrid w:val="0"/>
          <w:sz w:val="24"/>
          <w:szCs w:val="24"/>
        </w:rPr>
      </w:pPr>
      <w:r>
        <w:rPr>
          <w:snapToGrid w:val="0"/>
          <w:sz w:val="24"/>
          <w:szCs w:val="24"/>
        </w:rPr>
        <w:t>Христианство явилось качественно новой религией, способной вли</w:t>
      </w:r>
      <w:r>
        <w:rPr>
          <w:snapToGrid w:val="0"/>
          <w:sz w:val="24"/>
          <w:szCs w:val="24"/>
        </w:rPr>
        <w:softHyphen/>
        <w:t>ять на огромные массы людей. Оно обращалось к ним, неся новые ценно</w:t>
      </w:r>
      <w:r>
        <w:rPr>
          <w:snapToGrid w:val="0"/>
          <w:sz w:val="24"/>
          <w:szCs w:val="24"/>
        </w:rPr>
        <w:softHyphen/>
        <w:t xml:space="preserve">сти, новые убеждения и надежды. </w:t>
      </w:r>
      <w:r>
        <w:rPr>
          <w:snapToGrid w:val="0"/>
          <w:sz w:val="24"/>
          <w:szCs w:val="24"/>
        </w:rPr>
        <w:lastRenderedPageBreak/>
        <w:t>Апостолы христианства, обращаясь ко всем людям и народам, создавали вероисповедную связь людей, незави</w:t>
      </w:r>
      <w:r>
        <w:rPr>
          <w:snapToGrid w:val="0"/>
          <w:sz w:val="24"/>
          <w:szCs w:val="24"/>
        </w:rPr>
        <w:softHyphen/>
        <w:t>симо от их этнической, языковой, политической и социальной принадлеж</w:t>
      </w:r>
      <w:r>
        <w:rPr>
          <w:snapToGrid w:val="0"/>
          <w:sz w:val="24"/>
          <w:szCs w:val="24"/>
        </w:rPr>
        <w:softHyphen/>
        <w:t>ности. Христианство положило начало совершенно новой культуре, куль</w:t>
      </w:r>
      <w:r>
        <w:rPr>
          <w:snapToGrid w:val="0"/>
          <w:sz w:val="24"/>
          <w:szCs w:val="24"/>
        </w:rPr>
        <w:softHyphen/>
        <w:t>туре, признававшей в человеке личность, смотревшей на человека как на земное воплощение Бога, и на Бога как на высшую любовь к людям, как на небесное воплощение человека, Иисуса Христа.</w:t>
      </w:r>
    </w:p>
    <w:p w:rsidR="00DD0FA2" w:rsidRDefault="00DD0FA2" w:rsidP="00DD0FA2">
      <w:pPr>
        <w:ind w:firstLine="709"/>
        <w:jc w:val="both"/>
        <w:rPr>
          <w:noProof/>
          <w:snapToGrid w:val="0"/>
          <w:sz w:val="24"/>
          <w:szCs w:val="24"/>
        </w:rPr>
      </w:pPr>
      <w:r>
        <w:rPr>
          <w:snapToGrid w:val="0"/>
          <w:sz w:val="24"/>
          <w:szCs w:val="24"/>
        </w:rPr>
        <w:t>Христианская нравственность исходит из самоценности личности (личность есть «образ Божий» в человеке) и неразрывной связи добра, истины и свободы. Выражая свободу человека, подлинно христианская вера держится не на страхе и внешнем долге, а на любви, направленной к Христу и к каждому человеку как носителю образа Божия: «А теперь пребывают сии три: вера, надежда, любовь; но любовь из них больше» (I-е Коринф.</w:t>
      </w:r>
      <w:r>
        <w:rPr>
          <w:noProof/>
          <w:snapToGrid w:val="0"/>
          <w:sz w:val="24"/>
          <w:szCs w:val="24"/>
        </w:rPr>
        <w:t xml:space="preserve"> 13:13).</w:t>
      </w:r>
    </w:p>
    <w:p w:rsidR="00DD0FA2" w:rsidRDefault="00DD0FA2" w:rsidP="00DD0FA2">
      <w:pPr>
        <w:ind w:firstLine="709"/>
        <w:jc w:val="both"/>
        <w:rPr>
          <w:snapToGrid w:val="0"/>
          <w:sz w:val="24"/>
          <w:szCs w:val="24"/>
        </w:rPr>
      </w:pPr>
      <w:r>
        <w:rPr>
          <w:snapToGrid w:val="0"/>
          <w:sz w:val="24"/>
          <w:szCs w:val="24"/>
        </w:rPr>
        <w:t>В христианстве нравственные нормы обращены не к внеш</w:t>
      </w:r>
      <w:r>
        <w:rPr>
          <w:snapToGrid w:val="0"/>
          <w:sz w:val="24"/>
          <w:szCs w:val="24"/>
        </w:rPr>
        <w:softHyphen/>
        <w:t>ним делам и не к внешним проявлениям веры, а к внутренней мотивации, к «внутреннему человеку». Высшей нравственной инстанцией является совесть, которая является голосом свободного духа, делающего лич</w:t>
      </w:r>
      <w:r>
        <w:rPr>
          <w:snapToGrid w:val="0"/>
          <w:sz w:val="24"/>
          <w:szCs w:val="24"/>
        </w:rPr>
        <w:softHyphen/>
        <w:t>ность независимой от природы и общества и подчиняющей ее только соб</w:t>
      </w:r>
      <w:r>
        <w:rPr>
          <w:snapToGrid w:val="0"/>
          <w:sz w:val="24"/>
          <w:szCs w:val="24"/>
        </w:rPr>
        <w:softHyphen/>
        <w:t xml:space="preserve">ственно высшей правде. Можно сказать, что христианский Бог </w:t>
      </w:r>
      <w:r>
        <w:rPr>
          <w:sz w:val="24"/>
          <w:szCs w:val="24"/>
        </w:rPr>
        <w:t>–</w:t>
      </w:r>
      <w:r>
        <w:rPr>
          <w:snapToGrid w:val="0"/>
          <w:sz w:val="24"/>
          <w:szCs w:val="24"/>
        </w:rPr>
        <w:t xml:space="preserve"> это высшая правда человеческой совести, олицетворенная и обожествленная как благодатный смысл всего бытия.</w:t>
      </w:r>
    </w:p>
    <w:p w:rsidR="00DD0FA2" w:rsidRDefault="00DD0FA2" w:rsidP="00DD0FA2">
      <w:pPr>
        <w:ind w:firstLine="709"/>
        <w:jc w:val="both"/>
        <w:rPr>
          <w:snapToGrid w:val="0"/>
          <w:sz w:val="24"/>
          <w:szCs w:val="24"/>
        </w:rPr>
      </w:pPr>
      <w:r>
        <w:rPr>
          <w:snapToGrid w:val="0"/>
          <w:sz w:val="24"/>
          <w:szCs w:val="24"/>
        </w:rPr>
        <w:t>Самое важное для нас сегодня в Библии</w:t>
      </w:r>
      <w:r>
        <w:rPr>
          <w:noProof/>
          <w:snapToGrid w:val="0"/>
          <w:sz w:val="24"/>
          <w:szCs w:val="24"/>
        </w:rPr>
        <w:t xml:space="preserve"> </w:t>
      </w:r>
      <w:r>
        <w:rPr>
          <w:sz w:val="24"/>
          <w:szCs w:val="24"/>
        </w:rPr>
        <w:t>–</w:t>
      </w:r>
      <w:r>
        <w:rPr>
          <w:snapToGrid w:val="0"/>
          <w:sz w:val="24"/>
          <w:szCs w:val="24"/>
        </w:rPr>
        <w:t xml:space="preserve"> это содержащийся в ней богатейший нравственный опыт человечества, складывавшийся веками и тысячелетиями. Здесь много поучительного, необходимого и вполне приемлемого для нас. Знаменитые диалоги и проповеди Христа обращены не столько к ученикам, как устремлены в Вечность. Учение Христа надисторично. Поэтому каждому поколению на Земле оно близко и понят</w:t>
      </w:r>
      <w:r>
        <w:rPr>
          <w:snapToGrid w:val="0"/>
          <w:sz w:val="24"/>
          <w:szCs w:val="24"/>
        </w:rPr>
        <w:softHyphen/>
        <w:t>но.</w:t>
      </w:r>
    </w:p>
    <w:p w:rsidR="00DD0FA2" w:rsidRDefault="00DD0FA2" w:rsidP="00DD0FA2">
      <w:pPr>
        <w:ind w:firstLine="709"/>
        <w:jc w:val="both"/>
        <w:rPr>
          <w:i/>
          <w:snapToGrid w:val="0"/>
          <w:sz w:val="24"/>
          <w:szCs w:val="24"/>
        </w:rPr>
      </w:pPr>
      <w:r>
        <w:rPr>
          <w:snapToGrid w:val="0"/>
          <w:sz w:val="24"/>
          <w:szCs w:val="24"/>
        </w:rPr>
        <w:t xml:space="preserve">Христианство содержит весь набор ценностных ориентаций. </w:t>
      </w:r>
      <w:r>
        <w:rPr>
          <w:i/>
          <w:snapToGrid w:val="0"/>
          <w:sz w:val="24"/>
          <w:szCs w:val="24"/>
        </w:rPr>
        <w:t>Веду</w:t>
      </w:r>
      <w:r>
        <w:rPr>
          <w:i/>
          <w:snapToGrid w:val="0"/>
          <w:sz w:val="24"/>
          <w:szCs w:val="24"/>
        </w:rPr>
        <w:softHyphen/>
        <w:t>щее место среди них занимает морально-этическая проблематика</w:t>
      </w:r>
      <w:r>
        <w:rPr>
          <w:snapToGrid w:val="0"/>
          <w:sz w:val="24"/>
          <w:szCs w:val="24"/>
        </w:rPr>
        <w:t>. Хри</w:t>
      </w:r>
      <w:r>
        <w:rPr>
          <w:snapToGrid w:val="0"/>
          <w:sz w:val="24"/>
          <w:szCs w:val="24"/>
        </w:rPr>
        <w:softHyphen/>
        <w:t>стианство</w:t>
      </w:r>
      <w:r>
        <w:rPr>
          <w:noProof/>
          <w:snapToGrid w:val="0"/>
          <w:sz w:val="24"/>
          <w:szCs w:val="24"/>
        </w:rPr>
        <w:t xml:space="preserve"> </w:t>
      </w:r>
      <w:r>
        <w:rPr>
          <w:sz w:val="24"/>
          <w:szCs w:val="24"/>
        </w:rPr>
        <w:t>–</w:t>
      </w:r>
      <w:r>
        <w:rPr>
          <w:snapToGrid w:val="0"/>
          <w:sz w:val="24"/>
          <w:szCs w:val="24"/>
        </w:rPr>
        <w:t xml:space="preserve"> это не столько религия об устройстве мироздания и об</w:t>
      </w:r>
      <w:r>
        <w:rPr>
          <w:snapToGrid w:val="0"/>
          <w:sz w:val="24"/>
          <w:szCs w:val="24"/>
        </w:rPr>
        <w:softHyphen/>
        <w:t>щества</w:t>
      </w:r>
      <w:r>
        <w:rPr>
          <w:i/>
          <w:snapToGrid w:val="0"/>
          <w:sz w:val="24"/>
          <w:szCs w:val="24"/>
        </w:rPr>
        <w:t>, сколько религия о том, как жить человеку, о смысле челове</w:t>
      </w:r>
      <w:r>
        <w:rPr>
          <w:i/>
          <w:snapToGrid w:val="0"/>
          <w:sz w:val="24"/>
          <w:szCs w:val="24"/>
        </w:rPr>
        <w:softHyphen/>
        <w:t>ческого бытия, о совести, долге, чести и т.д. Даже сугубо культовым богослужебным действиям христианство придало морально-этическую направленность.</w:t>
      </w:r>
    </w:p>
    <w:p w:rsidR="00DD0FA2" w:rsidRDefault="00DD0FA2" w:rsidP="00DD0FA2">
      <w:pPr>
        <w:ind w:firstLine="709"/>
        <w:jc w:val="both"/>
        <w:rPr>
          <w:snapToGrid w:val="0"/>
          <w:sz w:val="24"/>
          <w:szCs w:val="24"/>
        </w:rPr>
      </w:pPr>
      <w:r>
        <w:rPr>
          <w:snapToGrid w:val="0"/>
          <w:sz w:val="24"/>
          <w:szCs w:val="24"/>
        </w:rPr>
        <w:t>Главная из христианских добродетелей</w:t>
      </w:r>
      <w:r>
        <w:rPr>
          <w:noProof/>
          <w:snapToGrid w:val="0"/>
          <w:sz w:val="24"/>
          <w:szCs w:val="24"/>
        </w:rPr>
        <w:t xml:space="preserve"> </w:t>
      </w:r>
      <w:r>
        <w:rPr>
          <w:sz w:val="24"/>
          <w:szCs w:val="24"/>
        </w:rPr>
        <w:t>–</w:t>
      </w:r>
      <w:r>
        <w:rPr>
          <w:snapToGrid w:val="0"/>
          <w:sz w:val="24"/>
          <w:szCs w:val="24"/>
        </w:rPr>
        <w:t xml:space="preserve"> любовь. Говоря о доброжелательном и любовном отношении к людям, Иисус учит не судить никого, не осуждать других людей. При виде слабостей ближнего мы должны не выносить ему приговор, а сострадать, памятуя о собственной греховности (Нагорная проповедь). Истины, излагаемые Христом, кажутся простыми и ясными, потому что во многом они являются квинтэссенцией мироощущения обыкновенного человека. </w:t>
      </w:r>
      <w:r>
        <w:rPr>
          <w:i/>
          <w:snapToGrid w:val="0"/>
          <w:sz w:val="24"/>
          <w:szCs w:val="24"/>
        </w:rPr>
        <w:t>Служение Богу у него превращается в служение людям, ибо любить Бога, не возлюбив ближнего своего, невозможно.</w:t>
      </w:r>
      <w:r>
        <w:rPr>
          <w:snapToGrid w:val="0"/>
          <w:sz w:val="24"/>
          <w:szCs w:val="24"/>
        </w:rPr>
        <w:t xml:space="preserve"> Более того, Христос переносит Царство Божие в сердце человека, поэтому Бог и нравственный закон становятся тождественными. Быть христианином</w:t>
      </w:r>
      <w:r>
        <w:rPr>
          <w:noProof/>
          <w:snapToGrid w:val="0"/>
          <w:sz w:val="24"/>
          <w:szCs w:val="24"/>
        </w:rPr>
        <w:t xml:space="preserve"> </w:t>
      </w:r>
      <w:r>
        <w:rPr>
          <w:sz w:val="24"/>
          <w:szCs w:val="24"/>
        </w:rPr>
        <w:t>–</w:t>
      </w:r>
      <w:r>
        <w:rPr>
          <w:noProof/>
          <w:snapToGrid w:val="0"/>
          <w:sz w:val="24"/>
          <w:szCs w:val="24"/>
        </w:rPr>
        <w:t xml:space="preserve"> </w:t>
      </w:r>
      <w:r>
        <w:rPr>
          <w:snapToGrid w:val="0"/>
          <w:sz w:val="24"/>
          <w:szCs w:val="24"/>
        </w:rPr>
        <w:t>значит осознать дух Евангелия и жить в соответствии с ним.</w:t>
      </w:r>
    </w:p>
    <w:p w:rsidR="00DD0FA2" w:rsidRDefault="00DD0FA2" w:rsidP="00DD0FA2">
      <w:pPr>
        <w:ind w:firstLine="760"/>
        <w:jc w:val="both"/>
        <w:rPr>
          <w:snapToGrid w:val="0"/>
          <w:sz w:val="24"/>
          <w:szCs w:val="24"/>
        </w:rPr>
      </w:pPr>
      <w:r>
        <w:rPr>
          <w:snapToGrid w:val="0"/>
          <w:sz w:val="24"/>
          <w:szCs w:val="24"/>
        </w:rPr>
        <w:t>Христианство не представляло собой единого религиозного течения. Распространяясь по многочисленным провинциям Римской империи, оно приспосабливалось к условиям каждой страны, к сложившимся социальным отношениям и местным традициям. Результатом одного из самых крупных разделений хри</w:t>
      </w:r>
      <w:r>
        <w:rPr>
          <w:snapToGrid w:val="0"/>
          <w:sz w:val="24"/>
          <w:szCs w:val="24"/>
        </w:rPr>
        <w:softHyphen/>
        <w:t xml:space="preserve">стианства было появление двух основных направлений </w:t>
      </w:r>
      <w:r>
        <w:rPr>
          <w:sz w:val="24"/>
          <w:szCs w:val="24"/>
        </w:rPr>
        <w:t>–</w:t>
      </w:r>
      <w:r>
        <w:rPr>
          <w:snapToGrid w:val="0"/>
          <w:sz w:val="24"/>
          <w:szCs w:val="24"/>
        </w:rPr>
        <w:t xml:space="preserve"> православия и католицизма. Этот раскол назревал в течение нескольких столетий. Он определялся особенностями развития феодальных отношений в восточных и западных частях Римской империи и конкурентной борьбой между ними. </w:t>
      </w:r>
    </w:p>
    <w:p w:rsidR="00DD0FA2" w:rsidRDefault="00DD0FA2" w:rsidP="00DD0FA2">
      <w:pPr>
        <w:ind w:firstLine="709"/>
        <w:jc w:val="both"/>
        <w:rPr>
          <w:snapToGrid w:val="0"/>
          <w:sz w:val="24"/>
          <w:szCs w:val="24"/>
        </w:rPr>
      </w:pPr>
      <w:r>
        <w:rPr>
          <w:snapToGrid w:val="0"/>
          <w:sz w:val="24"/>
          <w:szCs w:val="24"/>
        </w:rPr>
        <w:t>В начале V в. Римская империя распалась на Восточную и Западную части. Православие сформировалось в Восточной части Римской империи, в Ви</w:t>
      </w:r>
      <w:r>
        <w:rPr>
          <w:snapToGrid w:val="0"/>
          <w:sz w:val="24"/>
          <w:szCs w:val="24"/>
        </w:rPr>
        <w:softHyphen/>
        <w:t>зантии. Католицизм</w:t>
      </w:r>
      <w:r>
        <w:rPr>
          <w:noProof/>
          <w:snapToGrid w:val="0"/>
          <w:sz w:val="24"/>
          <w:szCs w:val="24"/>
        </w:rPr>
        <w:t xml:space="preserve"> </w:t>
      </w:r>
      <w:r>
        <w:rPr>
          <w:sz w:val="24"/>
          <w:szCs w:val="24"/>
        </w:rPr>
        <w:t>–</w:t>
      </w:r>
      <w:r>
        <w:rPr>
          <w:snapToGrid w:val="0"/>
          <w:sz w:val="24"/>
          <w:szCs w:val="24"/>
        </w:rPr>
        <w:t xml:space="preserve"> в Западной части Римской империи. Приверженцы греко-византийской христианской церкви ныне встречаются, по меньшей мере, от Греции, Сербии и Египта на западе до входящих в состав России народов Дальнего Востока и Севера.</w:t>
      </w:r>
    </w:p>
    <w:p w:rsidR="00DD0FA2" w:rsidRDefault="00DD0FA2" w:rsidP="00DD0FA2">
      <w:pPr>
        <w:ind w:firstLine="709"/>
        <w:jc w:val="both"/>
        <w:rPr>
          <w:snapToGrid w:val="0"/>
          <w:sz w:val="24"/>
          <w:szCs w:val="24"/>
        </w:rPr>
      </w:pPr>
      <w:r>
        <w:rPr>
          <w:snapToGrid w:val="0"/>
          <w:sz w:val="24"/>
          <w:szCs w:val="24"/>
        </w:rPr>
        <w:lastRenderedPageBreak/>
        <w:t>Отличительной особенностью православия является то, что оно со времени первых семи вселенских соборов не добавило ни одного догма</w:t>
      </w:r>
      <w:r>
        <w:rPr>
          <w:snapToGrid w:val="0"/>
          <w:sz w:val="24"/>
          <w:szCs w:val="24"/>
        </w:rPr>
        <w:softHyphen/>
        <w:t>та к своему вероучению, в отличие от католицизма, и не отказалось ни от одного из них, как это имело место в протестантизме. Именно это православная церковь считает одной из главных своих заслуг, сви</w:t>
      </w:r>
      <w:r>
        <w:rPr>
          <w:snapToGrid w:val="0"/>
          <w:sz w:val="24"/>
          <w:szCs w:val="24"/>
        </w:rPr>
        <w:softHyphen/>
        <w:t>детельствующих о верности первоначальному христианству.</w:t>
      </w:r>
    </w:p>
    <w:p w:rsidR="00DD0FA2" w:rsidRDefault="00DD0FA2" w:rsidP="00DD0FA2">
      <w:pPr>
        <w:ind w:firstLine="708"/>
        <w:jc w:val="both"/>
        <w:rPr>
          <w:snapToGrid w:val="0"/>
          <w:sz w:val="24"/>
          <w:szCs w:val="24"/>
        </w:rPr>
      </w:pPr>
      <w:r>
        <w:rPr>
          <w:snapToGrid w:val="0"/>
          <w:sz w:val="24"/>
          <w:szCs w:val="24"/>
        </w:rPr>
        <w:t>Религия является несущим элементом любой культуры. Это не просто вера в сверхъестественное или система обрядов. Это образ жизни, оп</w:t>
      </w:r>
      <w:r>
        <w:rPr>
          <w:snapToGrid w:val="0"/>
          <w:sz w:val="24"/>
          <w:szCs w:val="24"/>
        </w:rPr>
        <w:softHyphen/>
        <w:t>ределенная система идей, верований, представлений о человеке, его ме</w:t>
      </w:r>
      <w:r>
        <w:rPr>
          <w:snapToGrid w:val="0"/>
          <w:sz w:val="24"/>
          <w:szCs w:val="24"/>
        </w:rPr>
        <w:softHyphen/>
        <w:t>сте в мире. Русь времен Владимира стала государством; переросла язы</w:t>
      </w:r>
      <w:r>
        <w:rPr>
          <w:snapToGrid w:val="0"/>
          <w:sz w:val="24"/>
          <w:szCs w:val="24"/>
        </w:rPr>
        <w:softHyphen/>
        <w:t>ческие верования, была окружена народами, имеющими свою письменность, развитые религии. Она стремилась войти в этот мир. Принятие христиан</w:t>
      </w:r>
      <w:r>
        <w:rPr>
          <w:snapToGrid w:val="0"/>
          <w:sz w:val="24"/>
          <w:szCs w:val="24"/>
        </w:rPr>
        <w:softHyphen/>
        <w:t>ства от Византии (988 г.) было подготовлено всей предшествующей историей Руси.</w:t>
      </w:r>
    </w:p>
    <w:p w:rsidR="00DD0FA2" w:rsidRDefault="00DD0FA2" w:rsidP="00DD0FA2">
      <w:pPr>
        <w:ind w:firstLine="708"/>
        <w:jc w:val="both"/>
        <w:rPr>
          <w:sz w:val="24"/>
          <w:szCs w:val="24"/>
        </w:rPr>
      </w:pPr>
      <w:r>
        <w:rPr>
          <w:sz w:val="24"/>
          <w:szCs w:val="24"/>
        </w:rPr>
        <w:t xml:space="preserve">Русский народ с самых древнейших времен воспринял христианское учение о милосердии как о всеобъемлющей любви к ближнему, как традицию, унаследованную от Церкви Константинопольской и Царствующего Града. Некоторые законы Византийской империи и свидетельства историков позволяют говорить о том, что в христианском государстве, каковым являлась Византия, </w:t>
      </w:r>
      <w:r>
        <w:rPr>
          <w:i/>
          <w:sz w:val="24"/>
          <w:szCs w:val="24"/>
        </w:rPr>
        <w:t>милосердие считалось особой добродетелью</w:t>
      </w:r>
      <w:r>
        <w:rPr>
          <w:sz w:val="24"/>
          <w:szCs w:val="24"/>
        </w:rPr>
        <w:t>. Оно понималось как готовность подать милостыню убогому, впавшему в несчастье, и как сострадание к увечному. «Если кто попросит тебя дать ему милостыню, подай ее с готовностью и не медля... если это был незнакомец, считай, что это был Христос, и благодари», – наставляет сына византийский христианский мыслитель Кекавмен. Особой добродетелью считалось ухаживать за престарелыми и больными, в том числе и за теми, кто страдал проказой или эпилепсией. При целом ряде константинопольских монастырей существовали странноприимные дома и больницы.</w:t>
      </w:r>
    </w:p>
    <w:p w:rsidR="00DD0FA2" w:rsidRDefault="00DD0FA2" w:rsidP="00DD0FA2">
      <w:pPr>
        <w:ind w:firstLine="709"/>
        <w:jc w:val="both"/>
        <w:rPr>
          <w:snapToGrid w:val="0"/>
          <w:sz w:val="24"/>
          <w:szCs w:val="24"/>
        </w:rPr>
      </w:pPr>
      <w:r>
        <w:rPr>
          <w:snapToGrid w:val="0"/>
          <w:sz w:val="24"/>
          <w:szCs w:val="24"/>
        </w:rPr>
        <w:t xml:space="preserve">Идея милосердия получила в Древней Руси широкое распространение. Церковь с самых первых дней своего существования категорически запретила принесение человеческих жертв божествам, ритуальные убийства жен или рабынь после смерти их мужей и господ. Русская традиция милосердия, по мнению видного отечественного историка В.О. Ключевского, во внешнем своем проявлении понималась так: «человеколюбие на деле значило </w:t>
      </w:r>
      <w:r>
        <w:rPr>
          <w:i/>
          <w:snapToGrid w:val="0"/>
          <w:sz w:val="24"/>
          <w:szCs w:val="24"/>
        </w:rPr>
        <w:t>нищелюбие</w:t>
      </w:r>
      <w:r>
        <w:rPr>
          <w:snapToGrid w:val="0"/>
          <w:sz w:val="24"/>
          <w:szCs w:val="24"/>
        </w:rPr>
        <w:t xml:space="preserve">». В то время преобладала личная милостыня, благодаря которой древнерусский благотворитель, «христолюбец», думал лишь о собственном духовном совершенствовании. По утверждению </w:t>
      </w:r>
      <w:r>
        <w:rPr>
          <w:snapToGrid w:val="0"/>
          <w:sz w:val="24"/>
          <w:szCs w:val="24"/>
        </w:rPr>
        <w:br/>
        <w:t>В.О. Ключевского, «нищенство считалось в древней Руси не экономическим бременем для народа, не язвой общественного порядка, а одним из главных средств нравственного воспитания народа, состоящим при церкви практическим институтом благонравия».</w:t>
      </w:r>
    </w:p>
    <w:p w:rsidR="00DD0FA2" w:rsidRDefault="00DD0FA2" w:rsidP="00DD0FA2">
      <w:pPr>
        <w:ind w:firstLine="709"/>
        <w:jc w:val="both"/>
        <w:rPr>
          <w:snapToGrid w:val="0"/>
          <w:sz w:val="24"/>
          <w:szCs w:val="24"/>
        </w:rPr>
      </w:pPr>
      <w:r>
        <w:rPr>
          <w:snapToGrid w:val="0"/>
          <w:sz w:val="24"/>
          <w:szCs w:val="24"/>
        </w:rPr>
        <w:t>В 996 году князем Владимиром учреждаются «богадельни, гостиницы, дома странноприимства, а лекари и все люди увечные... были подсудны одним епископам». При этом на их содержание была определена «десятина» (от продажи хлеба, скота, судебных пошлин и т.п.).</w:t>
      </w:r>
    </w:p>
    <w:p w:rsidR="00DD0FA2" w:rsidRDefault="00DD0FA2" w:rsidP="00DD0FA2">
      <w:pPr>
        <w:ind w:firstLine="709"/>
        <w:jc w:val="both"/>
        <w:rPr>
          <w:snapToGrid w:val="0"/>
          <w:sz w:val="24"/>
          <w:szCs w:val="24"/>
        </w:rPr>
      </w:pPr>
      <w:r>
        <w:rPr>
          <w:snapToGrid w:val="0"/>
          <w:sz w:val="24"/>
          <w:szCs w:val="24"/>
        </w:rPr>
        <w:t>Находясь под влиянием евангельского учения о милосердии, князь Владимир в числе первых показывал пример сострадательности к тем, кто нуждается в помощи – к убогим, нищим, сиротам. Вопреки сложившимся в дохристианскую эпоху обычаям и правилам, князь позволял «всякому нищему и убогому» являться на княжий двор, получать еду, а для больных, которые не могли приходить сами, отправлял повозки, груженные хлебом, мясом, рыбой, овощами, медом и квасом.</w:t>
      </w:r>
    </w:p>
    <w:p w:rsidR="00DD0FA2" w:rsidRDefault="00DD0FA2" w:rsidP="00DD0FA2">
      <w:pPr>
        <w:ind w:firstLine="709"/>
        <w:jc w:val="both"/>
        <w:rPr>
          <w:snapToGrid w:val="0"/>
          <w:sz w:val="24"/>
          <w:szCs w:val="24"/>
        </w:rPr>
      </w:pPr>
      <w:r>
        <w:rPr>
          <w:snapToGrid w:val="0"/>
          <w:sz w:val="24"/>
          <w:szCs w:val="24"/>
        </w:rPr>
        <w:t>Вслед за святым князем Владимиром активно занимались благотворительной деятельностью и другие князья. В их числе особо отмечают великого князя Ярослава Владимировича, при котором было открыто первое в Новгороде училище для бедных юношей. Но более других «нищелюбием» прославился Владимир Мономах, завещавший своим детям: «всего же паче убогих не забывайте, по сколько вам возможно по силе своей кормите».</w:t>
      </w:r>
    </w:p>
    <w:p w:rsidR="00DD0FA2" w:rsidRDefault="00DD0FA2" w:rsidP="00DD0FA2">
      <w:pPr>
        <w:ind w:firstLine="709"/>
        <w:jc w:val="both"/>
        <w:rPr>
          <w:snapToGrid w:val="0"/>
          <w:sz w:val="24"/>
          <w:szCs w:val="24"/>
        </w:rPr>
      </w:pPr>
      <w:r>
        <w:rPr>
          <w:i/>
          <w:snapToGrid w:val="0"/>
          <w:sz w:val="24"/>
          <w:szCs w:val="24"/>
        </w:rPr>
        <w:t>Русская православная церковь с самого начала взяла в свои руки заботу о людях, лишенных средств к существованию</w:t>
      </w:r>
      <w:r>
        <w:rPr>
          <w:snapToGrid w:val="0"/>
          <w:sz w:val="24"/>
          <w:szCs w:val="24"/>
        </w:rPr>
        <w:t xml:space="preserve">. Со времени христианизации Руси до петровских </w:t>
      </w:r>
      <w:r>
        <w:rPr>
          <w:snapToGrid w:val="0"/>
          <w:sz w:val="24"/>
          <w:szCs w:val="24"/>
        </w:rPr>
        <w:lastRenderedPageBreak/>
        <w:t>реформ дело «общественного призрения» находилось исключительно в руках церкви. Отмечая особую роль Русской православной церкви в деле единения народа, В.О. Ключевский подчеркивал, что «церковь на Руси соединяла в одно общество людей разных состояний или во имя цели, или тайного назначения, или во имя чувства сострадания и милосердия».</w:t>
      </w:r>
    </w:p>
    <w:p w:rsidR="00DD0FA2" w:rsidRDefault="00DD0FA2" w:rsidP="00DD0FA2">
      <w:pPr>
        <w:ind w:firstLine="709"/>
        <w:jc w:val="both"/>
        <w:rPr>
          <w:snapToGrid w:val="0"/>
          <w:sz w:val="24"/>
          <w:szCs w:val="24"/>
        </w:rPr>
      </w:pPr>
      <w:r>
        <w:rPr>
          <w:snapToGrid w:val="0"/>
          <w:sz w:val="24"/>
          <w:szCs w:val="24"/>
        </w:rPr>
        <w:t>Русская православная церковь, структурное формирование которой завершилось в эпоху Ярослава Мудрого (1019-1054 гг.), создала и свой благотворительный центр, который размещался в стенах Киево-Печерского монастыря. Этот монастырь был известен своим милосердием по отношению к нуждающимся: при нем была бесплатная гостиница для богомольцев, лечебница на 80 кроватей и бесплатная трапезная для бедных странников. В XII веке был основан больничный Троицкий мужской монастырь Николой Святошей, где имелась больница на 32 кровати с аптекой. Так складывался милосердно-благотворительный институт Русской православной церкви, имевший в лице монахов своих социальных работников, свои больницы, аптеки, а также обладавший финансовыми средствами из «десятины».</w:t>
      </w:r>
    </w:p>
    <w:p w:rsidR="00DD0FA2" w:rsidRDefault="00DD0FA2" w:rsidP="00DD0FA2">
      <w:pPr>
        <w:ind w:firstLine="709"/>
        <w:jc w:val="both"/>
        <w:rPr>
          <w:rFonts w:eastAsiaTheme="minorHAnsi"/>
          <w:sz w:val="24"/>
          <w:szCs w:val="24"/>
        </w:rPr>
      </w:pPr>
      <w:r>
        <w:rPr>
          <w:i/>
          <w:sz w:val="24"/>
          <w:szCs w:val="24"/>
        </w:rPr>
        <w:t>Уже во времена Киевской Руси князья возлагали на церковь функции общественного призрения, попечительства, для этих целей из казны выделялись определенные материальные средства.</w:t>
      </w:r>
      <w:r>
        <w:rPr>
          <w:sz w:val="24"/>
          <w:szCs w:val="24"/>
        </w:rPr>
        <w:t xml:space="preserve"> Подобную политику проводили и князья Владимир Святославович, Ярослав Владимирович, Изяслав Ярославович, Всеволод Ярославович, Владимир Мономах. В период феодальной раздробленности и золотоордынского ига церковь была единственным прибежищем для нуждающихся в помощи людей. Церковь и монастыри в XII-XIII веках фактически взяли на себя благотворительную функцию.</w:t>
      </w:r>
    </w:p>
    <w:p w:rsidR="00DD0FA2" w:rsidRDefault="00DD0FA2" w:rsidP="00DD0FA2">
      <w:pPr>
        <w:ind w:firstLine="709"/>
        <w:jc w:val="both"/>
        <w:rPr>
          <w:sz w:val="24"/>
          <w:szCs w:val="24"/>
        </w:rPr>
      </w:pPr>
      <w:r>
        <w:rPr>
          <w:sz w:val="24"/>
          <w:szCs w:val="24"/>
        </w:rPr>
        <w:t>В царствование Феодора Алексеевича (1676-1682 гг.) в монастырские обязанности вменялась новая повинность: собирать в Москве увечных людей для призрения, отличая их от притворных нищих. Дмитровский Борисоглебский монастырь содержал негодных для службы стрельцов. Позднее на государственном уровне принимается решение о строительстве двух богаделен не по церковной линии, а в рамках государственной службы общественного призрения.</w:t>
      </w:r>
    </w:p>
    <w:p w:rsidR="00DD0FA2" w:rsidRDefault="00DD0FA2" w:rsidP="00DD0FA2">
      <w:pPr>
        <w:ind w:firstLine="709"/>
        <w:jc w:val="both"/>
        <w:rPr>
          <w:sz w:val="24"/>
          <w:szCs w:val="24"/>
        </w:rPr>
      </w:pPr>
      <w:r>
        <w:rPr>
          <w:sz w:val="24"/>
          <w:szCs w:val="24"/>
        </w:rPr>
        <w:t>В последующем эти направления развивались параллельно: частное и государственное. Этому способствовала политика русских государей Ивана III, Василия III, Ивана Грозного, принимавших законы о церковной благотворительности. Церковные Соборы XVII века подтверждали необходимость расширять благотворительность монастырей. Благотворительность рассматривалась Русской Православной Церковью как неотъемлемая составная часть ее жизни и деятельности, высший церковный орган – Собор – своими постановлениями закладывал правовую основу этой деятельности.</w:t>
      </w:r>
    </w:p>
    <w:p w:rsidR="00DD0FA2" w:rsidRDefault="00DD0FA2" w:rsidP="00DD0FA2">
      <w:pPr>
        <w:ind w:firstLine="709"/>
        <w:jc w:val="both"/>
        <w:rPr>
          <w:rFonts w:eastAsiaTheme="minorHAnsi"/>
          <w:sz w:val="24"/>
          <w:szCs w:val="24"/>
        </w:rPr>
      </w:pPr>
      <w:r>
        <w:rPr>
          <w:i/>
          <w:sz w:val="24"/>
          <w:szCs w:val="24"/>
        </w:rPr>
        <w:t>Церковная реформа Петра I,</w:t>
      </w:r>
      <w:r>
        <w:rPr>
          <w:sz w:val="24"/>
          <w:szCs w:val="24"/>
        </w:rPr>
        <w:t xml:space="preserve"> упразднив патриаршее управление и заменив его коллегиальным, </w:t>
      </w:r>
      <w:r>
        <w:rPr>
          <w:i/>
          <w:sz w:val="24"/>
          <w:szCs w:val="24"/>
        </w:rPr>
        <w:t xml:space="preserve">по существу поставила церковь на службу государству, что отразилось и на характере ее социальной деятельности, которая оказалась под жестким контролем. </w:t>
      </w:r>
      <w:r>
        <w:rPr>
          <w:sz w:val="24"/>
          <w:szCs w:val="24"/>
        </w:rPr>
        <w:t>Ликвидация Патриаршества при Петре I, секуляризация церковной собственности резко снизили уровень церковной благотворительности. Функции благотворительности перешли в ведение государственной системы общественного призрения, необходимые ресурсы у Церкви были отняты.</w:t>
      </w:r>
    </w:p>
    <w:p w:rsidR="00DD0FA2" w:rsidRDefault="00DD0FA2" w:rsidP="00DD0FA2">
      <w:pPr>
        <w:ind w:firstLine="709"/>
        <w:jc w:val="both"/>
        <w:rPr>
          <w:sz w:val="24"/>
          <w:szCs w:val="24"/>
        </w:rPr>
      </w:pPr>
      <w:r>
        <w:rPr>
          <w:sz w:val="24"/>
          <w:szCs w:val="24"/>
        </w:rPr>
        <w:t>Петр I, следуя примеру Людовика XIV, требовал повсеместного устройства по губерниям «гошпиталей», то есть приютов для всякого рода призреваемых, заботился о помещении инвалидов по монастырям и приказывал строить по городам, на церковных дворах, приюты для принятия «зазорных» детей на тех же основаниях. Согласно историко-статистическому описанию Тихвинского Богородицкого мужского монастыря, именно при Петре I здесь была основана богадельня, имеющая главной целью обеспечение спокойной старости увечным и израненным воинам.</w:t>
      </w:r>
    </w:p>
    <w:p w:rsidR="00DD0FA2" w:rsidRDefault="00DD0FA2" w:rsidP="00DD0FA2">
      <w:pPr>
        <w:ind w:firstLine="709"/>
        <w:jc w:val="both"/>
        <w:rPr>
          <w:sz w:val="24"/>
          <w:szCs w:val="24"/>
        </w:rPr>
      </w:pPr>
      <w:r>
        <w:rPr>
          <w:sz w:val="24"/>
          <w:szCs w:val="24"/>
        </w:rPr>
        <w:t xml:space="preserve">В 1764 году Екатерина II при поддержке определенной части православных иерархов произвела секуляризацию большой части церковных земель. Отобранные у </w:t>
      </w:r>
      <w:r>
        <w:rPr>
          <w:sz w:val="24"/>
          <w:szCs w:val="24"/>
        </w:rPr>
        <w:lastRenderedPageBreak/>
        <w:t>церкви земли были переданы в ведение учрежденной для этой цели Коллегии экономии и получили название экономических. В Москве и Петербурге создаются комитеты по «разбору и призрению просящих милостыню». С 1764 года открываются новые монастыри, имеющие богадельни, приюты, странноприимные дома, школы с общежитиями для учеников.</w:t>
      </w:r>
    </w:p>
    <w:p w:rsidR="00DD0FA2" w:rsidRDefault="00DD0FA2" w:rsidP="00DD0FA2">
      <w:pPr>
        <w:ind w:firstLine="709"/>
        <w:jc w:val="both"/>
        <w:rPr>
          <w:sz w:val="24"/>
          <w:szCs w:val="24"/>
        </w:rPr>
      </w:pPr>
      <w:r>
        <w:rPr>
          <w:sz w:val="24"/>
          <w:szCs w:val="24"/>
        </w:rPr>
        <w:t>С учреждением приказов общественного призрения в 1775 году последним предписывалось устраивать сиротские и работные дома для просящих милостыню профессиональных нищих, способных прокормиться собственной работой, и оказывать помощь добровольно явившимся за вспомоществованием. Для увеличения денежных средств приказов общественного призрения им разрешены были приемы вкладов на хранение и выдача ссуд под недвижимость и государственные процентные бумаги.</w:t>
      </w:r>
    </w:p>
    <w:p w:rsidR="00DD0FA2" w:rsidRDefault="00DD0FA2" w:rsidP="00DD0FA2">
      <w:pPr>
        <w:ind w:firstLine="709"/>
        <w:jc w:val="both"/>
        <w:rPr>
          <w:sz w:val="24"/>
          <w:szCs w:val="24"/>
        </w:rPr>
      </w:pPr>
      <w:r>
        <w:rPr>
          <w:sz w:val="24"/>
          <w:szCs w:val="24"/>
        </w:rPr>
        <w:t>Таким образом, благотворительная деятельность стала возможной не только за счет пожертвований в пользу нуждающихся, но и благодаря специальным благотворительным структурам, включающим банки, магазины, газеты и т.п. К середине XIX века традиции церковной благотворительности прервались в связи с упадком социальной активности прихода, лишенного прав юридического лица.</w:t>
      </w:r>
    </w:p>
    <w:p w:rsidR="00DD0FA2" w:rsidRDefault="00DD0FA2" w:rsidP="00DD0FA2">
      <w:pPr>
        <w:ind w:firstLine="709"/>
        <w:jc w:val="both"/>
        <w:rPr>
          <w:sz w:val="24"/>
          <w:szCs w:val="24"/>
        </w:rPr>
      </w:pPr>
      <w:r>
        <w:rPr>
          <w:sz w:val="24"/>
          <w:szCs w:val="24"/>
        </w:rPr>
        <w:t>Общественное призрение в XIX веке (до реформы 1861 г.) включало в себя и меры по обеспечению вдов: открываются вдовьи дома (призрение неимущих, увечных и престарелых вдов лиц, состоящих на государственной службе), среди которых выделяется основанный в 1803 году в Москве вдовий дом. В 1819 году основано попечительное тюремное общество; продолжают устраиваться работные дома, выделяются пособия на дому и т.п. В XIX веке появляются женские общины, представляющие переходные формы от мирской жизни к монашеской. В течение XIX столетия было основано около 100 общин, образованных преимущественно при приходских церквах в виде богаделен, существование которых обеспечивалось подаянием прихожан. Большинство из этих общин было возведено в ранг монастырей, обязательно занимающихся милосердно-благотворительной деятельностью.</w:t>
      </w:r>
    </w:p>
    <w:p w:rsidR="00DD0FA2" w:rsidRDefault="00DD0FA2" w:rsidP="00DD0FA2">
      <w:pPr>
        <w:ind w:firstLine="709"/>
        <w:jc w:val="both"/>
        <w:rPr>
          <w:sz w:val="24"/>
          <w:szCs w:val="24"/>
        </w:rPr>
      </w:pPr>
      <w:r>
        <w:rPr>
          <w:sz w:val="24"/>
          <w:szCs w:val="24"/>
        </w:rPr>
        <w:t>В 1864 году Александром II было принято законодательство о церковных братствах и церковно-приходских попечительствах, допускавшее и регламентировавшее церковную благотворительность. С 1866 года учреждение при монастырях благотворительных и воспитательных заведений сделалось обязательным для каждой вновь открываемой обители. К примеру, в 1882 году Иоанном Кронштадтским был построен «Дом Трудолюбия», получивший известность как просветительно-благотворительное учреждение, которое давало каждому возможность получать помощь не как подаяние, а как награду за известный труд. Целью этого дома призрения было стимулирование трудовой деятельности, что не достигалось, как правило, частной милостыней. В таком «Доме Трудолюбия» протоиерей Иоанн Кронштадтский разместил благотворительные учреждения, в которых неимущие не только работали, но и учились, лечились, могли отдыхать, получать пособия, ночлежный приют и т.д. Здесь была предпринята попытка заменить милостыню коллективным трудом самих нуждающихся, самообеспечением, что явилось важным шагом на пути институционализации социального служения Русской православной церкви.</w:t>
      </w:r>
    </w:p>
    <w:p w:rsidR="00DD0FA2" w:rsidRDefault="00DD0FA2" w:rsidP="00DD0FA2">
      <w:pPr>
        <w:ind w:firstLine="709"/>
        <w:jc w:val="both"/>
        <w:rPr>
          <w:sz w:val="24"/>
          <w:szCs w:val="24"/>
        </w:rPr>
      </w:pPr>
      <w:r>
        <w:rPr>
          <w:sz w:val="24"/>
          <w:szCs w:val="24"/>
        </w:rPr>
        <w:t xml:space="preserve">Существенной стороной милосердно-благотворительной деятельности было создание благотворительных обществ при Санкт-Петербургских городских больницах во 2-ой половине XIX века. Самое старейшее из них было основано в 1866 году при Санкт-Петербургской городской Обуховской больнице. Благотворительные общества при больницах заботились о больном и его семье и после выписки из больницы, помогали семьям во время нахождения одного из их членов в больнице одеждой и деньгами, принимали на свое попечение ослабленных вследствие перенесенной болезни людей, обеспечивали в случае необходимости их медикаментами и протезами. Желающим отправиться на родину бесплатно предоставляли такую возможность. Бесприютных детей </w:t>
      </w:r>
      <w:r>
        <w:rPr>
          <w:sz w:val="24"/>
          <w:szCs w:val="24"/>
        </w:rPr>
        <w:lastRenderedPageBreak/>
        <w:t>больных или умерших в больнице родителей благотворительные общества принимали на свое попечение.</w:t>
      </w:r>
    </w:p>
    <w:p w:rsidR="00DD0FA2" w:rsidRDefault="00DD0FA2" w:rsidP="00DD0FA2">
      <w:pPr>
        <w:ind w:firstLine="709"/>
        <w:jc w:val="both"/>
        <w:rPr>
          <w:sz w:val="24"/>
          <w:szCs w:val="24"/>
        </w:rPr>
      </w:pPr>
      <w:r>
        <w:rPr>
          <w:sz w:val="24"/>
          <w:szCs w:val="24"/>
        </w:rPr>
        <w:t>С середины XIX века развивается новая для России форма благотворительности – сестринское милосердие. Еще в 1844 году в Санкт-Петербурге была создана первая в Европе Свято-Троицкая женская община, готовившая сестер милосердия для попечения о раненых. Пример сестринского милосердия в Крымской войне побудил к созданию Российского общества попечения о раненых и больных воинах в мае 1867 года, которое через 12 лет преобразовали в Российское Общество Красного Креста. Подвиг сестер милосердия Никольской и Крестовоздвиженской общин вызвал волну объединения в подобные общины христианок-доброхоток во многих губерниях России. К началу первой мировой войны было зарегистрировано более ста подобных общин, а к середине 1917 года примерно 30000 сестер милосердия, 20000 из которых вышли из епархиальных общин. Выделяя существовавшие в этот период формы благотворительной деятельности православной церкви, следует отметить, что помощь оказывалась инвалидам и участникам войны (их назвали «военноувечными»), их семьям, престарелым, тяжелобольным, людям с психическими расстройствами. Социально незащищенные слои общества – безработные, сироты, неграмотные, нищие, голодающие, погорельцы и другие жертвы бедствий также не оказывались без внимания. Милосердно-благотворительная деятельность церкви требовала хорошей организации, финансового и хозяйственного обеспечения. Осуществлялась она многочисленными благотворительными обществами, комитетами помощи, попечительствами, существующими при церковно-приходских общинах. Если же они находились при муниципальных органах управления или других светских организациях, то церковь принимала активное участие в их работе.</w:t>
      </w:r>
    </w:p>
    <w:p w:rsidR="00DD0FA2" w:rsidRDefault="00DD0FA2" w:rsidP="00DD0FA2">
      <w:pPr>
        <w:ind w:firstLine="709"/>
        <w:jc w:val="both"/>
        <w:rPr>
          <w:sz w:val="24"/>
          <w:szCs w:val="24"/>
        </w:rPr>
      </w:pPr>
      <w:r>
        <w:rPr>
          <w:sz w:val="24"/>
          <w:szCs w:val="24"/>
        </w:rPr>
        <w:t>Финансирование благотворительной деятельности до Октябрьской революции осуществлялось из трех основных источников: за счет государственных субсидий; из вкладов общественных организаций; из пожертвований частных лиц. Сама Русская православная церковь делала большие пожертвования на создание и содержание приютов, больниц, школ, раздавала деньги нуждающимся. С другой стороны, в своих проповедях православные священники, обращаясь к прихожанам, постоянно говорили о необходимости их участия в милосердно-благотворительной деятельности.</w:t>
      </w:r>
    </w:p>
    <w:p w:rsidR="00DD0FA2" w:rsidRDefault="00DD0FA2" w:rsidP="00DD0FA2">
      <w:pPr>
        <w:ind w:firstLine="709"/>
        <w:jc w:val="both"/>
        <w:rPr>
          <w:sz w:val="24"/>
          <w:szCs w:val="24"/>
        </w:rPr>
      </w:pPr>
      <w:r>
        <w:rPr>
          <w:sz w:val="24"/>
          <w:szCs w:val="24"/>
        </w:rPr>
        <w:t xml:space="preserve">Одной из важных форм сбора пожертвований от частных лиц в дореволюционной России были выпуск и продажа (при непосредственном участии Русской православной церкви) специальных благотворительных марок. Они представляли собой своего рода квитанции, подтверждающие факт благотворения. Формой отчетности и контроля над расходованием средств были благотворительные боны – талоны, чеки, квитанции, кредитные марки. По договоренности с владельцами магазинов, лавок, столовых и чайных эти заменители денежных знаков принимались как платежи за товары, продукты и услуги. </w:t>
      </w:r>
    </w:p>
    <w:p w:rsidR="00DD0FA2" w:rsidRDefault="00DD0FA2" w:rsidP="00DD0FA2">
      <w:pPr>
        <w:ind w:firstLine="709"/>
        <w:jc w:val="both"/>
        <w:rPr>
          <w:sz w:val="24"/>
          <w:szCs w:val="24"/>
        </w:rPr>
      </w:pPr>
      <w:r>
        <w:rPr>
          <w:sz w:val="24"/>
          <w:szCs w:val="24"/>
        </w:rPr>
        <w:t>Все вышеизложенное позволяет говорить о том, что Русская православная церковь до 1917 года большое внимание уделяла проблемам милосердия и социального служения. В этот период начинает разрабатываться теория милосердия, подкрепляемая благотворительной деятельностью, как отдельных лиц, так и союзов, церкви и государства по призрению бедных, увечных, вдов, сирот и т.п.</w:t>
      </w:r>
    </w:p>
    <w:p w:rsidR="00DD0FA2" w:rsidRDefault="00DD0FA2" w:rsidP="00DD0FA2">
      <w:pPr>
        <w:ind w:firstLine="709"/>
        <w:jc w:val="both"/>
        <w:rPr>
          <w:sz w:val="24"/>
          <w:szCs w:val="24"/>
        </w:rPr>
      </w:pPr>
      <w:r>
        <w:rPr>
          <w:sz w:val="24"/>
          <w:szCs w:val="24"/>
        </w:rPr>
        <w:t xml:space="preserve">После Октябрьской революции 1917 года благотворительная деятельность была объявлена свойственной лишь буржуазному обществу. С изменением общественно-политической ситуации в стране после октябрьских событий 1917 года изменилось и положение Русской православной церкви в государстве. Всякие проявления общественно значимой деятельности церкви были сведены на нет. В ноябре 1917 г. были упразднены все благотворительные учреждения и общества помощи инвалидам и их семьям. Однако существование острейших социальных проблем, например, массовой детской беспризорности, вынуждало прибегать к организованным формам проявления милосердия и благотворительности (Детский фонд </w:t>
      </w:r>
      <w:r>
        <w:rPr>
          <w:sz w:val="24"/>
          <w:szCs w:val="24"/>
        </w:rPr>
        <w:br/>
        <w:t xml:space="preserve">им. В.И. Ленина). Во время голода в Поволжье в начале 20-х гг. Патриарх Тихон учредил </w:t>
      </w:r>
      <w:r>
        <w:rPr>
          <w:sz w:val="24"/>
          <w:szCs w:val="24"/>
        </w:rPr>
        <w:lastRenderedPageBreak/>
        <w:t>Всероссийскую церковную комиссию для оказания помощи голодающим. В 1922 г. эта комиссия была распущена властями, а собранные средства конфискованы. В 1928 г. общецерковная благотворительность была запрещен.</w:t>
      </w:r>
    </w:p>
    <w:p w:rsidR="00DD0FA2" w:rsidRDefault="00DD0FA2" w:rsidP="00DD0FA2">
      <w:pPr>
        <w:ind w:firstLine="709"/>
        <w:jc w:val="both"/>
        <w:rPr>
          <w:sz w:val="24"/>
          <w:szCs w:val="24"/>
        </w:rPr>
      </w:pPr>
      <w:r>
        <w:rPr>
          <w:sz w:val="24"/>
          <w:szCs w:val="24"/>
        </w:rPr>
        <w:t>В конце 80-х гг. XX в. государство признало необходимость предоставления возможности гражданам инициативно участвовать в социальной взаимопомощи, видя в этом не только путь к частичному освобождению государственного бюджета от расходов на социальные нужды, но и одно из средств формирования гражданского общества. Были созданы несколько фондов, которые должны были охватывать своей деятельностью всю территорию государства: Фонд культуры, Детский фонд, Фонд милосердия и здоровья. В последующие годы появилось большое число более мелких благотворительных фондов и организаций.</w:t>
      </w:r>
    </w:p>
    <w:p w:rsidR="00DD0FA2" w:rsidRDefault="00DD0FA2" w:rsidP="00DD0FA2">
      <w:pPr>
        <w:ind w:firstLine="709"/>
        <w:jc w:val="both"/>
        <w:rPr>
          <w:rFonts w:eastAsiaTheme="minorHAnsi"/>
          <w:sz w:val="24"/>
          <w:szCs w:val="24"/>
        </w:rPr>
      </w:pPr>
      <w:r>
        <w:rPr>
          <w:sz w:val="24"/>
          <w:szCs w:val="24"/>
        </w:rPr>
        <w:t xml:space="preserve">Современные условия общественного развития открывают перед Русской православной церковью большие возможности и более широкие перспективы для выработки новых форм активной социальной деятельности, о чем свидетельствует принятый </w:t>
      </w:r>
      <w:r>
        <w:rPr>
          <w:sz w:val="24"/>
          <w:szCs w:val="24"/>
        </w:rPr>
        <w:br/>
        <w:t xml:space="preserve">26 сентября 1997 года Федеральный закон «О свободе совести и о религиозных объединениях». Так, в соответствии с п. 1 статьи 18-й Закона «религиозные организации вправе осуществлять благотворительную деятельность как непосредственно, так и путем учреждения благотворительных организаций». При этом государство готово «оказывать содействие и поддержку благотворительной деятельности религиозных организаций, а также реализации ими общественно значимых культурно-просветительских программ и мероприятий» (п.3 статьи 18-й Федерального закона). Таким образом, церковь получила законодательную основу для своей благотворительной деятельности. В постперестроечные годы церковная благотворительность начала вновь возрождаться. В настоящее время при Церкви создан </w:t>
      </w:r>
      <w:hyperlink r:id="rId8" w:history="1">
        <w:r w:rsidRPr="00AD6277">
          <w:rPr>
            <w:rStyle w:val="a8"/>
            <w:sz w:val="24"/>
            <w:szCs w:val="24"/>
            <w:u w:val="none"/>
          </w:rPr>
          <w:t>Синодальный отдел по церковной благотворительности и социальному служению</w:t>
        </w:r>
      </w:hyperlink>
      <w:r w:rsidRPr="00AD6277">
        <w:rPr>
          <w:sz w:val="24"/>
          <w:szCs w:val="24"/>
        </w:rPr>
        <w:t>.</w:t>
      </w:r>
      <w:r>
        <w:rPr>
          <w:sz w:val="24"/>
          <w:szCs w:val="24"/>
        </w:rPr>
        <w:t xml:space="preserve"> Современные религиозные благотворительные организации активно осваивают «светские» технологии: проектный подход, системную отчетность и т.п. Постепенно развивается взаимодействие и сотрудничество со светскими НКО. У них, разумеется, много общего: прежде всего забота о тех, кто нуждается в помощи. </w:t>
      </w:r>
    </w:p>
    <w:p w:rsidR="00DD0FA2" w:rsidRDefault="00DD0FA2" w:rsidP="00DD0FA2">
      <w:pPr>
        <w:ind w:firstLine="709"/>
        <w:jc w:val="both"/>
        <w:rPr>
          <w:sz w:val="24"/>
          <w:szCs w:val="24"/>
        </w:rPr>
      </w:pPr>
      <w:r>
        <w:rPr>
          <w:sz w:val="24"/>
          <w:szCs w:val="24"/>
        </w:rPr>
        <w:t xml:space="preserve">Российское государство недавно уравняло в правах религиозных благотворителей со светскими: в новом законе о господдержке социально ориентированных НКО закреплено, что религиозные благотворительные организации могут на равных со светскими претендовать на получение государственной финансовой, имущественной и консультационной поддержки. </w:t>
      </w:r>
    </w:p>
    <w:p w:rsidR="00DD0FA2" w:rsidRDefault="00DD0FA2" w:rsidP="00DD0FA2">
      <w:pPr>
        <w:ind w:firstLine="709"/>
        <w:jc w:val="both"/>
        <w:rPr>
          <w:sz w:val="24"/>
          <w:szCs w:val="24"/>
        </w:rPr>
      </w:pPr>
      <w:r>
        <w:rPr>
          <w:sz w:val="24"/>
          <w:szCs w:val="24"/>
        </w:rPr>
        <w:t xml:space="preserve">Помимо православного христианства </w:t>
      </w:r>
      <w:r>
        <w:rPr>
          <w:bCs/>
          <w:kern w:val="28"/>
          <w:sz w:val="24"/>
          <w:szCs w:val="24"/>
        </w:rPr>
        <w:t>в нашей стране достаточно много и последователей ислама, которые составляют вторую по численности этно-конфессиональную группу и проживают преимущественно на территории Татарстана, Башкортостана, республик Северного Кавказа</w:t>
      </w:r>
      <w:r>
        <w:rPr>
          <w:sz w:val="24"/>
          <w:szCs w:val="24"/>
        </w:rPr>
        <w:t xml:space="preserve">. Сейчас мусульманское население России по разным оценкам насчитывает от 18 до 21 млн. человек. На сегодняшний день </w:t>
      </w:r>
      <w:r>
        <w:rPr>
          <w:bCs/>
          <w:kern w:val="28"/>
          <w:sz w:val="24"/>
          <w:szCs w:val="24"/>
        </w:rPr>
        <w:t>ислам (в переводе с арабского – «покорность», «предание себя Богу») является одной из наиболее распространенных религий мира.</w:t>
      </w:r>
    </w:p>
    <w:p w:rsidR="00DD0FA2" w:rsidRDefault="00DD0FA2" w:rsidP="00DD0FA2">
      <w:pPr>
        <w:tabs>
          <w:tab w:val="left" w:pos="9214"/>
          <w:tab w:val="left" w:pos="9356"/>
        </w:tabs>
        <w:ind w:firstLine="709"/>
        <w:jc w:val="both"/>
        <w:rPr>
          <w:bCs/>
          <w:kern w:val="28"/>
          <w:sz w:val="24"/>
          <w:szCs w:val="24"/>
        </w:rPr>
      </w:pPr>
      <w:r>
        <w:rPr>
          <w:bCs/>
          <w:kern w:val="28"/>
          <w:sz w:val="24"/>
          <w:szCs w:val="24"/>
        </w:rPr>
        <w:t xml:space="preserve">Исламская цивилизация – одна из самых молодых на Востоке. Она начала формироваться лишь в </w:t>
      </w:r>
      <w:r>
        <w:rPr>
          <w:bCs/>
          <w:kern w:val="28"/>
          <w:sz w:val="24"/>
          <w:szCs w:val="24"/>
          <w:lang w:val="en-US"/>
        </w:rPr>
        <w:t>VII</w:t>
      </w:r>
      <w:r>
        <w:rPr>
          <w:bCs/>
          <w:kern w:val="28"/>
          <w:sz w:val="24"/>
          <w:szCs w:val="24"/>
        </w:rPr>
        <w:t xml:space="preserve"> в. н.э. Колыбелью исламской цивилизации, впоследствии расширившей свои границы и охватившей множество государств, была Аравия.</w:t>
      </w:r>
    </w:p>
    <w:p w:rsidR="00DD0FA2" w:rsidRDefault="00DD0FA2" w:rsidP="00DD0FA2">
      <w:pPr>
        <w:tabs>
          <w:tab w:val="left" w:pos="9214"/>
          <w:tab w:val="right" w:pos="9354"/>
        </w:tabs>
        <w:ind w:firstLine="709"/>
        <w:jc w:val="both"/>
        <w:rPr>
          <w:bCs/>
          <w:kern w:val="28"/>
          <w:sz w:val="24"/>
          <w:szCs w:val="24"/>
        </w:rPr>
      </w:pPr>
      <w:r>
        <w:rPr>
          <w:bCs/>
          <w:i/>
          <w:kern w:val="28"/>
          <w:sz w:val="24"/>
          <w:szCs w:val="24"/>
        </w:rPr>
        <w:t>Наряду с другими религиями и культурами, ислам выступает хранителем и выразителем общечеловеческих ценностей.</w:t>
      </w:r>
      <w:r>
        <w:rPr>
          <w:bCs/>
          <w:kern w:val="28"/>
          <w:sz w:val="24"/>
          <w:szCs w:val="24"/>
        </w:rPr>
        <w:t xml:space="preserve"> Каждая религия в мире называется по имени своего основателя, или по названию общины или нации, в которой она возникла. Так, христианство носит название по имени Богочеловека Иисуса Христа, буддизм называется по имени его основателя Гаутамы Будды, зороастризм – по имени его основателя Зороастра, иудаизм – по названию племени Иуда. Название мусульманской религии не имеет никакой связи с отдельной личностью, народом или страной. Это </w:t>
      </w:r>
      <w:r>
        <w:rPr>
          <w:sz w:val="24"/>
          <w:szCs w:val="24"/>
        </w:rPr>
        <w:t>–</w:t>
      </w:r>
      <w:r>
        <w:rPr>
          <w:bCs/>
          <w:kern w:val="28"/>
          <w:sz w:val="24"/>
          <w:szCs w:val="24"/>
        </w:rPr>
        <w:t xml:space="preserve"> универсальная </w:t>
      </w:r>
      <w:r>
        <w:rPr>
          <w:bCs/>
          <w:kern w:val="28"/>
          <w:sz w:val="24"/>
          <w:szCs w:val="24"/>
        </w:rPr>
        <w:lastRenderedPageBreak/>
        <w:t>религия, целью которой является создание и культивирование в человеке качеств ислама. Ислам – название атрибутивное. Каждый человек, обладающий атрибутами ислама, несмотря на расовые и национальные различия, является мусульманином.</w:t>
      </w:r>
    </w:p>
    <w:p w:rsidR="00DD0FA2" w:rsidRDefault="00DD0FA2" w:rsidP="00DD0FA2">
      <w:pPr>
        <w:tabs>
          <w:tab w:val="left" w:pos="9214"/>
          <w:tab w:val="right" w:pos="9354"/>
        </w:tabs>
        <w:ind w:firstLine="709"/>
        <w:jc w:val="both"/>
        <w:rPr>
          <w:kern w:val="28"/>
          <w:sz w:val="24"/>
          <w:szCs w:val="24"/>
        </w:rPr>
      </w:pPr>
      <w:r>
        <w:rPr>
          <w:bCs/>
          <w:kern w:val="28"/>
          <w:sz w:val="24"/>
          <w:szCs w:val="24"/>
        </w:rPr>
        <w:t xml:space="preserve">Понять ментальность народов, в том числе проживающих и в Татарстане, трудно без уяснения основополагающих культурных, морально-этических принципов, заложенных в традициях ислама и оказывающих влияние на общественную и частную жизнь. </w:t>
      </w:r>
    </w:p>
    <w:p w:rsidR="00DD0FA2" w:rsidRDefault="00DD0FA2" w:rsidP="00DD0FA2">
      <w:pPr>
        <w:tabs>
          <w:tab w:val="left" w:pos="9214"/>
          <w:tab w:val="right" w:pos="9354"/>
        </w:tabs>
        <w:ind w:firstLine="709"/>
        <w:jc w:val="both"/>
        <w:rPr>
          <w:kern w:val="28"/>
          <w:sz w:val="24"/>
          <w:szCs w:val="24"/>
        </w:rPr>
      </w:pPr>
      <w:r>
        <w:rPr>
          <w:kern w:val="28"/>
          <w:sz w:val="24"/>
          <w:szCs w:val="24"/>
        </w:rPr>
        <w:t xml:space="preserve">Священная книга Коран является важнейшим источником ислама. Коран (точнее – аль-Кур’ан) означает «чтение», «чтение вслух». Это то, что требовал читать и читал вслух Мухаммеду один из приближенных к Богу (Аллаху) ангелов – Джибриль, называемый у христиан архангелом Гавриилом. Бог сделал его посредником между собой и человеком, которого избрал пророком и своим посланником к людям. Мухаммед должен был выслушивать слова Божьи, запоминать их, повторять людям и проповедовать веру в то, чему его и их учил Бог; </w:t>
      </w:r>
      <w:r>
        <w:rPr>
          <w:bCs/>
          <w:kern w:val="28"/>
          <w:sz w:val="24"/>
          <w:szCs w:val="24"/>
        </w:rPr>
        <w:t>16 июля 622 г. был признан начальной датой нового летоисчисления, окончательно установленного последователями Мухаммеда уже после его смерти.</w:t>
      </w:r>
    </w:p>
    <w:p w:rsidR="00DD0FA2" w:rsidRDefault="00DD0FA2" w:rsidP="00DD0FA2">
      <w:pPr>
        <w:ind w:firstLine="709"/>
        <w:jc w:val="both"/>
        <w:rPr>
          <w:sz w:val="24"/>
          <w:szCs w:val="24"/>
        </w:rPr>
      </w:pPr>
      <w:r>
        <w:rPr>
          <w:sz w:val="24"/>
          <w:szCs w:val="24"/>
        </w:rPr>
        <w:t>Ислам утвердился на территории России в начале X в. В 737 г. Арабское войско</w:t>
      </w:r>
      <w:r>
        <w:rPr>
          <w:sz w:val="24"/>
          <w:szCs w:val="24"/>
          <w:u w:val="single"/>
        </w:rPr>
        <w:t xml:space="preserve"> </w:t>
      </w:r>
      <w:r>
        <w:rPr>
          <w:sz w:val="24"/>
          <w:szCs w:val="24"/>
        </w:rPr>
        <w:t xml:space="preserve">вошло в зону прикаспийских степей, где находилось государство Хазарский каганат. Но еще задолго до этого, в 631 г., в Волжскую Булгарию прибыли три проповедника ислама. Они распространяли новое учение, давали советы, лечили больных. Среди излеченных ими была с детства парализованная дочь правителя булгарского государства Туйбика. В благодарность хан и его ближайшее окружение приняли ислам, который стал распространяться по всей стране. Волжская Булгария в то время занимала территорию от предгорий Северного Кавказа до верховий Волги с севера на юг, и от Дона до Самарканда – с запада на восток. Процесс исламизации населения Нижнего и Среднего Поволжья завершился в 922 г., когда </w:t>
      </w:r>
      <w:r>
        <w:rPr>
          <w:bCs/>
          <w:sz w:val="24"/>
          <w:szCs w:val="24"/>
        </w:rPr>
        <w:t>ислам был принят в качестве государственной религии в Волжской Булгарии</w:t>
      </w:r>
      <w:r>
        <w:rPr>
          <w:sz w:val="24"/>
          <w:szCs w:val="24"/>
        </w:rPr>
        <w:t>. Здесь были открыты учебные заведения, создавались библиотеки, распространялись популярные на Востоке научные и художественные идеи. Обучение проводилось на основе арабской письменности, нравственные основы общинной жизни приводились в соответствие с Кораном. Именно в эти места князь Владимир присылал своих послов для ознакомления с исламом.</w:t>
      </w:r>
    </w:p>
    <w:p w:rsidR="00DD0FA2" w:rsidRDefault="00DD0FA2" w:rsidP="00DD0FA2">
      <w:pPr>
        <w:ind w:firstLine="709"/>
        <w:jc w:val="both"/>
        <w:rPr>
          <w:sz w:val="24"/>
          <w:szCs w:val="24"/>
        </w:rPr>
      </w:pPr>
      <w:r>
        <w:rPr>
          <w:sz w:val="24"/>
          <w:szCs w:val="24"/>
        </w:rPr>
        <w:t>В период господства Золотой Орды ислам расширяет свои границы, однако это не означало, что на территориях господства ислама другие религии были запрещены. Во второй половине XVIII века ислам постепенно становится официальной религией в Российской империи. Завершающим звеном этого процесса стал Именной указ императрицы Екатерины Второй «Об определении Мулл, и прочих духовных чинов Магометанского закона и об учреждении в Уфе духовного собрания для заведования всеми духовными чинами того закона, в России пребывающими» от 22 сентября 1788 года, во исполнение которого 4 декабря 1789 года состоялось официальное открытие Оренбургского Магометанского Духовного Собрания в г. Уфе.</w:t>
      </w:r>
    </w:p>
    <w:p w:rsidR="00DD0FA2" w:rsidRDefault="00DD0FA2" w:rsidP="00DD0FA2">
      <w:pPr>
        <w:ind w:firstLine="709"/>
        <w:jc w:val="both"/>
        <w:rPr>
          <w:sz w:val="24"/>
          <w:szCs w:val="24"/>
        </w:rPr>
      </w:pPr>
      <w:r>
        <w:rPr>
          <w:sz w:val="24"/>
          <w:szCs w:val="24"/>
        </w:rPr>
        <w:t>Большое значение имел Именной Указ «О бытии в Таврической области (Крыма) Магометанскому Духовному Правлению под председательством Муфтия» в январе 1794 года.</w:t>
      </w:r>
    </w:p>
    <w:p w:rsidR="00DD0FA2" w:rsidRDefault="00DD0FA2" w:rsidP="00DD0FA2">
      <w:pPr>
        <w:ind w:firstLine="709"/>
        <w:jc w:val="both"/>
        <w:rPr>
          <w:sz w:val="24"/>
          <w:szCs w:val="24"/>
        </w:rPr>
      </w:pPr>
      <w:r>
        <w:rPr>
          <w:sz w:val="24"/>
          <w:szCs w:val="24"/>
        </w:rPr>
        <w:t>В конце XVIII в. только в Казанской губернии насчитывалось около ста мечетей, при них действовали школы, где преподавались арабская письменность и основы ислама. В Казани в 1802г. была открыта первая мусульманская типография.</w:t>
      </w:r>
    </w:p>
    <w:p w:rsidR="00DD0FA2" w:rsidRDefault="00DD0FA2" w:rsidP="00DD0FA2">
      <w:pPr>
        <w:tabs>
          <w:tab w:val="left" w:pos="9214"/>
        </w:tabs>
        <w:ind w:firstLine="709"/>
        <w:jc w:val="both"/>
        <w:rPr>
          <w:rFonts w:eastAsiaTheme="minorHAnsi"/>
          <w:sz w:val="24"/>
          <w:szCs w:val="24"/>
          <w:lang w:eastAsia="en-US"/>
        </w:rPr>
      </w:pPr>
      <w:r>
        <w:rPr>
          <w:sz w:val="24"/>
          <w:szCs w:val="24"/>
        </w:rPr>
        <w:t>Нравственно-духовный и интеллектуальный потенциал ислама, возможности влиять на образ жизни во благо человека не менее значительны, чем у других мировых религий. Этот вывод в полной мере подтверждается знакомством с шариатом – своего рода квинтэссенцией ислама.</w:t>
      </w:r>
    </w:p>
    <w:p w:rsidR="00DD0FA2" w:rsidRPr="00AD6277" w:rsidRDefault="00DD0FA2" w:rsidP="00DD0FA2">
      <w:pPr>
        <w:tabs>
          <w:tab w:val="left" w:pos="9214"/>
        </w:tabs>
        <w:ind w:firstLine="709"/>
        <w:jc w:val="both"/>
        <w:rPr>
          <w:sz w:val="24"/>
          <w:szCs w:val="24"/>
        </w:rPr>
      </w:pPr>
      <w:r>
        <w:rPr>
          <w:sz w:val="24"/>
          <w:szCs w:val="24"/>
        </w:rPr>
        <w:t xml:space="preserve">Исламская традиция связывает понятие шариата с использованием данного термина (шариата) в Коране для обозначения начертанного Аллахом пути, идя которым </w:t>
      </w:r>
      <w:r>
        <w:rPr>
          <w:sz w:val="24"/>
          <w:szCs w:val="24"/>
        </w:rPr>
        <w:lastRenderedPageBreak/>
        <w:t>правоверный достигает нравственного совершенства, мирского благополучия и может попасть в рай.</w:t>
      </w:r>
    </w:p>
    <w:p w:rsidR="00DD0FA2" w:rsidRDefault="00DD0FA2" w:rsidP="00DD0FA2">
      <w:pPr>
        <w:tabs>
          <w:tab w:val="left" w:pos="9214"/>
          <w:tab w:val="right" w:pos="9354"/>
        </w:tabs>
        <w:ind w:firstLine="709"/>
        <w:contextualSpacing/>
        <w:jc w:val="both"/>
        <w:rPr>
          <w:bCs/>
          <w:kern w:val="28"/>
          <w:sz w:val="24"/>
          <w:szCs w:val="24"/>
        </w:rPr>
      </w:pPr>
      <w:r>
        <w:rPr>
          <w:bCs/>
          <w:kern w:val="28"/>
          <w:sz w:val="24"/>
          <w:szCs w:val="24"/>
        </w:rPr>
        <w:t xml:space="preserve">Процесс возрождения ислама в мире и в России противоречив, недостаточно изучен, поэтому требует своего дальнейшего исследования, так как возрождение морально-этических, нравственных норм религии вообще и ислама, в частности, может, на наш взгляд, заметно повлиять на духовно-нравственное оздоровление общества. Кроме того, ислам является существенным фактором сохранения национального самосознания татар, башкир, дагестанцев, других тюркских народов и этносов, придерживающихся исламского вероисповедания. Ислам как фактор мотивации социального поведения мусульман оказывает влияние на различные стороны поведения, как отдельной личности, так и общества в целом. </w:t>
      </w:r>
    </w:p>
    <w:p w:rsidR="00DD0FA2" w:rsidRDefault="00DD0FA2" w:rsidP="00DD0FA2">
      <w:pPr>
        <w:tabs>
          <w:tab w:val="left" w:pos="9214"/>
          <w:tab w:val="right" w:pos="9354"/>
        </w:tabs>
        <w:ind w:firstLine="709"/>
        <w:contextualSpacing/>
        <w:jc w:val="both"/>
        <w:rPr>
          <w:bCs/>
          <w:kern w:val="28"/>
          <w:sz w:val="24"/>
          <w:szCs w:val="24"/>
        </w:rPr>
      </w:pPr>
      <w:r>
        <w:rPr>
          <w:bCs/>
          <w:kern w:val="28"/>
          <w:sz w:val="24"/>
          <w:szCs w:val="24"/>
        </w:rPr>
        <w:t xml:space="preserve">Необходимость гуманизации общества </w:t>
      </w:r>
      <w:r>
        <w:rPr>
          <w:kern w:val="28"/>
          <w:sz w:val="24"/>
          <w:szCs w:val="24"/>
        </w:rPr>
        <w:t>–</w:t>
      </w:r>
      <w:r>
        <w:rPr>
          <w:bCs/>
          <w:kern w:val="28"/>
          <w:sz w:val="24"/>
          <w:szCs w:val="24"/>
        </w:rPr>
        <w:t xml:space="preserve"> это утверждение человечности во всех проявлениях общественной жизни, и, в первую очередь, в духовно-нравственной области бытия людей. В этом смысле гуманизм </w:t>
      </w:r>
      <w:r>
        <w:rPr>
          <w:kern w:val="28"/>
          <w:sz w:val="24"/>
          <w:szCs w:val="24"/>
        </w:rPr>
        <w:t>–</w:t>
      </w:r>
      <w:r>
        <w:rPr>
          <w:bCs/>
          <w:kern w:val="28"/>
          <w:sz w:val="24"/>
          <w:szCs w:val="24"/>
        </w:rPr>
        <w:t xml:space="preserve"> есть неотъемлемая часть наследия исламской традиции. В период больших трансформаций нашего общества социальное служение становится одной из основных задач религиозных организаций страны, а также фактором, объединяющим и стабилизирующим российское общество, способствующим межконфессиональному миру и взаимопониманию. </w:t>
      </w:r>
    </w:p>
    <w:p w:rsidR="00DD0FA2" w:rsidRDefault="00DD0FA2" w:rsidP="00DD0FA2">
      <w:pPr>
        <w:ind w:firstLine="709"/>
        <w:contextualSpacing/>
        <w:jc w:val="both"/>
        <w:rPr>
          <w:sz w:val="24"/>
          <w:szCs w:val="24"/>
        </w:rPr>
      </w:pPr>
      <w:r>
        <w:rPr>
          <w:sz w:val="24"/>
          <w:szCs w:val="24"/>
        </w:rPr>
        <w:t xml:space="preserve">Исследование мусульманской благотворительности как отдельного вида благотворительной деятельности обусловлено наличием особых ценностей благотворительности, заключенных в исламском вероучении, наличием особых форм осуществления благотворительности, присутствием среди верующих понимания дара как исламской ценности и установки на поддержание этих ценностей. </w:t>
      </w:r>
    </w:p>
    <w:p w:rsidR="00DD0FA2" w:rsidRDefault="00DD0FA2" w:rsidP="00DD0FA2">
      <w:pPr>
        <w:ind w:firstLine="709"/>
        <w:contextualSpacing/>
        <w:jc w:val="both"/>
        <w:rPr>
          <w:sz w:val="24"/>
          <w:szCs w:val="24"/>
        </w:rPr>
      </w:pPr>
      <w:r>
        <w:rPr>
          <w:sz w:val="24"/>
          <w:szCs w:val="24"/>
        </w:rPr>
        <w:t>Известно, что ислам, как и другие мировые религии, уделяет огромное внимание формированию высоконравственной личности. В Коране и Сунне определены самые различные моральные нормы, которые охватывают жизнь человека от рождения до самой смерти. Постоянное нравственное совершенствование вменяется в обязанность каждому правоверному. В соответствии с вероучением, Аллах, будучи сам милостивым и милосердным, требует и от мусульман проявлять такие же качества. При этом в Коране речь идет не только о сопереживании, сочувствии попавшему в сложное положение, но и об оказании ему реальной бескорыстной помощи и поддержки. В изречениях пророка речь идет об обязанности мусульманина проявлять гуманное отношение к побежденному, к рабу, прощать обиды, об отказе от получения долга, если человек находится в затруднительном положении, а также о проявлении готовности помочь не только тому, кого постигло несчастье, но и тому, кого охватили благородные устремления.</w:t>
      </w:r>
    </w:p>
    <w:p w:rsidR="00DD0FA2" w:rsidRDefault="00DD0FA2" w:rsidP="00DD0FA2">
      <w:pPr>
        <w:ind w:firstLine="709"/>
        <w:contextualSpacing/>
        <w:jc w:val="both"/>
        <w:rPr>
          <w:i/>
          <w:sz w:val="24"/>
          <w:szCs w:val="24"/>
        </w:rPr>
      </w:pPr>
      <w:r>
        <w:rPr>
          <w:i/>
          <w:sz w:val="24"/>
          <w:szCs w:val="24"/>
        </w:rPr>
        <w:t xml:space="preserve">В религиозной морали ислама выдвигаются пять нравственных императивов – обязанностей личности: </w:t>
      </w:r>
    </w:p>
    <w:p w:rsidR="00DD0FA2" w:rsidRDefault="00DD0FA2" w:rsidP="00DD0FA2">
      <w:pPr>
        <w:ind w:firstLine="709"/>
        <w:contextualSpacing/>
        <w:jc w:val="both"/>
        <w:rPr>
          <w:sz w:val="24"/>
          <w:szCs w:val="24"/>
        </w:rPr>
      </w:pPr>
      <w:r>
        <w:rPr>
          <w:sz w:val="24"/>
          <w:szCs w:val="24"/>
        </w:rPr>
        <w:t xml:space="preserve">1) перед Аллахом, что предполагает выполнение предписаний веры; </w:t>
      </w:r>
    </w:p>
    <w:p w:rsidR="00DD0FA2" w:rsidRDefault="00DD0FA2" w:rsidP="00DD0FA2">
      <w:pPr>
        <w:ind w:firstLine="709"/>
        <w:contextualSpacing/>
        <w:jc w:val="both"/>
        <w:rPr>
          <w:sz w:val="24"/>
          <w:szCs w:val="24"/>
        </w:rPr>
      </w:pPr>
      <w:r>
        <w:rPr>
          <w:sz w:val="24"/>
          <w:szCs w:val="24"/>
        </w:rPr>
        <w:t xml:space="preserve">2) перед собственной совестью, что опирается на внутренние мотивы и требует самопознания; </w:t>
      </w:r>
    </w:p>
    <w:p w:rsidR="00DD0FA2" w:rsidRDefault="00DD0FA2" w:rsidP="00DD0FA2">
      <w:pPr>
        <w:ind w:firstLine="709"/>
        <w:contextualSpacing/>
        <w:jc w:val="both"/>
        <w:rPr>
          <w:sz w:val="24"/>
          <w:szCs w:val="24"/>
        </w:rPr>
      </w:pPr>
      <w:r>
        <w:rPr>
          <w:sz w:val="24"/>
          <w:szCs w:val="24"/>
        </w:rPr>
        <w:t>3) перед семьей – добросовестное выполнение сыновнего долга перед родителями, а также родительских функций перед собственными детьми;</w:t>
      </w:r>
    </w:p>
    <w:p w:rsidR="00DD0FA2" w:rsidRDefault="00DD0FA2" w:rsidP="00DD0FA2">
      <w:pPr>
        <w:ind w:firstLine="709"/>
        <w:contextualSpacing/>
        <w:jc w:val="both"/>
        <w:rPr>
          <w:sz w:val="24"/>
          <w:szCs w:val="24"/>
        </w:rPr>
      </w:pPr>
      <w:r>
        <w:rPr>
          <w:sz w:val="24"/>
          <w:szCs w:val="24"/>
        </w:rPr>
        <w:t xml:space="preserve">4) перед государством и народом – выполнение гражданского долга и иных функций, необходимых для сохранения общества; </w:t>
      </w:r>
    </w:p>
    <w:p w:rsidR="00DD0FA2" w:rsidRDefault="00DD0FA2" w:rsidP="00DD0FA2">
      <w:pPr>
        <w:ind w:firstLine="709"/>
        <w:contextualSpacing/>
        <w:jc w:val="both"/>
        <w:rPr>
          <w:sz w:val="24"/>
          <w:szCs w:val="24"/>
        </w:rPr>
      </w:pPr>
      <w:r>
        <w:rPr>
          <w:sz w:val="24"/>
          <w:szCs w:val="24"/>
        </w:rPr>
        <w:t xml:space="preserve">5) перед всем человечеством, что выражается в осознании своей неразрывной связи как части с целым. </w:t>
      </w:r>
    </w:p>
    <w:p w:rsidR="00DD0FA2" w:rsidRDefault="00DD0FA2" w:rsidP="00DD0FA2">
      <w:pPr>
        <w:ind w:firstLine="709"/>
        <w:contextualSpacing/>
        <w:jc w:val="both"/>
        <w:rPr>
          <w:sz w:val="24"/>
          <w:szCs w:val="24"/>
        </w:rPr>
      </w:pPr>
      <w:r>
        <w:rPr>
          <w:sz w:val="24"/>
          <w:szCs w:val="24"/>
        </w:rPr>
        <w:t>Мораль предписывает каждому человеку знание и соблюдение этих императивов. Самым важным и определяющим свойством моральных обязанностей считается безусловное и абсолютное повеление совести (виждан).</w:t>
      </w:r>
    </w:p>
    <w:p w:rsidR="00DD0FA2" w:rsidRDefault="00DD0FA2" w:rsidP="00DD0FA2">
      <w:pPr>
        <w:ind w:firstLine="709"/>
        <w:contextualSpacing/>
        <w:jc w:val="both"/>
        <w:rPr>
          <w:sz w:val="24"/>
          <w:szCs w:val="24"/>
        </w:rPr>
      </w:pPr>
      <w:r>
        <w:rPr>
          <w:i/>
          <w:sz w:val="24"/>
          <w:szCs w:val="24"/>
        </w:rPr>
        <w:t>Этический аспект ислама составляет один из наиболее значимых сторон этой религии. Пожалуй, не будет преувеличением</w:t>
      </w:r>
      <w:r>
        <w:rPr>
          <w:sz w:val="24"/>
          <w:szCs w:val="24"/>
        </w:rPr>
        <w:t xml:space="preserve"> даже то, что все мировоззренческие, философские установки ислама (и уж тем более бытовые, культовые рекомендации), в </w:t>
      </w:r>
      <w:r>
        <w:rPr>
          <w:sz w:val="24"/>
          <w:szCs w:val="24"/>
        </w:rPr>
        <w:lastRenderedPageBreak/>
        <w:t>конечном счете, направлены на религиозно-нравственное совершенствование человека – мусульманина.</w:t>
      </w:r>
    </w:p>
    <w:p w:rsidR="00DD0FA2" w:rsidRDefault="00DD0FA2" w:rsidP="00DD0FA2">
      <w:pPr>
        <w:ind w:firstLine="709"/>
        <w:contextualSpacing/>
        <w:jc w:val="both"/>
        <w:rPr>
          <w:sz w:val="24"/>
          <w:szCs w:val="24"/>
        </w:rPr>
      </w:pPr>
      <w:r>
        <w:rPr>
          <w:sz w:val="24"/>
          <w:szCs w:val="24"/>
        </w:rPr>
        <w:t xml:space="preserve">Очень важным и необходимым для правоверного человека Коран считает такую степень благодеяния, когда доброта проявляется ко всем, даже посторонним людям так, как к родным: «Не в том благочестие, чтобы вам обращать свои лица в сторону востока и запада, а благочестие – кто уверовал в Аллаха, и в последний день, и в ангелов, и в писание, и в пророков, и давал имущество, несмотря на любовь к нему, близким, и сиротам, и беднякам, и путникам, и просящим, и на рабов, и выстаивал молитву, и давал очищение, </w:t>
      </w:r>
      <w:r>
        <w:rPr>
          <w:kern w:val="28"/>
          <w:sz w:val="24"/>
          <w:szCs w:val="24"/>
        </w:rPr>
        <w:t>–</w:t>
      </w:r>
      <w:r>
        <w:rPr>
          <w:sz w:val="24"/>
          <w:szCs w:val="24"/>
        </w:rPr>
        <w:t xml:space="preserve"> и исполняющие свои заветы, когда заключат, и терпеливые в несчастии и бедствии и во время беды, </w:t>
      </w:r>
      <w:r>
        <w:rPr>
          <w:kern w:val="28"/>
          <w:sz w:val="24"/>
          <w:szCs w:val="24"/>
        </w:rPr>
        <w:t>–</w:t>
      </w:r>
      <w:r>
        <w:rPr>
          <w:sz w:val="24"/>
          <w:szCs w:val="24"/>
        </w:rPr>
        <w:t xml:space="preserve"> это те, которые были правдивы, </w:t>
      </w:r>
      <w:r>
        <w:rPr>
          <w:sz w:val="24"/>
          <w:szCs w:val="24"/>
        </w:rPr>
        <w:br/>
        <w:t>это они – богобоязненные» (97:2-172).</w:t>
      </w:r>
    </w:p>
    <w:p w:rsidR="00DD0FA2" w:rsidRDefault="00DD0FA2" w:rsidP="00DD0FA2">
      <w:pPr>
        <w:tabs>
          <w:tab w:val="left" w:pos="9214"/>
        </w:tabs>
        <w:ind w:firstLine="709"/>
        <w:jc w:val="both"/>
        <w:rPr>
          <w:bCs/>
          <w:kern w:val="28"/>
          <w:sz w:val="24"/>
          <w:szCs w:val="24"/>
        </w:rPr>
      </w:pPr>
      <w:r>
        <w:rPr>
          <w:sz w:val="24"/>
          <w:szCs w:val="24"/>
        </w:rPr>
        <w:t>Правила поведения мусульман состоят из прав и обязанностей, которые шариат делит на четыре вида: права Бога, права личности, права других людей, права всех созданий. Кратко рассмотрим их.</w:t>
      </w:r>
    </w:p>
    <w:p w:rsidR="00DD0FA2" w:rsidRDefault="00DD0FA2" w:rsidP="00DD0FA2">
      <w:pPr>
        <w:ind w:firstLine="709"/>
        <w:contextualSpacing/>
        <w:jc w:val="both"/>
        <w:rPr>
          <w:sz w:val="24"/>
          <w:szCs w:val="24"/>
        </w:rPr>
      </w:pPr>
      <w:r>
        <w:rPr>
          <w:i/>
          <w:sz w:val="24"/>
          <w:szCs w:val="24"/>
        </w:rPr>
        <w:t>Правами Бога</w:t>
      </w:r>
      <w:r>
        <w:rPr>
          <w:sz w:val="24"/>
          <w:szCs w:val="24"/>
        </w:rPr>
        <w:t xml:space="preserve"> являются следующие: человек должен верить в него одного, от всего сердца принимать его руководство, честно и безоговорочно ему поклоняться и повиноваться.</w:t>
      </w:r>
    </w:p>
    <w:p w:rsidR="00DD0FA2" w:rsidRDefault="00DD0FA2" w:rsidP="00DD0FA2">
      <w:pPr>
        <w:ind w:firstLine="709"/>
        <w:contextualSpacing/>
        <w:jc w:val="both"/>
        <w:rPr>
          <w:sz w:val="24"/>
          <w:szCs w:val="24"/>
        </w:rPr>
      </w:pPr>
      <w:r>
        <w:rPr>
          <w:i/>
          <w:sz w:val="24"/>
          <w:szCs w:val="24"/>
        </w:rPr>
        <w:t>Права личности</w:t>
      </w:r>
      <w:r>
        <w:rPr>
          <w:sz w:val="24"/>
          <w:szCs w:val="24"/>
        </w:rPr>
        <w:t xml:space="preserve"> сводятся к тому, что шариат запрещает все то, что угрожает физическому, моральному и умственному состоянию человека. Бог доверил человеку определенный отрезок времени, и он должен его использовать наилучшим образом, а не разрушать по своему усмотрению.</w:t>
      </w:r>
    </w:p>
    <w:p w:rsidR="00DD0FA2" w:rsidRDefault="00DD0FA2" w:rsidP="00DD0FA2">
      <w:pPr>
        <w:ind w:firstLine="709"/>
        <w:contextualSpacing/>
        <w:jc w:val="both"/>
        <w:rPr>
          <w:sz w:val="24"/>
          <w:szCs w:val="24"/>
        </w:rPr>
      </w:pPr>
      <w:r>
        <w:rPr>
          <w:i/>
          <w:sz w:val="24"/>
          <w:szCs w:val="24"/>
        </w:rPr>
        <w:t>Права всех людей</w:t>
      </w:r>
      <w:r>
        <w:rPr>
          <w:sz w:val="24"/>
          <w:szCs w:val="24"/>
        </w:rPr>
        <w:t xml:space="preserve"> заключаются в следующем: шариат предписывает выполнение личных прав человека, но при этом не должны нарушаться права других людей. Ислам строго запрещает ложь, воровство, мошенничество, клевету, азартные игры, спекуляцию. Запрещены все виды эксплуатации в торговле, монополия, черный рынок. Криминальными считаются убийство, причинение повреждений, разрушение. Строго запрещается прелюбодеяние, супружеская неверность. В мирном и благополучном обществе люди должны сотрудничать. Мусульмане должны уважать чувства других, избегать оскорбительных слов, помогать и поддерживать друг друга, помогать беспризорным и вдовам, кормить голодных. В отношениях с немусульманами мусульмане не должны быть нетерпимыми и ограниченными, а жить в мире и дружбе.</w:t>
      </w:r>
    </w:p>
    <w:p w:rsidR="00DD0FA2" w:rsidRDefault="00DD0FA2" w:rsidP="00DD0FA2">
      <w:pPr>
        <w:ind w:firstLine="709"/>
        <w:contextualSpacing/>
        <w:jc w:val="both"/>
        <w:rPr>
          <w:sz w:val="24"/>
          <w:szCs w:val="24"/>
        </w:rPr>
      </w:pPr>
      <w:r>
        <w:rPr>
          <w:i/>
          <w:sz w:val="24"/>
          <w:szCs w:val="24"/>
        </w:rPr>
        <w:t>Права всех созданий</w:t>
      </w:r>
      <w:r>
        <w:rPr>
          <w:sz w:val="24"/>
          <w:szCs w:val="24"/>
        </w:rPr>
        <w:t xml:space="preserve"> трактуются следующим образом. Бог наделил человека властью над его бесчисленными созданиями и правом использовать их в своих интересах. Что касается этих прав, ислам (шариат) включает много предписаний. Так, разрешено убивать животных для питания, но запрещено убивать их лишь ради забавы или спорта. Ислам разрешает убивать опасных зверей лишь потому, что человеческая жизнь стоит больше, но и в этом случае не разрешается убивать длительным и мучительным способом. Что касается зверей и животных, используемых для перевозки грузов, верховой езды или транспорта, ислам запрещает держать их голодными, истязать или перегружать. Запрещается ловить птиц и держать их в клетке без надобности. Ислам не одобряет бесполезный сруб деревьев, поток воды.</w:t>
      </w:r>
    </w:p>
    <w:p w:rsidR="00DD0FA2" w:rsidRDefault="00DD0FA2" w:rsidP="00DD0FA2">
      <w:pPr>
        <w:ind w:firstLine="709"/>
        <w:contextualSpacing/>
        <w:jc w:val="both"/>
        <w:rPr>
          <w:snapToGrid w:val="0"/>
          <w:sz w:val="24"/>
          <w:szCs w:val="24"/>
        </w:rPr>
      </w:pPr>
      <w:r>
        <w:rPr>
          <w:i/>
          <w:snapToGrid w:val="0"/>
          <w:sz w:val="24"/>
          <w:szCs w:val="24"/>
        </w:rPr>
        <w:t>Благотворительность и щедрость</w:t>
      </w:r>
      <w:r>
        <w:rPr>
          <w:snapToGrid w:val="0"/>
          <w:sz w:val="24"/>
          <w:szCs w:val="24"/>
        </w:rPr>
        <w:t xml:space="preserve"> </w:t>
      </w:r>
      <w:r>
        <w:rPr>
          <w:kern w:val="28"/>
          <w:sz w:val="24"/>
          <w:szCs w:val="24"/>
        </w:rPr>
        <w:t>–</w:t>
      </w:r>
      <w:r>
        <w:rPr>
          <w:snapToGrid w:val="0"/>
          <w:sz w:val="24"/>
          <w:szCs w:val="24"/>
        </w:rPr>
        <w:t xml:space="preserve"> один из центральных моментов в исламской системе ценностей. Доказательством важной роли благотворительности и щедрости в исламе служит хотя бы тот факт, что эта тема красной нитью проходит через целый ряд аятов Корана, в которых о благотворительности и щедрости зачастую упоминается одновременно с обязанностью молиться. Ислам устанавливает целый ряд событий, сопровождаемых совершением актов благотворительности, как-то: во время праздников, если нет возможности соблюдать пост во время Рамадана по причине беременности, кормления ребенка, хронической болезни или пожилого возраста, в качестве прощения долга и освобождения пленных и т.д. Такой постоянный акцент на роли благотворительности в исламе не позволяет мусульманину забыть о нуждах своих менее удачливых братьев и сестер и заставляет воспринимать их как свои собственные.</w:t>
      </w:r>
    </w:p>
    <w:p w:rsidR="00DD0FA2" w:rsidRDefault="00DD0FA2" w:rsidP="00DD0FA2">
      <w:pPr>
        <w:ind w:firstLine="709"/>
        <w:contextualSpacing/>
        <w:jc w:val="both"/>
        <w:rPr>
          <w:sz w:val="24"/>
          <w:szCs w:val="24"/>
        </w:rPr>
      </w:pPr>
      <w:r>
        <w:rPr>
          <w:sz w:val="24"/>
          <w:szCs w:val="24"/>
        </w:rPr>
        <w:lastRenderedPageBreak/>
        <w:t>Но благотворительность в исламе представляет собой не просто помощь нуждающимся, скорее под ней понимается все, что человек может совершить во благо другим людям. В одном из хадисов говорится, что даже такие, казалось бы, «мелочи», как уборка колючек с дороги и улыбка своему брату тоже являются благотворительными делами. А щедрость в расходовании и отдаче средств должна проявляться не только по отношению к бедным, но и по отношению к членам своей семьи, к родственникам, друзьям, сослуживцам. Исламская благотворительность проявляется в четырех направлениях. Первое заключается в оказании добровольной безвозмездной помощи в виде различных даров, милостыней, пожертвований (садака). Вторым направлением работы является беспроцентный заем нуждающимся в нем (кард аль хасан). Третье – это обязательные выплаты с дохода и имущества определенного процента – своего рода религиозного налога (закят). И четвертое – создание благотворительных фондов (вакуф).</w:t>
      </w:r>
    </w:p>
    <w:p w:rsidR="00DD0FA2" w:rsidRDefault="00DD0FA2" w:rsidP="00DD0FA2">
      <w:pPr>
        <w:ind w:firstLine="709"/>
        <w:contextualSpacing/>
        <w:jc w:val="both"/>
        <w:rPr>
          <w:sz w:val="24"/>
          <w:szCs w:val="24"/>
        </w:rPr>
      </w:pPr>
      <w:r>
        <w:rPr>
          <w:sz w:val="24"/>
          <w:szCs w:val="24"/>
        </w:rPr>
        <w:t>В число 5 «столпов веры» ислама входит традиция сбора средств с богатых членов мусульманской общины для распростране</w:t>
      </w:r>
      <w:r>
        <w:rPr>
          <w:sz w:val="24"/>
          <w:szCs w:val="24"/>
        </w:rPr>
        <w:softHyphen/>
        <w:t>ния их между бедняками. Закят «очищает», делает безгрешным пользование богатством, с которого уплачен. Право на получение помощи от этого фонда имеют бедные, несостоятельные должники, участники войны за веру, путники, не имеющие средств на возвращение, сборщики закята. «Милостыня предназначается лишь для бедных и нуждающихся, и для трудящихся в связи с ней, и для тех, сердца которых нуждаются в утешении, и для освобождения рабов, и для обремененных долгами, и для тех, кто по пути Аллаха, и для странствующих: таково предписание Аллаха.» (9:60). Закят отличается от обычной милостыни тем, что это обязанность.</w:t>
      </w:r>
    </w:p>
    <w:p w:rsidR="00DD0FA2" w:rsidRDefault="00DD0FA2" w:rsidP="00DD0FA2">
      <w:pPr>
        <w:ind w:firstLine="709"/>
        <w:contextualSpacing/>
        <w:jc w:val="both"/>
        <w:rPr>
          <w:sz w:val="24"/>
          <w:szCs w:val="24"/>
        </w:rPr>
      </w:pPr>
      <w:r>
        <w:rPr>
          <w:sz w:val="24"/>
          <w:szCs w:val="24"/>
        </w:rPr>
        <w:t>Размеры обложения разработаны в шариате. Взимают его раз в год в определенные сроки по мусульманскому календарю с каждого вида имущества. Обычно он равняется 2,5% годового дохода взрослого дееспособного мусульманина. Закят следует выплачивать со следующих четырех видов имущества:</w:t>
      </w:r>
    </w:p>
    <w:p w:rsidR="00DD0FA2" w:rsidRDefault="00DD0FA2" w:rsidP="00DD0FA2">
      <w:pPr>
        <w:ind w:firstLine="709"/>
        <w:contextualSpacing/>
        <w:jc w:val="both"/>
        <w:rPr>
          <w:sz w:val="24"/>
          <w:szCs w:val="24"/>
        </w:rPr>
      </w:pPr>
      <w:r>
        <w:rPr>
          <w:sz w:val="24"/>
          <w:szCs w:val="24"/>
        </w:rPr>
        <w:t>1. С продуктов земледелия в виде зерновых и плодов (десятина урожая, начиная с 975 кг, 1/40 по прошествии года).</w:t>
      </w:r>
    </w:p>
    <w:p w:rsidR="00DD0FA2" w:rsidRDefault="00DD0FA2" w:rsidP="00DD0FA2">
      <w:pPr>
        <w:ind w:firstLine="709"/>
        <w:contextualSpacing/>
        <w:jc w:val="both"/>
        <w:rPr>
          <w:sz w:val="24"/>
          <w:szCs w:val="24"/>
        </w:rPr>
      </w:pPr>
      <w:r>
        <w:rPr>
          <w:sz w:val="24"/>
          <w:szCs w:val="24"/>
        </w:rPr>
        <w:t>2. С золота, серебра и бумажных денег (с 20 золотых динаров или 200 серебряных дирхамов и выше, причем женские украшения и драгоценная отделка оружия в расчет не брались).</w:t>
      </w:r>
    </w:p>
    <w:p w:rsidR="00DD0FA2" w:rsidRDefault="00DD0FA2" w:rsidP="00DD0FA2">
      <w:pPr>
        <w:ind w:firstLine="709"/>
        <w:contextualSpacing/>
        <w:jc w:val="both"/>
        <w:rPr>
          <w:sz w:val="24"/>
          <w:szCs w:val="24"/>
        </w:rPr>
      </w:pPr>
      <w:r>
        <w:rPr>
          <w:sz w:val="24"/>
          <w:szCs w:val="24"/>
        </w:rPr>
        <w:t>3. С товаров, являющихся предметом торговли и извлечения доходов (четверть от 1/10 стоимости товаров).</w:t>
      </w:r>
    </w:p>
    <w:p w:rsidR="00DD0FA2" w:rsidRDefault="00DD0FA2" w:rsidP="00DD0FA2">
      <w:pPr>
        <w:ind w:firstLine="709"/>
        <w:contextualSpacing/>
        <w:jc w:val="both"/>
        <w:rPr>
          <w:sz w:val="24"/>
          <w:szCs w:val="24"/>
        </w:rPr>
      </w:pPr>
      <w:r>
        <w:rPr>
          <w:sz w:val="24"/>
          <w:szCs w:val="24"/>
        </w:rPr>
        <w:t>4. Со скота: верблюдов, коров, овец или коз. Скот должен быть молочным, племенным и пастбищным (начиная с 5 верблюдов, 20 коров или 40 овец).</w:t>
      </w:r>
    </w:p>
    <w:p w:rsidR="00DD0FA2" w:rsidRDefault="00DD0FA2" w:rsidP="00DD0FA2">
      <w:pPr>
        <w:ind w:firstLine="709"/>
        <w:contextualSpacing/>
        <w:jc w:val="both"/>
        <w:rPr>
          <w:sz w:val="24"/>
          <w:szCs w:val="24"/>
        </w:rPr>
      </w:pPr>
      <w:r>
        <w:rPr>
          <w:sz w:val="24"/>
          <w:szCs w:val="24"/>
        </w:rPr>
        <w:t>Социальная сущность такого установления состоит в том, чтобы сглаживать противоречия между имущими и неимущими членами мусульманской общины (уммы).</w:t>
      </w:r>
    </w:p>
    <w:p w:rsidR="00DD0FA2" w:rsidRDefault="00DD0FA2" w:rsidP="00DD0FA2">
      <w:pPr>
        <w:ind w:firstLine="709"/>
        <w:contextualSpacing/>
        <w:jc w:val="both"/>
        <w:rPr>
          <w:sz w:val="24"/>
          <w:szCs w:val="24"/>
        </w:rPr>
      </w:pPr>
      <w:r>
        <w:rPr>
          <w:sz w:val="24"/>
          <w:szCs w:val="24"/>
        </w:rPr>
        <w:t>Кроме обязательной ислам рекомендует раздачу добровольной милостыни (садака).</w:t>
      </w:r>
      <w:r>
        <w:rPr>
          <w:b/>
          <w:sz w:val="24"/>
          <w:szCs w:val="24"/>
        </w:rPr>
        <w:t xml:space="preserve"> </w:t>
      </w:r>
      <w:r>
        <w:rPr>
          <w:sz w:val="24"/>
          <w:szCs w:val="24"/>
        </w:rPr>
        <w:t xml:space="preserve">Прощение долгов, освобождение невольников, посещение больных и умирающих, помощь при погребении, оказание гостеприимства и защиты гостя, указание дороги путнику </w:t>
      </w:r>
      <w:r>
        <w:rPr>
          <w:kern w:val="28"/>
          <w:sz w:val="24"/>
          <w:szCs w:val="24"/>
        </w:rPr>
        <w:t>–</w:t>
      </w:r>
      <w:r>
        <w:rPr>
          <w:sz w:val="24"/>
          <w:szCs w:val="24"/>
        </w:rPr>
        <w:t xml:space="preserve"> все это должно совершаться из душевной потребности, как проявление чистого милосердия без всякого расчета на какие-то преимущества для себя. Рекомендуемая милостыня раздается всяким, кто имеет к этому возможность. Она бывает трех видов: единичный акт благотворительности; искупительное действие, т.е. штраф (каффара) за умышленное нарушение предписания, скажем поста, идущий на благотворительные цели; выделение имущим части своих доходов в пользу неимущих. Принимать милостыню может лишь человек, не имеющий возможности сам ее давать.</w:t>
      </w:r>
    </w:p>
    <w:p w:rsidR="00DD0FA2" w:rsidRDefault="00DD0FA2" w:rsidP="00DD0FA2">
      <w:pPr>
        <w:ind w:firstLine="709"/>
        <w:contextualSpacing/>
        <w:jc w:val="both"/>
        <w:rPr>
          <w:sz w:val="24"/>
          <w:szCs w:val="24"/>
        </w:rPr>
      </w:pPr>
      <w:r>
        <w:rPr>
          <w:sz w:val="24"/>
          <w:szCs w:val="24"/>
        </w:rPr>
        <w:t xml:space="preserve">Рекомендуемая милостыня раздается всеми, кто имеет такую возможность, но требует соблюдения ряда условий для благотворителя: он должен подавать «садаку» тайно, делать это во имя Аллаха, быть в здравом уме, совершеннолетним и свободным, иметь прожиточный минимум и уплатить все долги, обладать минимум средств, которые </w:t>
      </w:r>
      <w:r>
        <w:rPr>
          <w:sz w:val="24"/>
          <w:szCs w:val="24"/>
        </w:rPr>
        <w:lastRenderedPageBreak/>
        <w:t>могут дать ему возможность жить независимо от кого-либо в течение месяца; наконец, его имущество должно приносить прибыль.</w:t>
      </w:r>
    </w:p>
    <w:p w:rsidR="00DD0FA2" w:rsidRDefault="00DD0FA2" w:rsidP="00DD0FA2">
      <w:pPr>
        <w:ind w:firstLine="709"/>
        <w:contextualSpacing/>
        <w:jc w:val="both"/>
        <w:rPr>
          <w:sz w:val="24"/>
          <w:szCs w:val="24"/>
        </w:rPr>
      </w:pPr>
      <w:r>
        <w:rPr>
          <w:sz w:val="24"/>
          <w:szCs w:val="24"/>
        </w:rPr>
        <w:t>Можно говорить о том, что благотворительность предписана исламом. Данное предписание на практике вылилось в то, что в мусульманском мире социальная работа стала реализовываться через специальные институты, которые называются вакуфом (в переводе с арабского языка – остановка, приостановление, удержание). Вакуф – это имущество, переданное частными лицами или государством на религиозные или благотворительные цели. В вакуф может входить как недвижимое, так и движимое неотчуждаемое имущество, но лишь приносящее пользу (доход) и нерасходуемое (например, в вакуф не могут быть переданы деньги). Человек, который отдал свое имущество в вакуф, называется учредителем вакуфа.</w:t>
      </w:r>
    </w:p>
    <w:p w:rsidR="00DD0FA2" w:rsidRDefault="00DD0FA2" w:rsidP="00DD0FA2">
      <w:pPr>
        <w:ind w:firstLine="709"/>
        <w:contextualSpacing/>
        <w:jc w:val="both"/>
        <w:rPr>
          <w:sz w:val="24"/>
          <w:szCs w:val="24"/>
        </w:rPr>
      </w:pPr>
      <w:r>
        <w:rPr>
          <w:sz w:val="24"/>
          <w:szCs w:val="24"/>
        </w:rPr>
        <w:t>Фактически, в мусульманском мире во многом именно через данный институт реализовывалась доктрина социального служения. Более того, вакуфы стали той материальной базой, благодаря которой мусульманские общины порой могли вообще функционировать.</w:t>
      </w:r>
    </w:p>
    <w:p w:rsidR="00DD0FA2" w:rsidRDefault="00DD0FA2" w:rsidP="00DD0FA2">
      <w:pPr>
        <w:ind w:firstLine="709"/>
        <w:contextualSpacing/>
        <w:jc w:val="both"/>
        <w:rPr>
          <w:sz w:val="24"/>
          <w:szCs w:val="24"/>
        </w:rPr>
      </w:pPr>
      <w:r>
        <w:rPr>
          <w:sz w:val="24"/>
          <w:szCs w:val="24"/>
        </w:rPr>
        <w:t xml:space="preserve">14 июня 2015 года в Татарстане в ходе празднования Дня принятия в 922 году ислама Волжской Булгарией подписана «Социальная доктрина российских мусульман. Документ подписали Верховный муфтий России Талгат Таджутдин, председатель координационного центра мусульман Северного Кавказа Исмаил Бердыев, а также председатели Духовных управлений мусульман России и Татарстана Равиль Гайнутдин и Камиль Самигуллин. </w:t>
      </w:r>
    </w:p>
    <w:p w:rsidR="00DD0FA2" w:rsidRDefault="00DD0FA2" w:rsidP="00DD0FA2">
      <w:pPr>
        <w:ind w:firstLine="709"/>
        <w:contextualSpacing/>
        <w:jc w:val="both"/>
        <w:rPr>
          <w:sz w:val="24"/>
          <w:szCs w:val="24"/>
        </w:rPr>
      </w:pPr>
      <w:r>
        <w:rPr>
          <w:sz w:val="24"/>
          <w:szCs w:val="24"/>
        </w:rPr>
        <w:t xml:space="preserve">Доктрина охватывает вопросы общественной морали и здорового образа жизни, семьи и детей, отношение к государству и государственной службе, законам России, отношения мусульман к представителям других религий и мировоззрений, борьбе с экстремизмом. Она призвана стать важным документом для жителей России любого вероисповедания и национальности, благодаря которой станут понятны базовые принципы ислама, его мирные посылы и трактовка вызывающих дискуссию вопросов. </w:t>
      </w:r>
    </w:p>
    <w:p w:rsidR="00DD0FA2" w:rsidRDefault="00DD0FA2" w:rsidP="00DD0FA2">
      <w:pPr>
        <w:ind w:firstLine="709"/>
        <w:contextualSpacing/>
        <w:jc w:val="both"/>
        <w:rPr>
          <w:sz w:val="24"/>
          <w:szCs w:val="24"/>
        </w:rPr>
      </w:pPr>
      <w:r>
        <w:rPr>
          <w:sz w:val="24"/>
          <w:szCs w:val="24"/>
        </w:rPr>
        <w:t xml:space="preserve">В настоящее время поставлен вопрос о разработке доктрины социального служения мусульман Татарстана, которая формировалась бы на основании тех проблем и вызовов, с которыми столкнулась наша страна. В связи с этим особое значение получает работа </w:t>
      </w:r>
      <w:r>
        <w:rPr>
          <w:bCs/>
          <w:sz w:val="24"/>
          <w:szCs w:val="24"/>
        </w:rPr>
        <w:t>благотворительного отдела ДУМ РТ</w:t>
      </w:r>
      <w:r>
        <w:rPr>
          <w:sz w:val="24"/>
          <w:szCs w:val="24"/>
        </w:rPr>
        <w:t xml:space="preserve">. В функции данного отдела входит сбор денежных средств для помощи нуждающимся слоям населения и их надлежащие распределение через различного рода благотворительные акции (от обедов до адресной помощи), организация волонтерской работы мусульманской молодежи Татарстана, стимулирование социально ориентированной работы районных мухтасибатов и других мусульманских организаций Татарстана, а также методическое обеспечение данной работы. </w:t>
      </w:r>
    </w:p>
    <w:p w:rsidR="00DD0FA2" w:rsidRDefault="00DD0FA2" w:rsidP="00DD0FA2">
      <w:pPr>
        <w:tabs>
          <w:tab w:val="left" w:pos="9214"/>
        </w:tabs>
        <w:ind w:firstLine="709"/>
        <w:jc w:val="both"/>
        <w:rPr>
          <w:bCs/>
          <w:kern w:val="28"/>
          <w:sz w:val="24"/>
          <w:szCs w:val="24"/>
        </w:rPr>
      </w:pPr>
      <w:r>
        <w:rPr>
          <w:bCs/>
          <w:kern w:val="28"/>
          <w:sz w:val="24"/>
          <w:szCs w:val="24"/>
        </w:rPr>
        <w:t xml:space="preserve">В современных условиях, когда люди на Земле во все большей мере ощущают себя частицей единого, взаимосвязанного мира, особенно большое значение приобретает то, что ислам не отрицает общечеловеческих ценностей и не различает людей по их родоплеменной, этно-национальной и расовой принадлежности. Он исходит из общности и братства всех людей по вере, не исключая их права на принадлежность к любой вере (буддизму, христианству, иудаизму и др.). Поэтому еще средневековые мыслители </w:t>
      </w:r>
      <w:r>
        <w:rPr>
          <w:kern w:val="28"/>
          <w:sz w:val="24"/>
          <w:szCs w:val="24"/>
        </w:rPr>
        <w:t>–</w:t>
      </w:r>
      <w:r>
        <w:rPr>
          <w:bCs/>
          <w:kern w:val="28"/>
          <w:sz w:val="24"/>
          <w:szCs w:val="24"/>
        </w:rPr>
        <w:t xml:space="preserve"> Фараби, Ибн Сина, Бируни и их последователи </w:t>
      </w:r>
      <w:r>
        <w:rPr>
          <w:kern w:val="28"/>
          <w:sz w:val="24"/>
          <w:szCs w:val="24"/>
        </w:rPr>
        <w:t>–</w:t>
      </w:r>
      <w:r>
        <w:rPr>
          <w:bCs/>
          <w:kern w:val="28"/>
          <w:sz w:val="24"/>
          <w:szCs w:val="24"/>
        </w:rPr>
        <w:t xml:space="preserve"> рассматривали представителей разных народов как носителей определенной религии, культуры, а их сообщества как самостоятельные общины. Под религией они понимали нечто чрезвычайно широкое – всю совокупность духовной жизни, включая обычаи, традиции и культурные ценности, а также многие стороны практической деятельности человека, образ жизни и эталоны поведения. В этой связи ими выдвигалась идея общности и равнозначности религий.</w:t>
      </w:r>
    </w:p>
    <w:p w:rsidR="00DD0FA2" w:rsidRDefault="00DD0FA2" w:rsidP="00DD0FA2">
      <w:pPr>
        <w:tabs>
          <w:tab w:val="left" w:pos="9214"/>
        </w:tabs>
        <w:ind w:firstLine="709"/>
        <w:jc w:val="both"/>
        <w:rPr>
          <w:bCs/>
          <w:kern w:val="28"/>
          <w:sz w:val="24"/>
          <w:szCs w:val="24"/>
        </w:rPr>
      </w:pPr>
      <w:r>
        <w:rPr>
          <w:bCs/>
          <w:kern w:val="28"/>
          <w:sz w:val="24"/>
          <w:szCs w:val="24"/>
        </w:rPr>
        <w:t xml:space="preserve">Потребность человека в общении и сотрудничестве с другими людьми – естественное свойство, выражающее его социальную сущность. Она не исключает общения и сотрудничества между различными народами, принадлежащими к разным религиозным конфессиям. Этой проблеме всегда уделялось серьезное внимание в </w:t>
      </w:r>
      <w:r>
        <w:rPr>
          <w:bCs/>
          <w:kern w:val="28"/>
          <w:sz w:val="24"/>
          <w:szCs w:val="24"/>
        </w:rPr>
        <w:lastRenderedPageBreak/>
        <w:t>мусульманской мысли, в которой проекты общественного переустройства органически увязывались с философским осмыслением самого человека как социального феномена, с установлением критериев и принципов его жизни, которые помогали бы ему найти пути к достижению свободы и счастья. Этим обусловливалось развитие социально-политической и нравственной мысли как в собственно религиозной литературе, так и в трудах средневековых восточных мыслителей.</w:t>
      </w:r>
    </w:p>
    <w:p w:rsidR="00DD0FA2" w:rsidRDefault="00DD0FA2" w:rsidP="00DD0FA2">
      <w:pPr>
        <w:tabs>
          <w:tab w:val="left" w:pos="9214"/>
        </w:tabs>
        <w:ind w:firstLine="709"/>
        <w:jc w:val="both"/>
        <w:rPr>
          <w:bCs/>
          <w:kern w:val="28"/>
          <w:sz w:val="24"/>
          <w:szCs w:val="24"/>
        </w:rPr>
      </w:pPr>
      <w:r>
        <w:rPr>
          <w:bCs/>
          <w:kern w:val="28"/>
          <w:sz w:val="24"/>
          <w:szCs w:val="24"/>
        </w:rPr>
        <w:t>Сегодня человечество, изнуренное бесчисленными конфликтами и войнами, с надеждой воспринимает идею планетарного сотрудничества. Эту идею выдвигал в Х веке Абу Наср Фараби в своем учении об идеальном государстве. Средневековый мыслитель мечтал объединить все человечество в единое сообщество путем создания добровольных городов (государств), основанных на разумных началах и принципах человеколюбия. Эта мечта в нынешних условиях приобретает ощутимые черты.</w:t>
      </w:r>
    </w:p>
    <w:p w:rsidR="00DD0FA2" w:rsidRDefault="00DD0FA2" w:rsidP="00DD0FA2">
      <w:pPr>
        <w:tabs>
          <w:tab w:val="left" w:pos="9214"/>
        </w:tabs>
        <w:ind w:firstLine="709"/>
        <w:jc w:val="both"/>
        <w:rPr>
          <w:bCs/>
          <w:kern w:val="28"/>
          <w:sz w:val="24"/>
          <w:szCs w:val="24"/>
        </w:rPr>
      </w:pPr>
      <w:r>
        <w:rPr>
          <w:bCs/>
          <w:kern w:val="28"/>
          <w:sz w:val="24"/>
          <w:szCs w:val="24"/>
        </w:rPr>
        <w:t>Можно согласиться с теми исследователями проблем ислама, которые высказывают мнение, что начавшееся в нашей стране восстановление культуры, исторического сознания, наконец, просто облика цивилизованного человека невозможно без возрождения самой цивилизации. Как бы то ни было, давно пора признать, что религия на протяжении тысячелетий служила основой любой известной истории цивилизации, определяла нормы отношений принадлежащих к каждой из них огромных масс людей. Целенаправленная политика уничтожения религии неизбежно приводила и к уничтожению основ цивилизации. И сейчас стало возможным всерьез говорить о восстановлении и возрождении этих основ. При этом возникает другой, исключительно актуальный сегодня вопрос – о возможностях и перспективах взаимодействия и сотрудничества различных, в том числе христианской и исламской цивилизаций.</w:t>
      </w:r>
    </w:p>
    <w:p w:rsidR="00DD0FA2" w:rsidRDefault="00DD0FA2" w:rsidP="00DD0FA2">
      <w:pPr>
        <w:tabs>
          <w:tab w:val="left" w:pos="9214"/>
        </w:tabs>
        <w:ind w:firstLine="709"/>
        <w:jc w:val="both"/>
        <w:rPr>
          <w:bCs/>
          <w:kern w:val="28"/>
          <w:sz w:val="24"/>
          <w:szCs w:val="24"/>
        </w:rPr>
      </w:pPr>
      <w:r>
        <w:rPr>
          <w:bCs/>
          <w:kern w:val="28"/>
          <w:sz w:val="24"/>
          <w:szCs w:val="24"/>
        </w:rPr>
        <w:t xml:space="preserve">В условиях, сложившихся ныне в нашей стране и во всем мире, едва ли может быть предложена какая-либо реальная альтернатива мирному, взаимообогощающему сосуществованию и сотрудничеству этих цивилизаций. Взаимопонимание и взаимодействие между ними, признание и уважение элементов национально неповторимого друг у друга при исключении любых проявлений националистического экстремизма – по всей вероятности, единственный в современной обстановке путь достижения исторического прогресса, сохранения и взаимного обогащения народов, принадлежащих к различным цивилизациям, синтеза местного и инородного, иноцивилизационного историко-культурного достояния и научно-технических и технологических достижений. Всякое же национально-религиозное обособление, попытки отгородить непроницаемой стеной собственные социокультурные и политические структуры от соприкосновения с высокоразвитой индустрией, наукой и культурой иной цивилизации – это тупик, обрекающий народы на самоизоляцию от остальной части человечества, от мировой цивилизации и прогресса.    </w:t>
      </w:r>
    </w:p>
    <w:p w:rsidR="00DD0FA2" w:rsidRDefault="00DD0FA2" w:rsidP="00DD0FA2">
      <w:pPr>
        <w:tabs>
          <w:tab w:val="left" w:pos="9214"/>
        </w:tabs>
        <w:ind w:firstLine="709"/>
        <w:jc w:val="both"/>
        <w:rPr>
          <w:bCs/>
          <w:kern w:val="28"/>
          <w:sz w:val="24"/>
          <w:szCs w:val="24"/>
        </w:rPr>
      </w:pPr>
      <w:r>
        <w:rPr>
          <w:bCs/>
          <w:kern w:val="28"/>
          <w:sz w:val="24"/>
          <w:szCs w:val="24"/>
        </w:rPr>
        <w:t>Мир ислама – живой, открытый воздействиям и влияниям извне организм. В современных условиях, когда процесс перемен опроверг многие идеалы и кумиры, покончил с множеством предубеждений, открыл путь к духовному возрождению и обновлению общественного сознания, ислам наряду с другими религиозными конфессиями вполне в состоянии способствовать тому, чтобы наше общество вышло из периода выпавших на его долю испытаний обновленным, очищенным и оздоровленным, морально окрепшим.</w:t>
      </w:r>
    </w:p>
    <w:p w:rsidR="00DD0FA2" w:rsidRDefault="00DD0FA2" w:rsidP="00DD0FA2">
      <w:pPr>
        <w:pStyle w:val="FR1"/>
        <w:ind w:left="0" w:firstLine="709"/>
        <w:jc w:val="both"/>
        <w:rPr>
          <w:b/>
          <w:i/>
          <w:color w:val="000000"/>
          <w:sz w:val="24"/>
          <w:szCs w:val="24"/>
        </w:rPr>
      </w:pPr>
    </w:p>
    <w:p w:rsidR="00DD0FA2" w:rsidRPr="00FD43E0" w:rsidRDefault="00DD0FA2" w:rsidP="00DD0FA2">
      <w:pPr>
        <w:pStyle w:val="FR1"/>
        <w:ind w:left="0" w:firstLine="709"/>
        <w:jc w:val="both"/>
        <w:rPr>
          <w:b/>
          <w:i/>
          <w:color w:val="000000"/>
          <w:sz w:val="24"/>
          <w:szCs w:val="24"/>
        </w:rPr>
      </w:pPr>
      <w:r>
        <w:rPr>
          <w:b/>
          <w:i/>
          <w:color w:val="000000"/>
          <w:sz w:val="24"/>
          <w:szCs w:val="24"/>
        </w:rPr>
        <w:t>Лекция</w:t>
      </w:r>
      <w:r w:rsidRPr="00A022D6">
        <w:rPr>
          <w:b/>
          <w:i/>
          <w:color w:val="000000"/>
          <w:sz w:val="24"/>
          <w:szCs w:val="24"/>
        </w:rPr>
        <w:t xml:space="preserve"> 4. Сущность морально-нравственных подходов к социальной работе в с</w:t>
      </w:r>
      <w:r>
        <w:rPr>
          <w:b/>
          <w:i/>
          <w:color w:val="000000"/>
          <w:sz w:val="24"/>
          <w:szCs w:val="24"/>
        </w:rPr>
        <w:t>овременной России</w:t>
      </w:r>
    </w:p>
    <w:p w:rsidR="00DD0FA2" w:rsidRPr="00803555" w:rsidRDefault="00DD0FA2" w:rsidP="00DD0FA2">
      <w:pPr>
        <w:ind w:firstLine="709"/>
        <w:jc w:val="both"/>
        <w:rPr>
          <w:sz w:val="24"/>
          <w:szCs w:val="24"/>
        </w:rPr>
      </w:pPr>
      <w:r w:rsidRPr="00803555">
        <w:rPr>
          <w:sz w:val="24"/>
          <w:szCs w:val="24"/>
        </w:rPr>
        <w:t xml:space="preserve">Социальная работа является специфическим видом социальной деятельности, прямо или опосредованно охватывающим практически все стороны общественного бытия. Она оказывает особое, сложное и многомерное воздействие на личность и общество, далеко не всегда совпадающее по направленности с другими детерминантами общественного развития. Социальная работа поэтому – одно из важнейших условий и </w:t>
      </w:r>
      <w:r w:rsidRPr="00803555">
        <w:rPr>
          <w:sz w:val="24"/>
          <w:szCs w:val="24"/>
        </w:rPr>
        <w:lastRenderedPageBreak/>
        <w:t>одновременно средств развития и совершенствования человека и общества, достижения ими благополучия и устремленности к благу, поскольку она требует от человека и общества готовности и обусловливает их оптимальную подготовленность к деятельности, направленной на трансформацию, совершенствование общественного и индивидуального бытия.</w:t>
      </w:r>
    </w:p>
    <w:p w:rsidR="00DD0FA2" w:rsidRPr="00803555" w:rsidRDefault="00DD0FA2" w:rsidP="00DD0FA2">
      <w:pPr>
        <w:ind w:firstLine="709"/>
        <w:jc w:val="both"/>
        <w:rPr>
          <w:sz w:val="24"/>
          <w:szCs w:val="24"/>
        </w:rPr>
      </w:pPr>
      <w:r w:rsidRPr="00803555">
        <w:rPr>
          <w:sz w:val="24"/>
          <w:szCs w:val="24"/>
        </w:rPr>
        <w:t>Деятельность, как правило, не может предприниматься человеком интуитивно, хаотично, инстинктивно, без заранее выработанного ориентира, без цели. Желая достигнуть некоего нового, отличного от ранее имевшегося, состояния, качества, человек исходит из соображений предпочтительности этого нового, следовательно, оно для него более значимо, представляет собой ценность.</w:t>
      </w:r>
    </w:p>
    <w:p w:rsidR="00DD0FA2" w:rsidRPr="00803555" w:rsidRDefault="00DD0FA2" w:rsidP="00DD0FA2">
      <w:pPr>
        <w:ind w:firstLine="709"/>
        <w:jc w:val="both"/>
        <w:rPr>
          <w:sz w:val="24"/>
          <w:szCs w:val="24"/>
        </w:rPr>
      </w:pPr>
      <w:r w:rsidRPr="00803555">
        <w:rPr>
          <w:i/>
          <w:sz w:val="24"/>
          <w:szCs w:val="24"/>
        </w:rPr>
        <w:t>Ценности</w:t>
      </w:r>
      <w:r w:rsidRPr="00803555">
        <w:rPr>
          <w:sz w:val="24"/>
          <w:szCs w:val="24"/>
        </w:rPr>
        <w:t xml:space="preserve"> – это специфически социальные определения объектов окружающего мира, выявляющие их положительное или отрицательное значение для человека и общества. Внешне ценности выступают как свойства предмета или феномена, однако ценность не является сущностной характеристикой этого предмета или феномена. Человек, его разнообразные потребности, с одной стороны, и свойства предмета или явления, делающие возможным удовлетворение этих потребностей, с другой, порождают ценностное отношение, результатом которого становится присвоение рассматриваемому предмету или явлению статуса ценности. Таким образом, ценности – это значимые для человека объекты; через категорию ценности человек демонстрирует свое отношение к ним. Ценность – это то, что не безразлично для человека. Иначе говоря, ценность присуща предмету или феномену не от природы, а в силу их вовлеченности в сферу бытия человека, и через понятие ценности человек определяет свою позицию по отношению к данному предмету или феномену.</w:t>
      </w:r>
    </w:p>
    <w:p w:rsidR="00DD0FA2" w:rsidRPr="00803555" w:rsidRDefault="00DD0FA2" w:rsidP="00DD0FA2">
      <w:pPr>
        <w:ind w:firstLine="709"/>
        <w:jc w:val="both"/>
        <w:rPr>
          <w:sz w:val="24"/>
          <w:szCs w:val="24"/>
        </w:rPr>
      </w:pPr>
      <w:r w:rsidRPr="00803555">
        <w:rPr>
          <w:sz w:val="24"/>
          <w:szCs w:val="24"/>
        </w:rPr>
        <w:t>Ценности возникают в процессе общественной практики, которая определяет, как ценностный объект, так и субъект. Человек познает свойства объектов внешнего мира в процессе удовлетворения своих потребностей и интересов, достижения поставленных целей. Отсюда очевидна двойственная, объективно-субъективная природа ценности: свойства предмета или явления, благодаря которым могут быть удовлетворены потребности человека, существуют от природы, присущи этим предметам и явлениям, поэтому они являются объективными. Они независимы от востребованности человеком и от осознания их в качестве необходимых, полезных; объективная компонента ценности не зависит от восприятия человека. Путем сопоставления своих потребностей с объективной способностью внешних объектов удовлетворять эти потребности человек осознает объекты как ценность или не ценность. Отражение объективных свойств объекта осуществляет человек, поэтому ценностная информация отражает не только сами явления, но и их смысл, значение для отражающего субъекта. То обстоятельство, что оценивание предмета или феномена с точки зрения своих потребностей производит человек, определяет наличие субъективной компоненты ценности. Потребности человека изменчивы, они могут носить искаженный характер, быть актуализированными лишь ситуативно и т.п., вследствие чего ценность может иметь различное значение для разных индивидов, обществ и даже для одного и того же индивида в разное время. Наличие субъективного фактора обусловливает также наличие систем общественных, групповых, личностных ценностей, формирующихся в условиях конкретного способа производства, организации жизнедеятельности общества, группы и личности и их социокультурного опыта. При этом важно отметить, что понятия о добре и зле, ценном и неценном вырабатываются в общественном сознании в первую очередь по отношению к обществу, и только во вторую - к индивиду.</w:t>
      </w:r>
    </w:p>
    <w:p w:rsidR="00DD0FA2" w:rsidRPr="00803555" w:rsidRDefault="00DD0FA2" w:rsidP="00DD0FA2">
      <w:pPr>
        <w:ind w:firstLine="709"/>
        <w:jc w:val="both"/>
        <w:rPr>
          <w:sz w:val="24"/>
          <w:szCs w:val="24"/>
        </w:rPr>
      </w:pPr>
      <w:r w:rsidRPr="00803555">
        <w:rPr>
          <w:sz w:val="24"/>
          <w:szCs w:val="24"/>
        </w:rPr>
        <w:t xml:space="preserve">В своих суждениях, принятии решений, поведении, даже единичных поступках человек исходит из определенных ценностей. Любая деятельность вообще предпринимается человеком и обществом в рамках их ориентации на определенные, признаваемые ими ценности, и в соответствии с этой ориентацией деятельность может получать ту или иную направленность, быть конструктивной или деструктивной, более </w:t>
      </w:r>
      <w:r w:rsidRPr="00803555">
        <w:rPr>
          <w:sz w:val="24"/>
          <w:szCs w:val="24"/>
        </w:rPr>
        <w:lastRenderedPageBreak/>
        <w:t>или менее успешной. В конечном итоге именно системы ценностей и ценностные ориентации человека и общества, складывающиеся в значительной мере под воздействием конкретно-исторических условий жизнедеятельности, детерминируют необходимость человеческой деятельности, направленной на трансформацию и совершенствование условий и способов бытия. Поэтому среди многочисленных детерминант социальной работы важнейшее место занимает система ценностей как общества, так и собственно социальной работы как жизненно важной и необходимой сферы социальной жизни.</w:t>
      </w:r>
    </w:p>
    <w:p w:rsidR="00DD0FA2" w:rsidRPr="00803555" w:rsidRDefault="00DD0FA2" w:rsidP="00DD0FA2">
      <w:pPr>
        <w:ind w:firstLine="709"/>
        <w:jc w:val="both"/>
        <w:rPr>
          <w:sz w:val="24"/>
          <w:szCs w:val="24"/>
        </w:rPr>
      </w:pPr>
      <w:r w:rsidRPr="00803555">
        <w:rPr>
          <w:sz w:val="24"/>
          <w:szCs w:val="24"/>
        </w:rPr>
        <w:t xml:space="preserve">Деятельность человека и общества предпринимается в основном во имя достижения некоторой цели, которая уже перед началом деятельности существует как идеальный образ желаемого конечного результата. Цель деятельности выбирается человеком не произвольно, она есть следствие условий существования человека и его природы: наличное положение вещей (о чем бы ни шла речь) не удовлетворяет человека и порождает стремление внести в него изменения. Сущее утрачивает в глазах человека позитивную ценность, в то время как предполагаемый конечный результат деятельности – цель - представляется ценностью, требующей реализации. Целенаправленная деятельность, как правило, предпринимается человеком тогда, когда имеется возможность ее осуществления. Это предполагает наличие определенных условий и средств деятельности. Создавая возможность достижения цели, человек условиям и средствам деятельности придает значение ценностей, однако они имеют более низкий по сравнению с целью ранг, ибо не имеют самостоятельного значения: если человек не стремится к определенной цели, то условия и средства достижения этой цели его не интересуют. Вместе с тем, деятельность в целом может быть представлена как ценностная (аксиатическая или аксиологическая) по сути, поскольку ценности являются неотъемлемой составляющей каждого из его элементов и, следовательно, ценности являются неотъемлемой характеристикой того процесса, который составляет сущность деятельности. Таким образом, любая деятельность может быть представлена как деятельность по реализации социально и/или индивидуально значимых ценностей. Значит, ценности являются всеобщим основанием человеческой деятельности и ее универсальным регулятором, и тем более важно, чтобы ценностные основания как отдельной личности, так и группы (в том числе профессиональной) и общества в целом соответствовали представлениям о благе человека и общества. Это позволяет рассматривать ценности как основания, условия и средства жизнедеятельности человека и общества. </w:t>
      </w:r>
    </w:p>
    <w:p w:rsidR="00DD0FA2" w:rsidRPr="00803555" w:rsidRDefault="00DD0FA2" w:rsidP="00DD0FA2">
      <w:pPr>
        <w:ind w:firstLine="709"/>
        <w:jc w:val="both"/>
        <w:rPr>
          <w:sz w:val="24"/>
          <w:szCs w:val="24"/>
        </w:rPr>
      </w:pPr>
      <w:r w:rsidRPr="00803555">
        <w:rPr>
          <w:sz w:val="24"/>
          <w:szCs w:val="24"/>
        </w:rPr>
        <w:t xml:space="preserve">Необходимость реализации ценностей и организации в связи с этим деятельности человек ощущает через потребность. Потребность может быть представлена как состояние индивида, создаваемое испытываемой им нуждой в чем-либо (объекте потребности), необходимом для его существования и развития, и выступающее источником его активности. С этой точки зрения потребности человека являются, наряду с другими, регуляторами его поведения, мышления, чувств и воли. Многочисленные фундаментальные и прикладные исследования потребностей человека позволяют вычленить в их разнообразии потребности антропоморфного (связанного с биологической природой человека) и социокультурного (обусловленного процессами онтогенеза и социогенеза) происхождения; и те, и другие важны для понимания природы человека и его деятельности. И те, и другие неотторжимы от человека. Разнообразные потребности человека и общества в значительной степени детерминируют их отношение к миру, бытию, самим себе, а значит, являются существенным фактором определения, систематизации и иерархизации ценнностей. </w:t>
      </w:r>
    </w:p>
    <w:p w:rsidR="00DD0FA2" w:rsidRPr="00803555" w:rsidRDefault="00DD0FA2" w:rsidP="00DD0FA2">
      <w:pPr>
        <w:ind w:firstLine="709"/>
        <w:jc w:val="both"/>
        <w:rPr>
          <w:sz w:val="24"/>
          <w:szCs w:val="24"/>
        </w:rPr>
      </w:pPr>
      <w:r w:rsidRPr="00803555">
        <w:rPr>
          <w:sz w:val="24"/>
          <w:szCs w:val="24"/>
        </w:rPr>
        <w:t xml:space="preserve">Важнейшие для человека ценности могут быть представлены как его ценностные ориентации, которые являются важнейшим составным элементом внутренней структуры личности. Будучи сформированными и закрепленными социальным и профессиональным опытом индивида в процессе его становления и развития, они отграничивают значимое, существенное для личности от незначимого, несущественного. Задавая смысложизненные </w:t>
      </w:r>
      <w:r w:rsidRPr="00803555">
        <w:rPr>
          <w:sz w:val="24"/>
          <w:szCs w:val="24"/>
        </w:rPr>
        <w:lastRenderedPageBreak/>
        <w:t xml:space="preserve">цели, они обеспечивают целостность и устойчивость личности, придают общую направленность его интересам и устремлениям, поведению и действиям не только в конкретной ситуации, но и на перспективу. Непротиворечивость, целостность и устойчивость ценностных ориентаций является важным показателем, характеризующим зрелую, самостоятельную и автономную личность, устойчивый, сплоченный коллектив. </w:t>
      </w:r>
    </w:p>
    <w:p w:rsidR="00DD0FA2" w:rsidRPr="00803555" w:rsidRDefault="00DD0FA2" w:rsidP="00DD0FA2">
      <w:pPr>
        <w:ind w:firstLine="709"/>
        <w:jc w:val="both"/>
        <w:rPr>
          <w:sz w:val="24"/>
          <w:szCs w:val="24"/>
        </w:rPr>
      </w:pPr>
      <w:r w:rsidRPr="00803555">
        <w:rPr>
          <w:sz w:val="24"/>
          <w:szCs w:val="24"/>
        </w:rPr>
        <w:t xml:space="preserve">Изучением ценностей занимается </w:t>
      </w:r>
      <w:r w:rsidRPr="00803555">
        <w:rPr>
          <w:i/>
          <w:sz w:val="24"/>
          <w:szCs w:val="24"/>
        </w:rPr>
        <w:t>аксиология</w:t>
      </w:r>
      <w:r w:rsidRPr="00803555">
        <w:rPr>
          <w:sz w:val="24"/>
          <w:szCs w:val="24"/>
        </w:rPr>
        <w:t xml:space="preserve"> (греч. axia – ценность, logos - учение) – философское учение о ценностях. Это научная дисциплина, занимающаяся исследованием ценностей как смыслообразующих оснований бытия, задающих направленность и мотивированность человеческих поступков, действий, отношений и всей его жизни. Начало аксиологии как науки связано с именем немецкого философа </w:t>
      </w:r>
      <w:r w:rsidRPr="00803555">
        <w:rPr>
          <w:i/>
          <w:sz w:val="24"/>
          <w:szCs w:val="24"/>
        </w:rPr>
        <w:t>Р.Г. Лотце</w:t>
      </w:r>
      <w:r w:rsidRPr="00803555">
        <w:rPr>
          <w:sz w:val="24"/>
          <w:szCs w:val="24"/>
        </w:rPr>
        <w:t xml:space="preserve"> (1817-1881), впервые введшим в научный лексикон понятие «значимости» (ценности). В настоящее время аксилогические исследования посвящаются вопросам происхождения и типологии ценностей, их разнообразным изменениям в связи с изменением условий жизнедеятельности человека, факторам, влияющим на содержание, иерархию ценностей, влиянием ценностей на жизнедеятельность человека и общества и т.п. Однако различные группы ценностей, в связи с многозначностью и широкой представленностью ценностей в человеческой жизнедеятельности, изучаются не только аксиологией. Например, этические ценности изучаются этикой, эстетические ценности – эстетикой, культурные – культурологией, экономические (материальные) - экономикой и т.д. Большое значение имеют исследования в области праксиологии – ценностей практической деятельности человека или, более узко, ценностей профессиональной деятельности, поскольку системы профессиональных ценностей играют существенную роль в формировании и поддержании смысла профессиональной деятельности.</w:t>
      </w:r>
    </w:p>
    <w:p w:rsidR="00DD0FA2" w:rsidRPr="00803555" w:rsidRDefault="00DD0FA2" w:rsidP="00DD0FA2">
      <w:pPr>
        <w:ind w:firstLine="709"/>
        <w:jc w:val="both"/>
        <w:rPr>
          <w:sz w:val="24"/>
          <w:szCs w:val="24"/>
        </w:rPr>
      </w:pPr>
      <w:r w:rsidRPr="00803555">
        <w:rPr>
          <w:sz w:val="24"/>
          <w:szCs w:val="24"/>
        </w:rPr>
        <w:t>Ценности в сознании личности, группы или общества, как правило, представляют собой не хаотичный набор, а организованы в определенную систему, функционирующую и развивающуюся в соответствии с законами существования любых систем. Поэтому элементы такой системы (т.е. собственно ценности) сущностно связаны между собой, объединены в соответствии с неким основопологающим принципом, идеей иерархизированы, каждая ценность занимает определенное место в системе и выполняет определенные функции. Поэтому система ценностей представляет собой целостную множественность взаимосвязанных элементов, т.е. сущностно, структурно и функционально связанную совокупность ценностей, позволяющих индивиду или группе осознанно и целенаправленно организовывать свою деятельность, решать поставленные задачи, достигать намеченных целей. Очевидно, что ценности, образующие систему, неравнозначны, поскольку ценности обладают неодинаковой значимостью. Система ценностей отличается иерархичностью строения, поэтому можно говорить об иерархии ценностей – их упорядоченности в соответствии со значимостью и о рангах – уровнях положения ценностей в иерархии. Ранг ценности в иерархии может быть объективным и субъективным, идеальным и реальным – это зависит от множества факторов. Например, пища может представлять собой ценность высшего ранга для голодного человека, в то время как будучи сытым, этот же человек может в качестве высшей ценности назвать, например, искусство, или свободу, или что-то иное.</w:t>
      </w:r>
    </w:p>
    <w:p w:rsidR="00DD0FA2" w:rsidRPr="00803555" w:rsidRDefault="00DD0FA2" w:rsidP="00DD0FA2">
      <w:pPr>
        <w:ind w:firstLine="709"/>
        <w:jc w:val="both"/>
        <w:rPr>
          <w:sz w:val="24"/>
          <w:szCs w:val="24"/>
        </w:rPr>
      </w:pPr>
      <w:r w:rsidRPr="00803555">
        <w:rPr>
          <w:sz w:val="24"/>
          <w:szCs w:val="24"/>
        </w:rPr>
        <w:t>Система ценностей как человека, так и общества включает в себя ценности различных типов (групп). В ней представлены и этические, и эстетические, и духовно-интеллектуальные, и материально-вещные ценности. В ней наличествуют ценности терминальные и инструментальные, истинные и ложные и т.д. Это естественно: жизнь и человека, и общества чрезвычайно многомерна, и отказ от ценностей какого-либо типа или их непризнание, недооценка и переоценка могли бы привести к нарушению гармонии в индивидуальной и общественной жизнедеятельности, иллюзорности целей, утопизму и застою в общественном бытии. Поэтому все типы (группы) ценностей должны быть представлены в общественном бытии и сознании и занимать подобающее им место. Соответственно, они должны быть представлены в структуре системы ценностей.</w:t>
      </w:r>
    </w:p>
    <w:p w:rsidR="00DD0FA2" w:rsidRPr="00803555" w:rsidRDefault="00DD0FA2" w:rsidP="00DD0FA2">
      <w:pPr>
        <w:ind w:firstLine="709"/>
        <w:jc w:val="both"/>
        <w:rPr>
          <w:sz w:val="24"/>
          <w:szCs w:val="24"/>
        </w:rPr>
      </w:pPr>
      <w:r w:rsidRPr="00803555">
        <w:rPr>
          <w:sz w:val="24"/>
          <w:szCs w:val="24"/>
        </w:rPr>
        <w:lastRenderedPageBreak/>
        <w:t xml:space="preserve">Одной из высших ценностей является </w:t>
      </w:r>
      <w:r w:rsidRPr="00803555">
        <w:rPr>
          <w:i/>
          <w:sz w:val="24"/>
          <w:szCs w:val="24"/>
        </w:rPr>
        <w:t>идеал</w:t>
      </w:r>
      <w:r w:rsidRPr="00803555">
        <w:rPr>
          <w:sz w:val="24"/>
          <w:szCs w:val="24"/>
        </w:rPr>
        <w:t xml:space="preserve"> (от греч. idea) – образец, норма, представление о высшем итоговом совершенстве, высшая цель стремлений. Создание, конструирование идеала – всеобщая форма специфически человеческой жизнедеятельности. Идеал имеет двойственную природу: с одной стороны, он содержит в себе настоящее в виде противоречия, требующего своего разрешения, с другой стороны, он воплощает в себе желаемое будущее, являясь в этой связи универсальной ценностью. Он отражает конкретно-исторический тип сознания человека и в то же время сам является отражением его ценностных ориентаций. В связи с постоянным развитием общественных отношений, разрешение одного противоречия, т.е. реализация цели и разрешение противоречия, становится предпосылкой и условием возникновения новой потребности и новой цели, выдвижения нового идеала. В идеалах действительность отражается специфическим образом: они обращены в будущее, на создание новой действительности, исключающей существующие в настоящем противоречия, и в то же время содержат в себе потенциал осознаваемых в будущем противоречий. В связи с этим идеал не является вечным, неизменным и абсолютным.</w:t>
      </w:r>
    </w:p>
    <w:p w:rsidR="00DD0FA2" w:rsidRPr="00803555" w:rsidRDefault="00DD0FA2" w:rsidP="00DD0FA2">
      <w:pPr>
        <w:ind w:firstLine="709"/>
        <w:jc w:val="both"/>
        <w:rPr>
          <w:sz w:val="24"/>
          <w:szCs w:val="24"/>
        </w:rPr>
      </w:pPr>
      <w:r w:rsidRPr="00803555">
        <w:rPr>
          <w:sz w:val="24"/>
          <w:szCs w:val="24"/>
        </w:rPr>
        <w:t xml:space="preserve">Двойственность природы идеала выражается также и в том, что он требует своего обоснования и оценки, поскольку желаемое и планируемое будущее не обязательно должно быть (и как показывает историческая практика, не всегда бывает) лучше уже имеющегося. Любой идеал как образ желаемого будущего состояния системы должен пройти теоретическое обоснование, во-первых, на соответствие понятию “идеал” вообще, т.е. на его способность выполнять присущие идеалу функции и обладать соответствующими свойствами, характеризующими его как высшее благо и, во-вторых, на соответствие объективным представлениям о желаемом будущем. С другой стороны, идеал сам содержит в себе оценочные критерии по отношению к настоящему, отрицая его самодостаточность и совершенство, раскрывая его противоречия и экспонируя потенциал совершенствования. </w:t>
      </w:r>
    </w:p>
    <w:p w:rsidR="00DD0FA2" w:rsidRPr="00803555" w:rsidRDefault="00DD0FA2" w:rsidP="00DD0FA2">
      <w:pPr>
        <w:ind w:firstLine="709"/>
        <w:jc w:val="both"/>
        <w:rPr>
          <w:sz w:val="24"/>
          <w:szCs w:val="24"/>
        </w:rPr>
      </w:pPr>
      <w:r w:rsidRPr="00803555">
        <w:rPr>
          <w:sz w:val="24"/>
          <w:szCs w:val="24"/>
        </w:rPr>
        <w:t>Важной особенностью идеала является то обстоятельство, что в качестве важнейшего средства и условия его реализации выступает социальный субъект, физические и духовные силы самого человека как активного члена социума. В отличие от животного человек перед началом деятельности мысленно представляет себе желаемый итог деятельности – идеальный образ конечного результата. В то же время наличие мыслительного образа – идеала, соответствующего представлениям человека о совершенстве – дает возможность сравнить существующую действительность с желаемой и дать ей неудовлетворительную оценку. Соответствующим образом организуется подготовка к деятельности и собственно деятельность человека, направленная на получение этого результата – она становится целесообразной, причем содержание цели определяется в соответствии с идеалом. Можно назвать основные функции идеала: оценочно-сравнительная, программно-ориентирующая, деятельно-практическая. Благодаря этим функциям идеал реализует свою сущность, а конструирование идеала становится важнейшим фактором развития личности и общества, совершенствования условий их жизнедеятельности.</w:t>
      </w:r>
    </w:p>
    <w:p w:rsidR="00DD0FA2" w:rsidRPr="00803555" w:rsidRDefault="00DD0FA2" w:rsidP="00DD0FA2">
      <w:pPr>
        <w:ind w:firstLine="709"/>
        <w:jc w:val="both"/>
        <w:rPr>
          <w:sz w:val="24"/>
          <w:szCs w:val="24"/>
        </w:rPr>
      </w:pPr>
      <w:r w:rsidRPr="00803555">
        <w:rPr>
          <w:sz w:val="24"/>
          <w:szCs w:val="24"/>
        </w:rPr>
        <w:t xml:space="preserve">С точки зрения аксиологии, профессиональная деятельность, будучи неотъемлемой частью человеческой деятельности вообще, также в своей основе содержит ценности и, следовательно, может быть представлена как деятельность, направленная на реализацию ценностей. При этом, конечно, в силу своих особенностей, профессиональная деятельность в основном отличается от деятельности обыденной, представляя собой особенное. Поэтому учение о ценностях профессиональной деятельности – праксиология - представляет собой особенное по отношению к аксиологии. При этом конечно, разнообразные виды профессиональной деятельности могут существенно различаться между собой по всем основным характеристикам; каждая из них является специфическим по отношению к профессиональной деятельности как абстракции. Это приводит к тому, что и главные ценности, системы и иерархии ценностей различных видов </w:t>
      </w:r>
      <w:r w:rsidRPr="00803555">
        <w:rPr>
          <w:sz w:val="24"/>
          <w:szCs w:val="24"/>
        </w:rPr>
        <w:lastRenderedPageBreak/>
        <w:t xml:space="preserve">профессиональной деятельности могут различаться. Следовательно, можно говорить, что деятельность, профессиональная деятельность и конкретный вид профессиональной деятельности соотносятся как общее, особенное и специфическое. Аналогично этому система ценностей общества, профессиональной деятельности и конкретных видов профессиональной деятельности будут соотноситься как общее, особенное и специфическое. При этом аксиология как философское учение о ценностях включает в себя праксиологию, а та, в свою очередь может включать в себя в качестве разделов учения о ценностях конкретных видов профессиональной деятельности. </w:t>
      </w:r>
    </w:p>
    <w:p w:rsidR="00DD0FA2" w:rsidRPr="00803555" w:rsidRDefault="00DD0FA2" w:rsidP="00DD0FA2">
      <w:pPr>
        <w:ind w:firstLine="709"/>
        <w:jc w:val="both"/>
        <w:rPr>
          <w:sz w:val="24"/>
          <w:szCs w:val="24"/>
        </w:rPr>
      </w:pPr>
      <w:r w:rsidRPr="00803555">
        <w:rPr>
          <w:sz w:val="24"/>
          <w:szCs w:val="24"/>
        </w:rPr>
        <w:t xml:space="preserve">Основанием любого вида профессиональной деятельности является необходимость реализации определенных ценностей. Это обстоятельство не зависит от того, насколько специалисты, занятые конкретной работой, представляют себе основные ценности профессии. Однако от того, насколько глубоко они понимают ценностный смысл профессии, зависит во многом их отношение и к непосредственно выполняемой работе, и к профессии вообще. Усвоение и присвоение ценностного смысла и содержания профессии помогает понять место и роль профессии в обществе, человеческой жизнедеятельности, социальном и научно-техническом прогрессе и до некоторой степени их детерминирует. </w:t>
      </w:r>
    </w:p>
    <w:p w:rsidR="00DD0FA2" w:rsidRPr="00803555" w:rsidRDefault="00DD0FA2" w:rsidP="00DD0FA2">
      <w:pPr>
        <w:ind w:firstLine="709"/>
        <w:jc w:val="both"/>
        <w:rPr>
          <w:sz w:val="24"/>
          <w:szCs w:val="24"/>
        </w:rPr>
      </w:pPr>
      <w:r w:rsidRPr="00803555">
        <w:rPr>
          <w:sz w:val="24"/>
          <w:szCs w:val="24"/>
        </w:rPr>
        <w:t>При этом, конечно, любая профессия, будучи специализированной деятельностью, предъявляет определенные требования к человеку, которые не всегда могут быть удовлетворены в процессе профессиональной подготовки. Для выполнения профессионально необходимых операций, процедур, приемов и т.п. человек должен быть достаточно физически и интеллектуально развит, должен обладать соответствующими качествами: чтобы работать грузчиком, необходима хорошая физическая подготовка; чтобы стать ученым, необходим высоко развитый интеллект. Но требования к физическим и интеллектуальным данным не всегда оказываются достаточными. Некоторые из профессий (в основном это профессии, оказывающие решающее влияние на судьбу и благополучие человека и общества, в том числе и так называемые «помогающие» профессии) предъявляют особые требования к качествам личности специалиста, в первую очередь, к его ценностным ориентациям. Например, вряд ли кому-нибудь хотелось бы стать пациентом врача-садиста или социального работника, высшие ценности для которого – деньги и власть над клиентами. Такого рода «специалисты» нанесут ущерб и своим клиентам, и профессии, и обществу в целом. Даже не прибегая к таким экстремальным примерам, можно показать, что специалист, неверно расставивший ценностные акценты в своей деятельности, может в качестве высшей ценности воспринимать сам процесс деятельности, и в меньшей степени – ее конечный результат, может вследствие этого не понимать смысла деятельности. Например, социальный работник в этом случае может думать, что смысл и цель социальной работы заключается в помощи человеку и затруднится ответить на вопрос, зачем это делается. Поэтому ценностные ориентации специалистов играют важнейшую роль не только в их личной профессиональной деятельности, но и в деятельности совокупной профессиональной группы.</w:t>
      </w:r>
    </w:p>
    <w:p w:rsidR="00DD0FA2" w:rsidRPr="00803555" w:rsidRDefault="00DD0FA2" w:rsidP="00DD0FA2">
      <w:pPr>
        <w:ind w:firstLine="709"/>
        <w:jc w:val="both"/>
        <w:rPr>
          <w:sz w:val="24"/>
          <w:szCs w:val="24"/>
        </w:rPr>
      </w:pPr>
      <w:r w:rsidRPr="00803555">
        <w:rPr>
          <w:sz w:val="24"/>
          <w:szCs w:val="24"/>
        </w:rPr>
        <w:t xml:space="preserve">Любая человеческая деятельность, в конечном счете, направлена на человека. Обладая возможностью реализации своих основных свойств и потребностей, человек включается в процесс деятельности как активный субъект, участвуя в преобразовании общества и совершенствовании общества и самого себя. Направленность деятельности человека определяется поставленными целями, а те, в свою очередь, ценностями, имеющими для человека вообще или в конкретный период его жизнедеятельности, в конкретной ситуации, важнейшее значение. Безусловно, для организации деятельности цели недостаточно, необходимы средства и условия ее реализации. Ценности-цели требуют от человека активности, направленной на поиск средств и создание условий для целенаправленной деятельности, причем содержание цели во многом детерминирует выбор средств. Ставя перед собой значимую цель, человек производит переоценку своих </w:t>
      </w:r>
      <w:r w:rsidRPr="00803555">
        <w:rPr>
          <w:sz w:val="24"/>
          <w:szCs w:val="24"/>
        </w:rPr>
        <w:lastRenderedPageBreak/>
        <w:t>индивидуальных ценностей, сопоставляя их по значимости с актуальной, оценивая возможность одновременной реализации нескольких целей, рассматривая ценности на предмет использования их как средств и т.п. В зависимости от полученного в результате такого ценностного анализа соотношения ценности-цели и прочих ценностей и исходя из этого результата, личность организует свою деятельность. Важно, что результаты проведенного личностью ценностного анализа не обязательно будут соответствовать научным представлениям об индивидуальном и общественном благе, о добре, красоте и истине. С точки зрения субъекта анализа, они соответствуют его ценности-цели, и значит, могут быть использованы. Это означает, что для достижения благой цели человек субъективно может избрать нелигитимные средства («цель оправдывает средства»), получить неожиданно негативный результат в итоге деятельности, нанести существенный вред окружающим, обеспечив пользу для себя лично. Поэтому развитие человека и общества может быть прогрессивным или регрессивным, способствовать достижению блага большинства членов общества или узкой группы лиц, одного лишь человека. При этом человек и общество могут мотивировать свою деятельность различными, порой противоречивыми и неадекватными, соображениями, но ценности, присутствующие в мотиве в явном или неявном виде, обусловливают необходимость деятельности и задают ее направленность, смысл и содержание, определяют средства и методы. Очевидно, что ценностные ориентации личности способствуют выбору ею не только целей, но и социально одобряемых или, напротив, социально порицаемых средств достижения поставленной цели.</w:t>
      </w:r>
    </w:p>
    <w:p w:rsidR="00DD0FA2" w:rsidRPr="00803555" w:rsidRDefault="00DD0FA2" w:rsidP="00DD0FA2">
      <w:pPr>
        <w:ind w:firstLine="709"/>
        <w:jc w:val="both"/>
        <w:rPr>
          <w:sz w:val="24"/>
          <w:szCs w:val="24"/>
        </w:rPr>
      </w:pPr>
      <w:r w:rsidRPr="00803555">
        <w:rPr>
          <w:sz w:val="24"/>
          <w:szCs w:val="24"/>
        </w:rPr>
        <w:t>Социальная работа, будучи определенным видом профессиональной социальной деятельности, имеет целый ряд специфических особенностей, детерминированных как ее внутренними, так и внешними по отношению к ней факторами. В связи с этим социальная работа требует особой, дополнительной к нормативно-правовой, более жесткой регламентации действий, отношений, поведения специалиста и предъявляет к его личности высокие требования. Такой особой системой регламентации поведения и деятельности специалиста в процессе выполнения им своих профессиональных обязанностей, а также детерминирующей его личностные качества, может быть только профессионально-этическая система. Будучи одним из регуляторов жизнедеятельности общества и человека, она сама должна быть регулируемой. Вместе с тем профессиональная социальная работа является одной из форм отношений по поводу добра как одной из высших ценностей, что делает неизбежным наличие в ней профессионально-этической компоненты. Органичность профессионально-этической компоненты в системе социальной работы детерминируется в первую очередь тем, что сущностной, смыслообразующей основой профессиональной социальной работы является гуманизм.</w:t>
      </w:r>
    </w:p>
    <w:p w:rsidR="00DD0FA2" w:rsidRPr="00803555" w:rsidRDefault="00DD0FA2" w:rsidP="00DD0FA2">
      <w:pPr>
        <w:ind w:firstLine="709"/>
        <w:jc w:val="both"/>
        <w:rPr>
          <w:sz w:val="24"/>
          <w:szCs w:val="24"/>
        </w:rPr>
      </w:pPr>
      <w:r w:rsidRPr="00803555">
        <w:rPr>
          <w:sz w:val="24"/>
          <w:szCs w:val="24"/>
        </w:rPr>
        <w:t>Специфика социальной работы делает применение в ней общих, не конкретизированных с учетом сущности и содержания деятельности профессионально-этических норм и правил малоэффективным. Профессионально-этическая регламентация социальной работы должна гарантировать соблюдение прав клиентов, общества и самого социального работника, способствовать формированию личностно-нравственного и профессионального облика специалиста, гуманизации общественных отношений. Вследствие этого профессионально-этическая система является неотъемлемой составной частью системы профессиональной социальной работы, определяющей и поддерживающей ее основной смысл и содержание, гуманистическую направленность деятельности специалиста и его личности, всего института социальной работы.</w:t>
      </w:r>
    </w:p>
    <w:p w:rsidR="00DD0FA2" w:rsidRPr="00803555" w:rsidRDefault="00DD0FA2" w:rsidP="00DD0FA2">
      <w:pPr>
        <w:ind w:firstLine="709"/>
        <w:jc w:val="both"/>
        <w:rPr>
          <w:sz w:val="24"/>
          <w:szCs w:val="24"/>
        </w:rPr>
      </w:pPr>
      <w:r w:rsidRPr="00803555">
        <w:rPr>
          <w:sz w:val="24"/>
          <w:szCs w:val="24"/>
        </w:rPr>
        <w:t xml:space="preserve">В изучении и регулировании социальной работы большую значимость имеет использование этико-аксиологического подхода с целью определения, обоснования, пропаганды в обществе и главное - реализации гуманистических этических ценностей как собственно социальной работы, так и общества в целом. Безусловно, этико-аксиологический подход не может считаться единственным при исследовании социальной работы. Социальная работа многопланова, многофункциональна, многоаспектна, </w:t>
      </w:r>
      <w:r w:rsidRPr="00803555">
        <w:rPr>
          <w:sz w:val="24"/>
          <w:szCs w:val="24"/>
        </w:rPr>
        <w:lastRenderedPageBreak/>
        <w:t xml:space="preserve">вследствие чего в ней имеют место и могут быть выявлены и исследованы различные компоненты - организационная, правовая, экономическая, психологическая, педагогическая, эстетическая и т.п., каждая из которых имеет относительно самостоятельную значимость, представляет большой интерес и требует тщательного самостоятельного исследования. Однако социальная работа организуется и проводится обществом, как правило, не для того, чтобы реализовать некие правовые, организационные и прочие установки и амбиции, требующие включения в социальную работу данных компонент в качестве смыслообразующих. Вследствие этого аксиологический подход может считаться одним из важнейших при анализе социальной работы, задающим значимость других важных компонент социальной работы, хотя и не единственным. Заключаясь в обосновании, анализе ее ценностного смысла и содержания, всестороннем рассмотрении ее в целом и поэлементно с точки зрения теории ценностей, в аксиологический подход в социальной работе, представляется необходимым, целесообразным и одним из важнейших. Аксиологический подход в исследовании социальной работы содержит в себе известную трудность, поскольку ценности, как известно, порой отражают не то, что имеется на самом деле, а то, что должно быть. </w:t>
      </w:r>
    </w:p>
    <w:p w:rsidR="00DD0FA2" w:rsidRPr="00803555" w:rsidRDefault="00DD0FA2" w:rsidP="00DD0FA2">
      <w:pPr>
        <w:ind w:firstLine="709"/>
        <w:jc w:val="both"/>
        <w:rPr>
          <w:sz w:val="24"/>
          <w:szCs w:val="24"/>
        </w:rPr>
      </w:pPr>
      <w:r w:rsidRPr="00803555">
        <w:rPr>
          <w:sz w:val="24"/>
          <w:szCs w:val="24"/>
        </w:rPr>
        <w:t>Среди многочисленных детерминант социальной работы важнейшее место занимает система ценностей как общества, так и собственно социальной работы как жизненно важной и необходимой сферы социальной жизни. Многомерность, многофункциональность, многоплановость и многоуровневость социальной работы, ее всеобщность, интегративность и специфичность как особого вида социальной деятельности, ее органичная включенность в бытие общества и человека требуют соответствующего определения ее имманентно присутствующих ценностей, задающих ее основные детерминанты и способствующих реализации общественного идеала - достижения блага общества и человека. Ценностная система социальной работы имеет довольно сложную структуру, поскольку социальная работа как вид деятельности чрезвычайно многогранна и, кроме того, представляет собой целостную систему структурно и функционально связанных между собой элементов: целей, мотивов, средств, условий, результата, субъекта и объекта. Ценности социальной работы представлены в каждом из этих элементов и на каждом этапе деятельности, взаимодействуя и оказывая влияние как друг на друга, так и на сущность и содержание деятельности в целом.</w:t>
      </w:r>
    </w:p>
    <w:p w:rsidR="00DD0FA2" w:rsidRPr="00803555" w:rsidRDefault="00DD0FA2" w:rsidP="00DD0FA2">
      <w:pPr>
        <w:ind w:firstLine="709"/>
        <w:jc w:val="both"/>
        <w:rPr>
          <w:sz w:val="24"/>
          <w:szCs w:val="24"/>
        </w:rPr>
      </w:pPr>
      <w:r w:rsidRPr="00803555">
        <w:rPr>
          <w:sz w:val="24"/>
          <w:szCs w:val="24"/>
        </w:rPr>
        <w:t xml:space="preserve">Социальная работа является неотъемлемой частью деятельности общества и человека, и поэтому ценностные ориентиры общества и государства и система ценностей социальной работы взаимообусловлены и взаимосвязаны. Но они все же не тождественны, поскольку социальная работа, при всей ее всеобщности, не идентична совокупной деятельности общества и государства в целом. В социальной работе могут быть выделены и проанализированы различные группы ценностей в соответствии с любой из общепринятых их типологий. Все группы ценностей социальной работы являются неотъемлемой составной частью совокупной ценностной системы и ресурсов общества. Социальная работа в принципе невозможна без признания, привлечения и реализации ценностей различных видов и групп, которые могут выступать в различных формах и видах. Они могут быть субъектом и объектом воздействия, поскольку в ее процессе происходит прямое и косвенное воздействие на ценностную систему индивида с целью ее трансформации и формирования на этой основе новых ценностных ориентаций. В то же время ценности, задействованные в социальной работе, играют роль мотивов, средств, инструментов и условий постижения и реализации смысла и содержания деятельности. Одновременно ценности являются и важнейшей целью, и конечным результатом социальной работы с точки зрения формирования ценностного сознания личности, реализации ее ценности и реализации присвоенных ею ценностей. </w:t>
      </w:r>
    </w:p>
    <w:p w:rsidR="00DD0FA2" w:rsidRPr="00803555" w:rsidRDefault="00DD0FA2" w:rsidP="00DD0FA2">
      <w:pPr>
        <w:ind w:firstLine="709"/>
        <w:jc w:val="both"/>
        <w:rPr>
          <w:sz w:val="24"/>
          <w:szCs w:val="24"/>
        </w:rPr>
      </w:pPr>
      <w:r w:rsidRPr="00803555">
        <w:rPr>
          <w:sz w:val="24"/>
          <w:szCs w:val="24"/>
        </w:rPr>
        <w:t xml:space="preserve">Вместе с тем, деятельность в целом может быть представлена как ценностная (аксиатическая или аксиологическая) по сути, поскольку ценности являются неотъемлемой составляющей каждого из ее элементов и, следовательно, ценности </w:t>
      </w:r>
      <w:r w:rsidRPr="00803555">
        <w:rPr>
          <w:sz w:val="24"/>
          <w:szCs w:val="24"/>
        </w:rPr>
        <w:lastRenderedPageBreak/>
        <w:t>являются неотъемлемой характеристикой того процесса, который составляет сущность деятельности. Таким образом, любая деятельность вообще и социальная работа в частности может быть представлена как деятельность по реализации социально и/или индивидуально значимых ценностей.</w:t>
      </w:r>
    </w:p>
    <w:p w:rsidR="00DD0FA2" w:rsidRPr="00803555" w:rsidRDefault="00DD0FA2" w:rsidP="00DD0FA2">
      <w:pPr>
        <w:ind w:firstLine="709"/>
        <w:jc w:val="both"/>
        <w:rPr>
          <w:sz w:val="24"/>
          <w:szCs w:val="24"/>
        </w:rPr>
      </w:pPr>
      <w:r w:rsidRPr="00803555">
        <w:rPr>
          <w:sz w:val="24"/>
          <w:szCs w:val="24"/>
        </w:rPr>
        <w:t>Социальная работа принадлежит к тем видам профессиональной деятельности, которые существенным образом влияют на судьбу и благополучие личности и общества. Человек – это причина и следствие социальной работы. Человек и его потенциальные возможности являются важнейшим условием, субъектом, объектом и средством осуществления процесса социальной работы. Важнейшим результатом деятельности также являются человек и общество, изменившие и улучшившие в результате социальной работы некоторые свои характеристики. Поэтому очевидно, что социальная работа в обществе организуется и проводится в связи с необходимостью реализации ценности человека, который объективно является (хотя и не всегда осознается) главной социально значимой ценностью. Очевидно, что деятельность предпринимается также в связи с необходимостью реализации ценности общества, вне которого невозможна реализация человека как личности и которое состоит из людей. Вследствие этого необходимость реализации ценности человека может быть признана важнейшим основанием социальной работы, обусловливающим ее место и роль, цели и задачи, сущность и содержание, основные направления и формы в обществе, а ценность человека – высшей ценностью.</w:t>
      </w:r>
    </w:p>
    <w:p w:rsidR="00DD0FA2" w:rsidRPr="00803555" w:rsidRDefault="00DD0FA2" w:rsidP="00DD0FA2">
      <w:pPr>
        <w:ind w:firstLine="709"/>
        <w:jc w:val="both"/>
        <w:rPr>
          <w:sz w:val="24"/>
          <w:szCs w:val="24"/>
        </w:rPr>
      </w:pPr>
      <w:r w:rsidRPr="00803555">
        <w:rPr>
          <w:sz w:val="24"/>
          <w:szCs w:val="24"/>
        </w:rPr>
        <w:t>Человек является основным субъектом и объектом, прямо или опосредованно представленным на всех этапах, во всех аспектах и ситуациях социальной работы и, будучи подверженным интегративному влиянию общества, оказывает, в свою очередь, на него ответное влияние. От того, каким является этот человек, каковы, с одной стороны, его ценностные ориентации, установки, потребности и т.п., и с другой - его возможности и способности, права и обязанности, зависит результат воздействия общества на человека и человека на общество, а значит, и состояние общества и человека, их взаимосвязей и отсюда - возможность реализации гуманистического идеала. Объективно позитивные и осознаваемые как позитивные ценности, идеалы, установки и т.п. в общем случае могут не совпадать, вследствие чего основным направлением и целью социальной работы, ее имманентным смыслом следует считать воздействие в первую очередь на человека с целью формирования у него таких личностных качеств, которые обеспечат выработку социально одобряемых и объективно ценных форм его жизнедеятельности и мышления, соответствующих гуманистическим представлениям о благе общества и самого человека и обусловливающим деятельность, направленную на его достижение. Значит, человек - важнейшая ценность и цель социальной работы общества.</w:t>
      </w:r>
    </w:p>
    <w:p w:rsidR="00DD0FA2" w:rsidRPr="00803555" w:rsidRDefault="00DD0FA2" w:rsidP="00DD0FA2">
      <w:pPr>
        <w:ind w:firstLine="709"/>
        <w:jc w:val="both"/>
        <w:rPr>
          <w:sz w:val="24"/>
          <w:szCs w:val="24"/>
        </w:rPr>
      </w:pPr>
      <w:r w:rsidRPr="00803555">
        <w:rPr>
          <w:sz w:val="24"/>
          <w:szCs w:val="24"/>
        </w:rPr>
        <w:t xml:space="preserve">Социальную работу осуществляют человек и общество, поэтому важно, чтобы деятельность осуществлялась ими с учетом вполне определенных ценностных ориентаций. От того, что видит специалист в социальной работе, какие именно ценности он признает и каким образом иерархизирует, зависят и процесс, и результат непосредственной деятельности, и перспективы ее развития. Поэтому важно, чтобы деятельность осуществлялась человеком в рамках не просто сложившихся в процессе онтогенеза или наличных, признаваемых профессиональным сообществом, но объективных, научно обоснованных позитивных ценностей, норм и других регулятивов, гарантирующих достижение поставленной цели и сохранение аксиологического смысла деятельности. В этой связи социальная работа по преимуществу должна заключаться в транслировании на человека этих регулятивов с целью их осмысления и присвоения с последующей реализацией. В то же время социальная работа предполагает последовательную гуманизацию как личностей, так и отношений, возникающих в процессе социальной работы. На основании этого социальная работа может стать важным условием гуманизации общественных отношений, а личность – ее главным условием и средством, целью и результатом. Такая личность, становясь частью общества, его </w:t>
      </w:r>
      <w:r w:rsidRPr="00803555">
        <w:rPr>
          <w:sz w:val="24"/>
          <w:szCs w:val="24"/>
        </w:rPr>
        <w:lastRenderedPageBreak/>
        <w:t>основным элементом, несомненно, обладает высокой индивидуальной и социальной ценностью.</w:t>
      </w:r>
    </w:p>
    <w:p w:rsidR="00DD0FA2" w:rsidRDefault="00DD0FA2" w:rsidP="00DD0FA2">
      <w:pPr>
        <w:ind w:firstLine="709"/>
        <w:jc w:val="both"/>
        <w:rPr>
          <w:sz w:val="24"/>
          <w:szCs w:val="24"/>
        </w:rPr>
      </w:pPr>
      <w:r w:rsidRPr="00803555">
        <w:rPr>
          <w:sz w:val="24"/>
          <w:szCs w:val="24"/>
        </w:rPr>
        <w:t>Ценность человека и необходимость реализации этой ценности необходимо требуют заботы о нем, создания условий для реализации этой ценности. Важно, что ценностью в современном мире признается каждый человек, вне зависимости от каких бы то ни было его качеств и достоинств. Это значит, что и человек, находящийся в трудной жизненной ситуации, также является ценностью, требующей реализации. Такой человек нуждается, в силу своих особенностей, в особой заботе со стороны общества, даже если общество не может рассчитывать на то, что данный индивид сумеет возместить впоследствии затраченные на него ресурсы и принести обществу пользу. Положение человека, находящегося в трудной жизненной ситуации, помимо желания помочь и сострадания, зачастую требует специальных знаний, навыков, полномочий, информации и ресурсов, которыми ни сам человек, ни его окружение не располагают. Профессионально-этическая компетентность социального работника, приобретенная им в процессе обучения и закрепленная в процессе практической деятельности в качестве своеобразного морального опыта, становящегося основой нравственных убеждений и потребностей, является одним из основных компонентов его профессионализма. Поэтому институциализация социальной работы, ее становление как профессионального вида деятельности, является естественным следствием признания человека высшей ценностью современного общества, результатом осознания необходимости содействия реализации ценности человека, находящегося в трудной жизненной ситуации.</w:t>
      </w:r>
    </w:p>
    <w:p w:rsidR="00DD0FA2" w:rsidRPr="00803555" w:rsidRDefault="00DD0FA2" w:rsidP="00DD0FA2">
      <w:pPr>
        <w:ind w:firstLine="709"/>
        <w:jc w:val="both"/>
        <w:rPr>
          <w:sz w:val="24"/>
          <w:szCs w:val="24"/>
        </w:rPr>
      </w:pPr>
    </w:p>
    <w:p w:rsidR="00DD0FA2" w:rsidRDefault="00DD0FA2" w:rsidP="00DD0FA2">
      <w:pPr>
        <w:jc w:val="both"/>
        <w:rPr>
          <w:b/>
          <w:i/>
          <w:color w:val="000000"/>
          <w:sz w:val="22"/>
          <w:szCs w:val="22"/>
        </w:rPr>
      </w:pPr>
    </w:p>
    <w:p w:rsidR="00DD0FA2" w:rsidRPr="001F00B7" w:rsidRDefault="00DD0FA2" w:rsidP="00DD0FA2">
      <w:pPr>
        <w:pStyle w:val="a4"/>
        <w:widowControl w:val="0"/>
        <w:spacing w:line="240" w:lineRule="auto"/>
        <w:rPr>
          <w:b/>
          <w:i/>
          <w:color w:val="000000"/>
          <w:szCs w:val="24"/>
        </w:rPr>
      </w:pPr>
      <w:r>
        <w:rPr>
          <w:b/>
          <w:i/>
          <w:color w:val="000000"/>
          <w:szCs w:val="24"/>
        </w:rPr>
        <w:t xml:space="preserve">РАЗДЕЛ </w:t>
      </w:r>
      <w:r>
        <w:rPr>
          <w:b/>
          <w:i/>
          <w:color w:val="000000"/>
          <w:szCs w:val="24"/>
          <w:lang w:val="en-US"/>
        </w:rPr>
        <w:t>III</w:t>
      </w:r>
      <w:r>
        <w:rPr>
          <w:b/>
          <w:i/>
          <w:color w:val="000000"/>
          <w:szCs w:val="24"/>
        </w:rPr>
        <w:t>. Особенности профессионально-этической системы социальной работы</w:t>
      </w:r>
    </w:p>
    <w:p w:rsidR="00DD0FA2" w:rsidRDefault="00DD0FA2" w:rsidP="00DD0FA2">
      <w:pPr>
        <w:pStyle w:val="FR1"/>
        <w:ind w:left="0"/>
        <w:jc w:val="both"/>
        <w:rPr>
          <w:i/>
          <w:color w:val="000000"/>
          <w:sz w:val="24"/>
          <w:szCs w:val="24"/>
        </w:rPr>
      </w:pPr>
    </w:p>
    <w:p w:rsidR="00DD0FA2" w:rsidRPr="00803555" w:rsidRDefault="00DD0FA2" w:rsidP="00DD0FA2">
      <w:pPr>
        <w:pStyle w:val="FR1"/>
        <w:tabs>
          <w:tab w:val="left" w:pos="6237"/>
          <w:tab w:val="left" w:pos="7938"/>
        </w:tabs>
        <w:ind w:left="0" w:firstLine="709"/>
        <w:jc w:val="both"/>
        <w:rPr>
          <w:b/>
          <w:i/>
          <w:color w:val="000000"/>
          <w:sz w:val="24"/>
          <w:szCs w:val="24"/>
        </w:rPr>
      </w:pPr>
      <w:r>
        <w:rPr>
          <w:b/>
          <w:i/>
          <w:color w:val="000000"/>
          <w:sz w:val="24"/>
          <w:szCs w:val="24"/>
        </w:rPr>
        <w:t>Лекция</w:t>
      </w:r>
      <w:r w:rsidRPr="00575BCD">
        <w:rPr>
          <w:b/>
          <w:i/>
          <w:color w:val="000000"/>
          <w:sz w:val="24"/>
          <w:szCs w:val="24"/>
        </w:rPr>
        <w:t xml:space="preserve"> 5</w:t>
      </w:r>
      <w:r w:rsidRPr="00575BCD">
        <w:rPr>
          <w:i/>
          <w:color w:val="000000"/>
          <w:sz w:val="24"/>
          <w:szCs w:val="24"/>
        </w:rPr>
        <w:t xml:space="preserve">. </w:t>
      </w:r>
      <w:r w:rsidRPr="00575BCD">
        <w:rPr>
          <w:b/>
          <w:i/>
          <w:color w:val="000000"/>
          <w:sz w:val="24"/>
          <w:szCs w:val="24"/>
        </w:rPr>
        <w:t>Профессио</w:t>
      </w:r>
      <w:r>
        <w:rPr>
          <w:b/>
          <w:i/>
          <w:color w:val="000000"/>
          <w:sz w:val="24"/>
          <w:szCs w:val="24"/>
        </w:rPr>
        <w:t>нальная этика социальной работы</w:t>
      </w:r>
    </w:p>
    <w:p w:rsidR="00DD0FA2" w:rsidRPr="00803555" w:rsidRDefault="00DD0FA2" w:rsidP="00DD0FA2">
      <w:pPr>
        <w:ind w:firstLine="709"/>
        <w:jc w:val="both"/>
        <w:rPr>
          <w:sz w:val="24"/>
          <w:szCs w:val="24"/>
        </w:rPr>
      </w:pPr>
      <w:r w:rsidRPr="00803555">
        <w:rPr>
          <w:sz w:val="24"/>
          <w:szCs w:val="24"/>
        </w:rPr>
        <w:t>Современная этика – это стремительно развивающаяся и чрезвычайно популярная в гуманитарной науке область знаний. Можно без преувеличения сказать, что этическая тематика и ее следствия для социальной теории и практики стали главной интеллектуальной линией в современной западной философии</w:t>
      </w:r>
      <w:r w:rsidRPr="00803555">
        <w:rPr>
          <w:i/>
          <w:sz w:val="24"/>
          <w:szCs w:val="24"/>
        </w:rPr>
        <w:t>.</w:t>
      </w:r>
      <w:r w:rsidRPr="00803555">
        <w:rPr>
          <w:sz w:val="24"/>
          <w:szCs w:val="24"/>
        </w:rPr>
        <w:t xml:space="preserve"> Неслучайно, эта ситуация в научной философской литературе получила название «</w:t>
      </w:r>
      <w:r w:rsidRPr="00803555">
        <w:rPr>
          <w:i/>
          <w:sz w:val="24"/>
          <w:szCs w:val="24"/>
        </w:rPr>
        <w:t>Этический поворот</w:t>
      </w:r>
      <w:r w:rsidRPr="00803555">
        <w:rPr>
          <w:sz w:val="24"/>
          <w:szCs w:val="24"/>
        </w:rPr>
        <w:t xml:space="preserve">». </w:t>
      </w:r>
    </w:p>
    <w:p w:rsidR="00DD0FA2" w:rsidRPr="00803555" w:rsidRDefault="00DD0FA2" w:rsidP="00DD0FA2">
      <w:pPr>
        <w:ind w:firstLine="709"/>
        <w:jc w:val="both"/>
        <w:rPr>
          <w:sz w:val="24"/>
          <w:szCs w:val="24"/>
        </w:rPr>
      </w:pPr>
      <w:r w:rsidRPr="00803555">
        <w:rPr>
          <w:sz w:val="24"/>
          <w:szCs w:val="24"/>
        </w:rPr>
        <w:t xml:space="preserve">Современная этика как знание и как практика, желающая установить наиболее «правильные» отношения между людьми, развивается в трех основных направлениях: </w:t>
      </w:r>
    </w:p>
    <w:p w:rsidR="00DD0FA2" w:rsidRPr="00803555" w:rsidRDefault="00DD0FA2" w:rsidP="00DD0FA2">
      <w:pPr>
        <w:ind w:firstLine="709"/>
        <w:jc w:val="both"/>
        <w:rPr>
          <w:sz w:val="24"/>
          <w:szCs w:val="24"/>
        </w:rPr>
      </w:pPr>
      <w:r w:rsidRPr="00803555">
        <w:rPr>
          <w:sz w:val="24"/>
          <w:szCs w:val="24"/>
        </w:rPr>
        <w:t xml:space="preserve">- в условиях профессионального сообщества; </w:t>
      </w:r>
    </w:p>
    <w:p w:rsidR="00DD0FA2" w:rsidRPr="00803555" w:rsidRDefault="00DD0FA2" w:rsidP="00DD0FA2">
      <w:pPr>
        <w:ind w:firstLine="709"/>
        <w:jc w:val="both"/>
        <w:rPr>
          <w:sz w:val="24"/>
          <w:szCs w:val="24"/>
        </w:rPr>
      </w:pPr>
      <w:r w:rsidRPr="00803555">
        <w:rPr>
          <w:sz w:val="24"/>
          <w:szCs w:val="24"/>
        </w:rPr>
        <w:t>- в условиях совместной деятельности людей различных профессий и статусов;</w:t>
      </w:r>
    </w:p>
    <w:p w:rsidR="00DD0FA2" w:rsidRPr="00803555" w:rsidRDefault="00DD0FA2" w:rsidP="00DD0FA2">
      <w:pPr>
        <w:ind w:firstLine="709"/>
        <w:jc w:val="both"/>
        <w:rPr>
          <w:sz w:val="24"/>
          <w:szCs w:val="24"/>
        </w:rPr>
      </w:pPr>
      <w:r w:rsidRPr="00803555">
        <w:rPr>
          <w:sz w:val="24"/>
          <w:szCs w:val="24"/>
        </w:rPr>
        <w:t xml:space="preserve">- и в ситуации публичного обсуждения наиболее острых моральных дилемм общественной практики, возникающих как конфликт первых двух способов существования с нравственным достоинством человека. </w:t>
      </w:r>
    </w:p>
    <w:p w:rsidR="00DD0FA2" w:rsidRPr="00803555" w:rsidRDefault="00DD0FA2" w:rsidP="00DD0FA2">
      <w:pPr>
        <w:ind w:firstLine="709"/>
        <w:jc w:val="both"/>
        <w:rPr>
          <w:sz w:val="24"/>
          <w:szCs w:val="24"/>
        </w:rPr>
      </w:pPr>
      <w:r w:rsidRPr="00803555">
        <w:rPr>
          <w:sz w:val="24"/>
          <w:szCs w:val="24"/>
        </w:rPr>
        <w:t>Таким образом</w:t>
      </w:r>
      <w:r w:rsidRPr="00803555">
        <w:rPr>
          <w:b/>
          <w:i/>
          <w:sz w:val="24"/>
          <w:szCs w:val="24"/>
        </w:rPr>
        <w:t xml:space="preserve">, </w:t>
      </w:r>
      <w:r w:rsidRPr="00803555">
        <w:rPr>
          <w:sz w:val="24"/>
          <w:szCs w:val="24"/>
        </w:rPr>
        <w:t>в современной этике можно выделить три крупных отрасли этической теории: профессиональная, корпоративная и прикладная этика.</w:t>
      </w:r>
    </w:p>
    <w:p w:rsidR="00DD0FA2" w:rsidRPr="00803555" w:rsidRDefault="00DD0FA2" w:rsidP="00DD0FA2">
      <w:pPr>
        <w:ind w:firstLine="709"/>
        <w:jc w:val="both"/>
        <w:rPr>
          <w:sz w:val="24"/>
          <w:szCs w:val="24"/>
        </w:rPr>
      </w:pPr>
      <w:r w:rsidRPr="00803555">
        <w:rPr>
          <w:sz w:val="24"/>
          <w:szCs w:val="24"/>
        </w:rPr>
        <w:t>Особенности корпоративной этики. В некоторых работах по современной этике понятия «профессиональная этика» и «</w:t>
      </w:r>
      <w:r w:rsidRPr="00803555">
        <w:rPr>
          <w:i/>
          <w:sz w:val="24"/>
          <w:szCs w:val="24"/>
        </w:rPr>
        <w:t>корпоративная этика</w:t>
      </w:r>
      <w:r w:rsidRPr="00803555">
        <w:rPr>
          <w:sz w:val="24"/>
          <w:szCs w:val="24"/>
        </w:rPr>
        <w:t>» очень часто используются как синонимы, что совершенно неправильно. Конечно, сообщество профессионалов можно при желании рассматривать как корпорацию, но смысл и трудности корпоративного регулирования состоит в том, что субъектом выступает не коллегия специалистов, а сообщество единомышленников, в котором трудятся люди разных профессий, статусов и интересов. Поэтому очень часто корпоративный кодекс содержит в себе базовые принципы профессиональных этик.</w:t>
      </w:r>
    </w:p>
    <w:p w:rsidR="00DD0FA2" w:rsidRPr="00803555" w:rsidRDefault="00DD0FA2" w:rsidP="00DD0FA2">
      <w:pPr>
        <w:ind w:firstLine="709"/>
        <w:jc w:val="both"/>
        <w:rPr>
          <w:sz w:val="24"/>
          <w:szCs w:val="24"/>
        </w:rPr>
      </w:pPr>
      <w:r w:rsidRPr="00803555">
        <w:rPr>
          <w:sz w:val="24"/>
          <w:szCs w:val="24"/>
        </w:rPr>
        <w:t xml:space="preserve">Корпоративная этика – явление достаточно новое, о ней можно говорить только с момента появления в различных областях хозяйственной и социальной деятельности крупных доминирующих компаний, устроенных по принципу скрупулезного разделения </w:t>
      </w:r>
      <w:r w:rsidRPr="00803555">
        <w:rPr>
          <w:sz w:val="24"/>
          <w:szCs w:val="24"/>
        </w:rPr>
        <w:lastRenderedPageBreak/>
        <w:t xml:space="preserve">труда; к примеру, современные транснациональные компании, такие как Microsoft, «Nestle», Coca-Cola, Nokia и др., чья деятельность протекает в масштабах всего мира. С этой точки зрения целью корпоративной этики можно считать не сохранение высоких стандартов профессии, а именно формирование единого корпоративного духа в ситуации, когда некоторые составные части компании разбросаны в разных частях света. Очевидно, что в основу подобной объединяющей идеологии должны быть помещены нравственные ценности, указанием на которые корпорация могла бы оправдать свое существование перед обществом.  </w:t>
      </w:r>
    </w:p>
    <w:p w:rsidR="00DD0FA2" w:rsidRPr="00803555" w:rsidRDefault="00DD0FA2" w:rsidP="00DD0FA2">
      <w:pPr>
        <w:ind w:firstLine="709"/>
        <w:jc w:val="both"/>
        <w:rPr>
          <w:sz w:val="24"/>
          <w:szCs w:val="24"/>
        </w:rPr>
      </w:pPr>
      <w:r w:rsidRPr="00803555">
        <w:rPr>
          <w:sz w:val="24"/>
          <w:szCs w:val="24"/>
        </w:rPr>
        <w:t xml:space="preserve">В качестве примера можно взять современный университет, который можно считать классическим образцом сложной современной корпорации. Современный университет - это очень непростой социальный организм, чья работа поддерживается профессионалами из различных областей. Ученый, педагог, администратор, экономист, коммерсант, библиотекарь – все вносят свой вклад в развитие университета, и невозможно однозначно утверждать, чей вклад более важен. Не менее значительную роль в этой «корпорации» играет также студенчество, аспиранты, соискатели; их сложно назвать в полной мере профессионалами, но, с другой стороны, без них невозможно представить данное сообщество. </w:t>
      </w:r>
    </w:p>
    <w:p w:rsidR="00DD0FA2" w:rsidRPr="00803555" w:rsidRDefault="00DD0FA2" w:rsidP="00DD0FA2">
      <w:pPr>
        <w:ind w:firstLine="709"/>
        <w:jc w:val="both"/>
        <w:rPr>
          <w:sz w:val="24"/>
          <w:szCs w:val="24"/>
        </w:rPr>
      </w:pPr>
      <w:r w:rsidRPr="00803555">
        <w:rPr>
          <w:i/>
          <w:sz w:val="24"/>
          <w:szCs w:val="24"/>
        </w:rPr>
        <w:t>Прикладная этика</w:t>
      </w:r>
      <w:r w:rsidRPr="00803555">
        <w:rPr>
          <w:sz w:val="24"/>
          <w:szCs w:val="24"/>
        </w:rPr>
        <w:t xml:space="preserve"> – несомненно, является одной из самой популярной этической теорией в современной этике; она появляется во второй половине XX века. Более того, можно сказать, что сама современная этика как философия морали преимущественно существует в данной форме.</w:t>
      </w:r>
    </w:p>
    <w:p w:rsidR="00DD0FA2" w:rsidRPr="00803555" w:rsidRDefault="00DD0FA2" w:rsidP="00DD0FA2">
      <w:pPr>
        <w:ind w:firstLine="709"/>
        <w:jc w:val="both"/>
        <w:rPr>
          <w:sz w:val="24"/>
          <w:szCs w:val="24"/>
        </w:rPr>
      </w:pPr>
      <w:r w:rsidRPr="00803555">
        <w:rPr>
          <w:sz w:val="24"/>
          <w:szCs w:val="24"/>
        </w:rPr>
        <w:t>В центре внимания прикладной (практической) этики наиболее спорные этические вопросы современности (например, вопросы, связанные с насилием, проблема смертной казни или эвтаназии). Прикладная этика возникла как свободная дискуссия, в которой любой может высказать, свое отношение, к той или иной проблеме. Этот спор должен вестись таким образом, чтобы при обсуждении той или иной конфликтной ситуации не довлел авторитет ни одной из сторон. В этом споре точка зрения обычного человека не менее ценна, чем профессионала, ибо наиболее широкие следствия из предлагаемых решений может увидеть не узко профессиональный взгляд, а консолидированное мнение всех заинтересованных участников.</w:t>
      </w:r>
    </w:p>
    <w:p w:rsidR="00DD0FA2" w:rsidRPr="00803555" w:rsidRDefault="00DD0FA2" w:rsidP="00DD0FA2">
      <w:pPr>
        <w:ind w:firstLine="709"/>
        <w:jc w:val="both"/>
        <w:rPr>
          <w:sz w:val="24"/>
          <w:szCs w:val="24"/>
        </w:rPr>
      </w:pPr>
      <w:r w:rsidRPr="00803555">
        <w:rPr>
          <w:sz w:val="24"/>
          <w:szCs w:val="24"/>
        </w:rPr>
        <w:t>Прикладная этика (в отличие от корпоративной или профессиональной) не имеет своих кодексов или деклараций; она в принципе не нормативна, поскольку ситуации, которые она обсуждает, нельзя решить с помощью следования одному, пусть даже очень хорошему, требованию.</w:t>
      </w:r>
    </w:p>
    <w:p w:rsidR="00DD0FA2" w:rsidRPr="00803555" w:rsidRDefault="00DD0FA2" w:rsidP="00DD0FA2">
      <w:pPr>
        <w:ind w:firstLine="709"/>
        <w:jc w:val="both"/>
        <w:rPr>
          <w:sz w:val="24"/>
          <w:szCs w:val="24"/>
        </w:rPr>
      </w:pPr>
      <w:r w:rsidRPr="00803555">
        <w:rPr>
          <w:sz w:val="24"/>
          <w:szCs w:val="24"/>
        </w:rPr>
        <w:t>Для прикладной этики важно понять позиции всех сторон, выслушать их аргументы, разобраться в причинах конфликта, но главное – наладить диалог между конфликтующими сторонами. А также теми, кто желает оказать помощь в его разрешении. В отличие от профессиональной или корпоративной этики, она вообще не стремится что-либо регулировать; ее задача – найти наиболее приемлемое на данный момент решение.</w:t>
      </w:r>
    </w:p>
    <w:p w:rsidR="00DD0FA2" w:rsidRPr="00803555" w:rsidRDefault="00DD0FA2" w:rsidP="00DD0FA2">
      <w:pPr>
        <w:ind w:firstLine="709"/>
        <w:jc w:val="both"/>
        <w:rPr>
          <w:sz w:val="24"/>
          <w:szCs w:val="24"/>
        </w:rPr>
      </w:pPr>
      <w:r w:rsidRPr="00803555">
        <w:rPr>
          <w:sz w:val="24"/>
          <w:szCs w:val="24"/>
        </w:rPr>
        <w:t xml:space="preserve">Прикладная этика появляется во второй половине XX столетия. Ее появление обусловлено логичным развитием гуманистической линии западной философии, утверждавшей высшую ценность человеческой личности и ее прав. </w:t>
      </w:r>
    </w:p>
    <w:p w:rsidR="00DD0FA2" w:rsidRPr="00803555" w:rsidRDefault="00DD0FA2" w:rsidP="00DD0FA2">
      <w:pPr>
        <w:ind w:firstLine="709"/>
        <w:jc w:val="both"/>
        <w:rPr>
          <w:sz w:val="24"/>
          <w:szCs w:val="24"/>
        </w:rPr>
      </w:pPr>
      <w:r w:rsidRPr="00803555">
        <w:rPr>
          <w:sz w:val="24"/>
          <w:szCs w:val="24"/>
        </w:rPr>
        <w:t xml:space="preserve">Немалую роль в появлении и развитии прикладной этики сыграл научно-технический прогресс, породивший высокотехнологичные изобретения; изначально интерес прикладной этики был сосредоточен в основном вокруг остро дискуссионных вопросов медицинской практики. Так, к примеру, в связи с появлением реанимации или паллиативной медицины возникли сомнения насчет того, где заканчивается жизнь и начинается смерть. Если сама жизнь является неотъемлемым правом, то где проходят границы биологической жизни и кто в праве принимать решения об этих границах? Можно ли утверждать, что есть такие специалисты, способные принять ответственное </w:t>
      </w:r>
      <w:r w:rsidRPr="00803555">
        <w:rPr>
          <w:sz w:val="24"/>
          <w:szCs w:val="24"/>
        </w:rPr>
        <w:lastRenderedPageBreak/>
        <w:t xml:space="preserve">решение о конце жизни и наступлении смерти? И можно ли сказать, что такое решение всегда будет в интересах общества, самого человека или его родственников? </w:t>
      </w:r>
    </w:p>
    <w:p w:rsidR="00DD0FA2" w:rsidRPr="00803555" w:rsidRDefault="00DD0FA2" w:rsidP="00DD0FA2">
      <w:pPr>
        <w:jc w:val="both"/>
        <w:rPr>
          <w:sz w:val="24"/>
          <w:szCs w:val="24"/>
        </w:rPr>
      </w:pPr>
      <w:r w:rsidRPr="00803555">
        <w:rPr>
          <w:sz w:val="24"/>
          <w:szCs w:val="24"/>
        </w:rPr>
        <w:t xml:space="preserve">Все эти вопросы определили развитие одной из самой распространенной и одновременно самой дискуссионной разновидностью прикладной этики – </w:t>
      </w:r>
      <w:r w:rsidRPr="00803555">
        <w:rPr>
          <w:i/>
          <w:sz w:val="24"/>
          <w:szCs w:val="24"/>
        </w:rPr>
        <w:t>биоэтики</w:t>
      </w:r>
      <w:r w:rsidRPr="00803555">
        <w:rPr>
          <w:sz w:val="24"/>
          <w:szCs w:val="24"/>
        </w:rPr>
        <w:t xml:space="preserve"> (в контексте которой сегодня как раз и пытаются дать этическую оценку таким довольно спорным вопросам, как эвтаназия или смертная казнь). </w:t>
      </w:r>
    </w:p>
    <w:p w:rsidR="00DD0FA2" w:rsidRPr="00803555" w:rsidRDefault="00DD0FA2" w:rsidP="00DD0FA2">
      <w:pPr>
        <w:ind w:firstLine="709"/>
        <w:jc w:val="both"/>
        <w:rPr>
          <w:sz w:val="24"/>
          <w:szCs w:val="24"/>
        </w:rPr>
      </w:pPr>
      <w:r w:rsidRPr="00803555">
        <w:rPr>
          <w:i/>
          <w:sz w:val="24"/>
          <w:szCs w:val="24"/>
        </w:rPr>
        <w:t>Профессиональная этика</w:t>
      </w:r>
      <w:r w:rsidRPr="00803555">
        <w:rPr>
          <w:sz w:val="24"/>
          <w:szCs w:val="24"/>
        </w:rPr>
        <w:t xml:space="preserve"> призвана решать нравственные проблемы, возникающие в той или иной профессии. Здесь можно выделить три круга таких проблем. Первый связан с необходимостью конкретизации универсальных моральных норм применительно к условиям профессиональной деятельности. Во-вторых, этика рассматривает требования, существующие внутри профессии и связывающие их носителей особыми, деловыми отношениями. </w:t>
      </w:r>
      <w:r w:rsidRPr="00803555">
        <w:rPr>
          <w:sz w:val="24"/>
          <w:szCs w:val="24"/>
        </w:rPr>
        <w:br/>
        <w:t xml:space="preserve">В-третьих, этика, рассуждает о соответствии ценностей профессии и интересов самого общества и в этом ракурсе выходит на проблемы соотношения социальной ответственности и профессионального долга. </w:t>
      </w:r>
    </w:p>
    <w:p w:rsidR="00DD0FA2" w:rsidRPr="00803555" w:rsidRDefault="00DD0FA2" w:rsidP="00DD0FA2">
      <w:pPr>
        <w:ind w:firstLine="709"/>
        <w:jc w:val="both"/>
        <w:rPr>
          <w:sz w:val="24"/>
          <w:szCs w:val="24"/>
        </w:rPr>
      </w:pPr>
      <w:r w:rsidRPr="00803555">
        <w:rPr>
          <w:sz w:val="24"/>
          <w:szCs w:val="24"/>
        </w:rPr>
        <w:t xml:space="preserve">Профессиональная этика – самая древняя из трех выше перечисленных направлений в современной этике. Традиционно считается, что первый свод профессиональных норм и правил составил древнегреческий врач </w:t>
      </w:r>
      <w:r w:rsidRPr="00803555">
        <w:rPr>
          <w:i/>
          <w:sz w:val="24"/>
          <w:szCs w:val="24"/>
        </w:rPr>
        <w:t>Гиппократ (460-370 гг. до н.э.)</w:t>
      </w:r>
      <w:r w:rsidRPr="00803555">
        <w:rPr>
          <w:sz w:val="24"/>
          <w:szCs w:val="24"/>
        </w:rPr>
        <w:t>. Именно с «клятвой» Гиппократа связывают выделение медицины в отдельную науку. Справедливости ради следует заметить, что не Гиппократ сформулировал клятву врача, он скорее обобщил различные обеты, которые давались греческими жрецами бога врачевания Асклепия. Эта клятва стала прообразом многочисленных кодексов врачей, существующих в разных странах.</w:t>
      </w:r>
    </w:p>
    <w:p w:rsidR="00DD0FA2" w:rsidRPr="00803555" w:rsidRDefault="00DD0FA2" w:rsidP="00DD0FA2">
      <w:pPr>
        <w:ind w:firstLine="709"/>
        <w:jc w:val="both"/>
        <w:rPr>
          <w:i/>
          <w:sz w:val="24"/>
          <w:szCs w:val="24"/>
        </w:rPr>
      </w:pPr>
      <w:r w:rsidRPr="00803555">
        <w:rPr>
          <w:i/>
          <w:sz w:val="24"/>
          <w:szCs w:val="24"/>
        </w:rPr>
        <w:t xml:space="preserve">Профессиональные союзы были достаточно сильны и в Древнем Риме. В средние века – это уставы и кодексы ремесленных цехов (XI – XII вв.). К примеру, этика ганзейских купцов отличалась особым ригоризмом. Суровые предписания гарантировали безупречное качество товаров и чистоту пробы ганзейских монеты, на больших ярмарках все раскладывали свои товары рядом, и нельзя было расхваливать собственный товар в ущерб соседу, любая «реклама» строго запрещалась. </w:t>
      </w:r>
    </w:p>
    <w:p w:rsidR="00DD0FA2" w:rsidRPr="00803555" w:rsidRDefault="00DD0FA2" w:rsidP="00DD0FA2">
      <w:pPr>
        <w:ind w:firstLine="709"/>
        <w:jc w:val="both"/>
        <w:rPr>
          <w:sz w:val="24"/>
          <w:szCs w:val="24"/>
        </w:rPr>
      </w:pPr>
      <w:r w:rsidRPr="00803555">
        <w:rPr>
          <w:sz w:val="24"/>
          <w:szCs w:val="24"/>
        </w:rPr>
        <w:t xml:space="preserve">В отечественной культурной традиции первые светские этические кодексы появляются во времена правления </w:t>
      </w:r>
      <w:r w:rsidRPr="00803555">
        <w:rPr>
          <w:i/>
          <w:sz w:val="24"/>
          <w:szCs w:val="24"/>
        </w:rPr>
        <w:t xml:space="preserve">Петра I, </w:t>
      </w:r>
      <w:r w:rsidRPr="00803555">
        <w:rPr>
          <w:sz w:val="24"/>
          <w:szCs w:val="24"/>
        </w:rPr>
        <w:t xml:space="preserve">автором одного из них является сам Петр («Юности честное зерцало» 1717 г.). Собственно, первые профессиональные кодексы чести стали появляться в России на рубеже </w:t>
      </w:r>
      <w:r w:rsidRPr="00803555">
        <w:rPr>
          <w:sz w:val="24"/>
          <w:szCs w:val="24"/>
          <w:lang w:val="en-US"/>
        </w:rPr>
        <w:t>XIX</w:t>
      </w:r>
      <w:r w:rsidRPr="00803555">
        <w:rPr>
          <w:sz w:val="24"/>
          <w:szCs w:val="24"/>
        </w:rPr>
        <w:t xml:space="preserve"> – X</w:t>
      </w:r>
      <w:r w:rsidRPr="00803555">
        <w:rPr>
          <w:sz w:val="24"/>
          <w:szCs w:val="24"/>
          <w:lang w:val="en-US"/>
        </w:rPr>
        <w:t>X</w:t>
      </w:r>
      <w:r w:rsidRPr="00803555">
        <w:rPr>
          <w:sz w:val="24"/>
          <w:szCs w:val="24"/>
        </w:rPr>
        <w:t xml:space="preserve"> веков, к примеру, в купеческой гильдии России 1912 года была дана краткая формулировка основных этических принципов деловой этики:</w:t>
      </w:r>
    </w:p>
    <w:p w:rsidR="00DD0FA2" w:rsidRPr="00803555" w:rsidRDefault="00DD0FA2" w:rsidP="00DD0FA2">
      <w:pPr>
        <w:ind w:firstLine="709"/>
        <w:jc w:val="both"/>
        <w:rPr>
          <w:sz w:val="24"/>
          <w:szCs w:val="24"/>
        </w:rPr>
      </w:pPr>
      <w:r w:rsidRPr="00803555">
        <w:rPr>
          <w:sz w:val="24"/>
          <w:szCs w:val="24"/>
        </w:rPr>
        <w:t>- Уважай власть</w:t>
      </w:r>
    </w:p>
    <w:p w:rsidR="00DD0FA2" w:rsidRPr="00803555" w:rsidRDefault="00DD0FA2" w:rsidP="00DD0FA2">
      <w:pPr>
        <w:ind w:firstLine="709"/>
        <w:jc w:val="both"/>
        <w:rPr>
          <w:sz w:val="24"/>
          <w:szCs w:val="24"/>
        </w:rPr>
      </w:pPr>
      <w:r w:rsidRPr="00803555">
        <w:rPr>
          <w:sz w:val="24"/>
          <w:szCs w:val="24"/>
        </w:rPr>
        <w:t>- Будь честен и правдив</w:t>
      </w:r>
    </w:p>
    <w:p w:rsidR="00DD0FA2" w:rsidRPr="00803555" w:rsidRDefault="00DD0FA2" w:rsidP="00DD0FA2">
      <w:pPr>
        <w:ind w:firstLine="709"/>
        <w:jc w:val="both"/>
        <w:rPr>
          <w:sz w:val="24"/>
          <w:szCs w:val="24"/>
        </w:rPr>
      </w:pPr>
      <w:r w:rsidRPr="00803555">
        <w:rPr>
          <w:sz w:val="24"/>
          <w:szCs w:val="24"/>
        </w:rPr>
        <w:t>- Уважай права частной собственности</w:t>
      </w:r>
    </w:p>
    <w:p w:rsidR="00DD0FA2" w:rsidRPr="00803555" w:rsidRDefault="00DD0FA2" w:rsidP="00DD0FA2">
      <w:pPr>
        <w:ind w:firstLine="709"/>
        <w:jc w:val="both"/>
        <w:rPr>
          <w:sz w:val="24"/>
          <w:szCs w:val="24"/>
        </w:rPr>
      </w:pPr>
      <w:r w:rsidRPr="00803555">
        <w:rPr>
          <w:sz w:val="24"/>
          <w:szCs w:val="24"/>
        </w:rPr>
        <w:t>- Люби и уважай человека</w:t>
      </w:r>
    </w:p>
    <w:p w:rsidR="00DD0FA2" w:rsidRPr="00803555" w:rsidRDefault="00DD0FA2" w:rsidP="00DD0FA2">
      <w:pPr>
        <w:ind w:firstLine="709"/>
        <w:jc w:val="both"/>
        <w:rPr>
          <w:sz w:val="24"/>
          <w:szCs w:val="24"/>
        </w:rPr>
      </w:pPr>
      <w:r w:rsidRPr="00803555">
        <w:rPr>
          <w:sz w:val="24"/>
          <w:szCs w:val="24"/>
        </w:rPr>
        <w:t>- Будь верен слову</w:t>
      </w:r>
    </w:p>
    <w:p w:rsidR="00DD0FA2" w:rsidRPr="00803555" w:rsidRDefault="00DD0FA2" w:rsidP="00DD0FA2">
      <w:pPr>
        <w:ind w:firstLine="709"/>
        <w:jc w:val="both"/>
        <w:rPr>
          <w:sz w:val="24"/>
          <w:szCs w:val="24"/>
        </w:rPr>
      </w:pPr>
      <w:r w:rsidRPr="00803555">
        <w:rPr>
          <w:sz w:val="24"/>
          <w:szCs w:val="24"/>
        </w:rPr>
        <w:t>- Живи по средствам</w:t>
      </w:r>
    </w:p>
    <w:p w:rsidR="00DD0FA2" w:rsidRPr="00803555" w:rsidRDefault="00DD0FA2" w:rsidP="00DD0FA2">
      <w:pPr>
        <w:ind w:firstLine="709"/>
        <w:jc w:val="both"/>
        <w:rPr>
          <w:sz w:val="24"/>
          <w:szCs w:val="24"/>
        </w:rPr>
      </w:pPr>
      <w:r w:rsidRPr="00803555">
        <w:rPr>
          <w:sz w:val="24"/>
          <w:szCs w:val="24"/>
        </w:rPr>
        <w:t>- Будь целеустремленным.</w:t>
      </w:r>
    </w:p>
    <w:p w:rsidR="00DD0FA2" w:rsidRPr="00803555" w:rsidRDefault="00DD0FA2" w:rsidP="00DD0FA2">
      <w:pPr>
        <w:ind w:firstLine="709"/>
        <w:jc w:val="both"/>
        <w:rPr>
          <w:sz w:val="24"/>
          <w:szCs w:val="24"/>
        </w:rPr>
      </w:pPr>
      <w:r w:rsidRPr="00803555">
        <w:rPr>
          <w:sz w:val="24"/>
          <w:szCs w:val="24"/>
        </w:rPr>
        <w:t>Однако массовое распространение кодексов профессиональной этики началось только лишь со второй половины XX в., когда профессионализм, действительно, стал считаться одной из самых высоких ценностей социальной практики.</w:t>
      </w:r>
      <w:r w:rsidRPr="00803555">
        <w:rPr>
          <w:b/>
          <w:i/>
          <w:sz w:val="24"/>
          <w:szCs w:val="24"/>
        </w:rPr>
        <w:t xml:space="preserve"> </w:t>
      </w:r>
      <w:r w:rsidRPr="00803555">
        <w:rPr>
          <w:sz w:val="24"/>
          <w:szCs w:val="24"/>
        </w:rPr>
        <w:t>Вместе с тем, есть и ряд других причин,</w:t>
      </w:r>
      <w:r w:rsidRPr="00803555">
        <w:rPr>
          <w:b/>
          <w:i/>
          <w:sz w:val="24"/>
          <w:szCs w:val="24"/>
        </w:rPr>
        <w:t xml:space="preserve"> </w:t>
      </w:r>
      <w:r w:rsidRPr="00803555">
        <w:rPr>
          <w:sz w:val="24"/>
          <w:szCs w:val="24"/>
        </w:rPr>
        <w:t xml:space="preserve">повлиявших на дальнейший процесс развития профессиональной этики и соответственно распространению и популяризации профессионально–этических кодексов. В первую очередь, это связано с возникновением и развитием индустриального общества, которое существует на западе уже более 300-х сот лет. </w:t>
      </w:r>
    </w:p>
    <w:p w:rsidR="00DD0FA2" w:rsidRPr="00803555" w:rsidRDefault="00DD0FA2" w:rsidP="00DD0FA2">
      <w:pPr>
        <w:ind w:firstLine="709"/>
        <w:jc w:val="both"/>
        <w:rPr>
          <w:sz w:val="24"/>
          <w:szCs w:val="24"/>
        </w:rPr>
      </w:pPr>
      <w:r w:rsidRPr="00803555">
        <w:rPr>
          <w:sz w:val="24"/>
          <w:szCs w:val="24"/>
        </w:rPr>
        <w:t xml:space="preserve">Возникновение общества модерна было связано с дифференцированием общественных подсистем; разные подсистемы (экономика, наука, религия, искусство и различные социальные институты) стали автономны, т.е. стали функционировать по </w:t>
      </w:r>
      <w:r w:rsidRPr="00803555">
        <w:rPr>
          <w:sz w:val="24"/>
          <w:szCs w:val="24"/>
        </w:rPr>
        <w:lastRenderedPageBreak/>
        <w:t>своим законам и выполнять свои задачи.</w:t>
      </w:r>
      <w:r w:rsidRPr="00803555">
        <w:rPr>
          <w:b/>
          <w:i/>
          <w:sz w:val="24"/>
          <w:szCs w:val="24"/>
        </w:rPr>
        <w:t xml:space="preserve"> </w:t>
      </w:r>
      <w:r w:rsidRPr="00803555">
        <w:rPr>
          <w:sz w:val="24"/>
          <w:szCs w:val="24"/>
        </w:rPr>
        <w:t xml:space="preserve">Но, тут возникает и множество проблем (на которые еще в </w:t>
      </w:r>
      <w:r w:rsidRPr="00803555">
        <w:rPr>
          <w:sz w:val="24"/>
          <w:szCs w:val="24"/>
          <w:lang w:val="en-US"/>
        </w:rPr>
        <w:t>X</w:t>
      </w:r>
      <w:r w:rsidRPr="00803555">
        <w:rPr>
          <w:sz w:val="24"/>
          <w:szCs w:val="24"/>
        </w:rPr>
        <w:t>VIII в. обратили внимание французские философы-просветители), связанных с отдалением экономики, науки, искусства от морали, что в конечном итоге привело к культурному и моральному нигилизму</w:t>
      </w:r>
      <w:r w:rsidRPr="00803555">
        <w:rPr>
          <w:b/>
          <w:i/>
          <w:sz w:val="24"/>
          <w:szCs w:val="24"/>
        </w:rPr>
        <w:t xml:space="preserve">, </w:t>
      </w:r>
      <w:r w:rsidRPr="00803555">
        <w:rPr>
          <w:sz w:val="24"/>
          <w:szCs w:val="24"/>
        </w:rPr>
        <w:t xml:space="preserve">который получил название в западноевропейской философской мысли, как «Закат Европы» </w:t>
      </w:r>
      <w:r w:rsidRPr="00803555">
        <w:rPr>
          <w:sz w:val="24"/>
          <w:szCs w:val="24"/>
        </w:rPr>
        <w:br/>
        <w:t>(</w:t>
      </w:r>
      <w:r w:rsidRPr="00803555">
        <w:rPr>
          <w:i/>
          <w:sz w:val="24"/>
          <w:szCs w:val="24"/>
        </w:rPr>
        <w:t>О. Шпенглер</w:t>
      </w:r>
      <w:r w:rsidRPr="00803555">
        <w:rPr>
          <w:sz w:val="24"/>
          <w:szCs w:val="24"/>
        </w:rPr>
        <w:t>). В дальнейшем этому очень сильно поспособствовало и развитие массового общества, а окончательно довело до конца</w:t>
      </w:r>
      <w:r w:rsidRPr="00803555">
        <w:rPr>
          <w:b/>
          <w:i/>
          <w:sz w:val="24"/>
          <w:szCs w:val="24"/>
        </w:rPr>
        <w:t xml:space="preserve"> </w:t>
      </w:r>
      <w:r w:rsidRPr="00803555">
        <w:rPr>
          <w:sz w:val="24"/>
          <w:szCs w:val="24"/>
        </w:rPr>
        <w:t>процесс разрушения традиционной морали</w:t>
      </w:r>
      <w:r w:rsidRPr="00803555">
        <w:rPr>
          <w:b/>
          <w:sz w:val="24"/>
          <w:szCs w:val="24"/>
        </w:rPr>
        <w:t xml:space="preserve"> </w:t>
      </w:r>
      <w:r w:rsidRPr="00803555">
        <w:rPr>
          <w:sz w:val="24"/>
          <w:szCs w:val="24"/>
        </w:rPr>
        <w:t xml:space="preserve">в западном обществе – бурное развитие массовой культуры. </w:t>
      </w:r>
    </w:p>
    <w:p w:rsidR="00DD0FA2" w:rsidRPr="00803555" w:rsidRDefault="00DD0FA2" w:rsidP="00DD0FA2">
      <w:pPr>
        <w:ind w:firstLine="709"/>
        <w:jc w:val="both"/>
        <w:rPr>
          <w:sz w:val="24"/>
          <w:szCs w:val="24"/>
        </w:rPr>
      </w:pPr>
      <w:r w:rsidRPr="00803555">
        <w:rPr>
          <w:sz w:val="24"/>
          <w:szCs w:val="24"/>
        </w:rPr>
        <w:t xml:space="preserve">Чтобы лучше понять эту проблему стоит обратить внимание на очень странное на первый взгляд высказывание знаменитого французского философа-просветителя </w:t>
      </w:r>
      <w:r w:rsidRPr="00803555">
        <w:rPr>
          <w:i/>
          <w:sz w:val="24"/>
          <w:szCs w:val="24"/>
        </w:rPr>
        <w:t>Ж.Ж. Руссо</w:t>
      </w:r>
      <w:r w:rsidRPr="00803555">
        <w:rPr>
          <w:sz w:val="24"/>
          <w:szCs w:val="24"/>
        </w:rPr>
        <w:t>, который рассуждая о роли и значении науки и искусства в жизни человека, пришел к неутешительному выводу о том, «что наука и искусство могут развратить, отупить и даже погубить человечество». Конечно, Руссо не имел ничего против науки и искусства, он лишь предостерегал, предупреждал человечество, а возможно, и предсказал ту трагическую ситуацию, которую мы можем наблюдать сегодня. Наука (сама по себе) не задумывается над своими открытиями, которые, действительно, как показывает практика (к примеру, атомная бомбардировка японских городов Хиросимы и Нагасаки), могут погубить человечество. Искусство также бывает очень разным. Искусство несопряженное с моралью, с высокими духовными ценностями, может также (как и наука) очень негативно сказаться на человеке. Поэтому, когда ряд западноевропейских философов заговорили о «закате» Европы, они имели в виду, прежде всего, культурный, этический, моральный крах, который может привести Европу к ее «закату». Отчасти мы можем наблюдать сегодня этот самый «закат», отказ от семейных и религиозных ценностей и многое др.</w:t>
      </w:r>
    </w:p>
    <w:p w:rsidR="00DD0FA2" w:rsidRPr="00803555" w:rsidRDefault="00DD0FA2" w:rsidP="00DD0FA2">
      <w:pPr>
        <w:ind w:firstLine="709"/>
        <w:jc w:val="both"/>
        <w:rPr>
          <w:sz w:val="24"/>
          <w:szCs w:val="24"/>
        </w:rPr>
      </w:pPr>
      <w:r w:rsidRPr="00803555">
        <w:rPr>
          <w:sz w:val="24"/>
          <w:szCs w:val="24"/>
        </w:rPr>
        <w:t xml:space="preserve">В условиях индустриального общества или общества модерна традиционная мораль, традиционная система ценностей (которая всегда опиралась на индивидуальную совесть и общественное мнение) перестала выполнять интегративную, «регулятивную» функцию в обществе. Человек был освобожден от многих традиционно моральных ограничений (апогей – философия </w:t>
      </w:r>
      <w:r w:rsidRPr="00803555">
        <w:rPr>
          <w:i/>
          <w:sz w:val="24"/>
          <w:szCs w:val="24"/>
        </w:rPr>
        <w:t>Ф. Ницше</w:t>
      </w:r>
      <w:r w:rsidRPr="00803555">
        <w:rPr>
          <w:sz w:val="24"/>
          <w:szCs w:val="24"/>
        </w:rPr>
        <w:t>, с его идеей сверхчеловека). Цена модернизации западноевропейского общества – это культурный, этический и морально-нравственный нигилизм.</w:t>
      </w:r>
    </w:p>
    <w:p w:rsidR="00DD0FA2" w:rsidRPr="00803555" w:rsidRDefault="00DD0FA2" w:rsidP="00DD0FA2">
      <w:pPr>
        <w:ind w:firstLine="709"/>
        <w:jc w:val="both"/>
        <w:rPr>
          <w:sz w:val="24"/>
          <w:szCs w:val="24"/>
        </w:rPr>
      </w:pPr>
      <w:r w:rsidRPr="00803555">
        <w:rPr>
          <w:sz w:val="24"/>
          <w:szCs w:val="24"/>
        </w:rPr>
        <w:t xml:space="preserve">Некоторое осознание, которое в западноевропейской философской литературе получило название </w:t>
      </w:r>
      <w:r w:rsidRPr="00803555">
        <w:rPr>
          <w:i/>
          <w:sz w:val="24"/>
          <w:szCs w:val="24"/>
        </w:rPr>
        <w:t>«Этический поворот»</w:t>
      </w:r>
      <w:r w:rsidRPr="00803555">
        <w:rPr>
          <w:sz w:val="24"/>
          <w:szCs w:val="24"/>
        </w:rPr>
        <w:t xml:space="preserve">, пришло после событий первой и второй мировых войн, после атомной бомбардировки Японии, когда мир в буквальном смысле стоял на грани самоуничтожения. Именно тогда стали появляются такие понятия, как гражданское согласие, коммуникативно-этический разум, социальное общество, социальная справедливость. </w:t>
      </w:r>
    </w:p>
    <w:p w:rsidR="00DD0FA2" w:rsidRPr="00803555" w:rsidRDefault="00DD0FA2" w:rsidP="00DD0FA2">
      <w:pPr>
        <w:ind w:firstLine="709"/>
        <w:jc w:val="both"/>
        <w:rPr>
          <w:sz w:val="24"/>
          <w:szCs w:val="24"/>
        </w:rPr>
      </w:pPr>
      <w:r w:rsidRPr="00803555">
        <w:rPr>
          <w:sz w:val="24"/>
          <w:szCs w:val="24"/>
        </w:rPr>
        <w:t xml:space="preserve">И совсем не случайно, что сегодня в мире вновь громко заговорили о необходимости возрождения морали и этики, поскольку человечество уже в </w:t>
      </w:r>
      <w:r w:rsidRPr="00803555">
        <w:rPr>
          <w:sz w:val="24"/>
          <w:szCs w:val="24"/>
          <w:lang w:val="en-US"/>
        </w:rPr>
        <w:t>XXI</w:t>
      </w:r>
      <w:r w:rsidRPr="00803555">
        <w:rPr>
          <w:sz w:val="24"/>
          <w:szCs w:val="24"/>
        </w:rPr>
        <w:t xml:space="preserve"> веке столкнулось с множеством острейших социально-политических и культурных проблем. Видимо, поэтому, сегодня так стремительно развивается социальная этика. Экологические проблемы дают толчок для развития экологической этике. Возрастает степень социальной ответственности предприятий, развивается предпринимательская этика, появляется такие понятия, как «социально-этический маркетинг», «социальная ответственность бизнеса». </w:t>
      </w:r>
    </w:p>
    <w:p w:rsidR="00DD0FA2" w:rsidRPr="00803555" w:rsidRDefault="00DD0FA2" w:rsidP="00DD0FA2">
      <w:pPr>
        <w:ind w:firstLine="709"/>
        <w:jc w:val="both"/>
        <w:rPr>
          <w:sz w:val="24"/>
          <w:szCs w:val="24"/>
        </w:rPr>
      </w:pPr>
      <w:r w:rsidRPr="00803555">
        <w:rPr>
          <w:sz w:val="24"/>
          <w:szCs w:val="24"/>
        </w:rPr>
        <w:t>В чем же заключаются важнейшие черты профессиональной этики? Во-первых, она выражена в виде требований, обращенных к представителям данной профессии. Отсюда вытекает ее нормативный образ, закрепленный в виде красиво сформулированных кодексов-деклараций (как правило, не больших по объему документов), содержащих в себе призыв соответствовать высокому призванию профессии. Появление данных документов свидетельствуют о том, что носители профессии стали осознавать себя в качестве единого сообщества, преследующего определенные цели и соответствующего высоким социальным стандартам.</w:t>
      </w:r>
    </w:p>
    <w:p w:rsidR="00DD0FA2" w:rsidRPr="00803555" w:rsidRDefault="00DD0FA2" w:rsidP="00DD0FA2">
      <w:pPr>
        <w:ind w:firstLine="709"/>
        <w:jc w:val="both"/>
        <w:rPr>
          <w:sz w:val="24"/>
          <w:szCs w:val="24"/>
        </w:rPr>
      </w:pPr>
      <w:r w:rsidRPr="00803555">
        <w:rPr>
          <w:sz w:val="24"/>
          <w:szCs w:val="24"/>
        </w:rPr>
        <w:lastRenderedPageBreak/>
        <w:t xml:space="preserve">Во-вторых, документы по профессиональной этике (профессионально-этические кодексы) содержат убеждения в том, что ценности, которые она исповедует, совершенно очевидны и вытекают из профессиональной деятельности наиболее ярких представителей данной профессии. Видимо поэтому, профессионально-этические кодексы, как правило, выдержаны в стиле послания людям, которым оказана высокая честь заниматься столь значимым общественным служением: в этических кодексах излагаются принципы ответственности, объективности, высокой компетенции, открытости к критике, доброжелательности, человеколюбия, неравнодушия, о необходимости постоянного совершенствования профессионального мастерства. Кроме того, в этических кодексах всегда указывается на то, что является профессиональным злом, и никак не может быть приемлемым с точки зрения указанных ценностей. Например, отказ в помощи, использование служебного положения, несоблюдение профессиональной тайны и т.д. Отсюда вытекает другая важная особенность профессионального понимания морали. </w:t>
      </w:r>
    </w:p>
    <w:p w:rsidR="00DD0FA2" w:rsidRPr="00803555" w:rsidRDefault="00DD0FA2" w:rsidP="00DD0FA2">
      <w:pPr>
        <w:ind w:firstLine="709"/>
        <w:jc w:val="both"/>
        <w:rPr>
          <w:sz w:val="24"/>
          <w:szCs w:val="24"/>
        </w:rPr>
      </w:pPr>
      <w:r w:rsidRPr="00803555">
        <w:rPr>
          <w:sz w:val="24"/>
          <w:szCs w:val="24"/>
        </w:rPr>
        <w:t>Профессия, чьи ценности призвана защищать профессиональная этика (врача, педагога, социального работника и др.) признается самой возвышенной из всех существующих, а сами ее представители – элитой общества. В некоторых особо радикальных случаях профессия признается эталоном нравственности, ибо соответствует образцу жертвенности, самоотверженности и способствует процветанию общества (что вполне можно сказать о профессии социального работника).</w:t>
      </w:r>
    </w:p>
    <w:p w:rsidR="00DD0FA2" w:rsidRPr="00803555" w:rsidRDefault="00DD0FA2" w:rsidP="00DD0FA2">
      <w:pPr>
        <w:ind w:firstLine="709"/>
        <w:jc w:val="both"/>
        <w:rPr>
          <w:sz w:val="24"/>
          <w:szCs w:val="24"/>
        </w:rPr>
      </w:pPr>
      <w:r w:rsidRPr="00803555">
        <w:rPr>
          <w:sz w:val="24"/>
          <w:szCs w:val="24"/>
        </w:rPr>
        <w:t xml:space="preserve">Следующая особенность профессиональной этики касается проблемы характера регулирования деятельности и авторитета, стоящего за ним. Разумеется, авторитетом считается само профессиональное сообщество, а выступать от его имени могут лишь наиболее уважаемые представители, которым будет оказано столь высокое доверие. Таким образом, становится совершенно, очевидно, что и расследование, и следующая за ним санкция (к примеру, объявление выговора или исключение из профессионального сообщества) – также дело самого профессионального сообщества; как известно, профессиональная среда крайне болезненно относится ко всяким формам внешнего регулирования.  </w:t>
      </w:r>
    </w:p>
    <w:p w:rsidR="00DD0FA2" w:rsidRPr="00803555" w:rsidRDefault="00DD0FA2" w:rsidP="00DD0FA2">
      <w:pPr>
        <w:ind w:firstLine="709"/>
        <w:jc w:val="both"/>
        <w:rPr>
          <w:sz w:val="24"/>
          <w:szCs w:val="24"/>
        </w:rPr>
      </w:pPr>
      <w:r w:rsidRPr="00803555">
        <w:rPr>
          <w:sz w:val="24"/>
          <w:szCs w:val="24"/>
        </w:rPr>
        <w:t xml:space="preserve">Практически не один профессионально-этический кодекс не обходится без указания санкций, применяемый к нарушителям; характер санкций вытекает из представлений об особом статусе данного вида деятельности. Если человек занимает столь высокое положение в обществе, то и требования к нему должны быть высочайшими. Обязательно в разделе санкций в кодексе упоминается и об иных (кроме этических) мерах воздействия, например, законодательных или административных. Тем самым лишний раз подчеркивается социальная роль профессии и заинтересованность самого сообщества в ее развитии. </w:t>
      </w:r>
    </w:p>
    <w:p w:rsidR="00DD0FA2" w:rsidRPr="00803555" w:rsidRDefault="00DD0FA2" w:rsidP="00DD0FA2">
      <w:pPr>
        <w:ind w:firstLine="709"/>
        <w:jc w:val="both"/>
        <w:rPr>
          <w:sz w:val="24"/>
          <w:szCs w:val="24"/>
        </w:rPr>
      </w:pPr>
      <w:r w:rsidRPr="00803555">
        <w:rPr>
          <w:sz w:val="24"/>
          <w:szCs w:val="24"/>
        </w:rPr>
        <w:t>Исходя из выше сказанного, становится очевидными задачи профессиональной этики. Для профессионального сообщества, стоящего за ней, важно не потерять свой статус, доказать общественную значимость, ответить на вызовы быстро меняющихся условий, укрепить собственную сплоченность, выработать общие стандарты совместной деятельности и защитить себя от притязаний других сфер профессиональной компетенции. В наши дни наиболее активны в данной сфере в основном молодые профессии, которым очень важно доказать свое право на существование (это в полной мере можно отнести и к социальной работе).</w:t>
      </w:r>
    </w:p>
    <w:p w:rsidR="00DD0FA2" w:rsidRPr="00803555" w:rsidRDefault="00DD0FA2" w:rsidP="00DD0FA2">
      <w:pPr>
        <w:ind w:firstLine="709"/>
        <w:jc w:val="both"/>
        <w:rPr>
          <w:sz w:val="24"/>
          <w:szCs w:val="24"/>
        </w:rPr>
      </w:pPr>
      <w:r w:rsidRPr="00803555">
        <w:rPr>
          <w:sz w:val="24"/>
          <w:szCs w:val="24"/>
        </w:rPr>
        <w:t xml:space="preserve">Следует отметить, что данный вид этической теории и практики (профессиональная этика) обладает и некоторыми недостатками. Прежде всего, это ее закрытый, узкий характер, упование лишь на собственный авторитет при осуществлении моральной оценки, что оборачивается необоснованными амбициями при решении острых конфликтных ситуаций. Профессиональная среда – стихия консервативная, традиции и устои в которой играют огромную роль.  Это, несомненно, хорошо, когда речь идет о преемственности и развитии (например, развитии научных школ), но этого явно недостаточно (имеются в виду традиции и обычаи) при этическом регулировании в </w:t>
      </w:r>
      <w:r w:rsidRPr="00803555">
        <w:rPr>
          <w:sz w:val="24"/>
          <w:szCs w:val="24"/>
        </w:rPr>
        <w:lastRenderedPageBreak/>
        <w:t xml:space="preserve">современной профессиональной сфере. Кроме того, действительно, ли можно ли считать, главной ценностью любой социальной практики профессионализм? Если в сфере конкретной профессиональной деятельности возникает необходимость осудить появившиеся моральные проблемы, это означает, что обычных представлений о профессиональном долге явно недостаточно для ее нормального функционирования. Соотношение профессионализма и нравственности – одна из самых популярных тем философии XX столетия. Исходя из выше сказанного, можно признать, что в сравнении с вечными моральными ценностями суть профессионализма нельзя признать очевидной и неизменной.  </w:t>
      </w:r>
    </w:p>
    <w:p w:rsidR="00DD0FA2" w:rsidRPr="00803555" w:rsidRDefault="00DD0FA2" w:rsidP="00DD0FA2">
      <w:pPr>
        <w:ind w:firstLine="709"/>
        <w:jc w:val="both"/>
        <w:rPr>
          <w:sz w:val="24"/>
          <w:szCs w:val="24"/>
        </w:rPr>
      </w:pPr>
      <w:r w:rsidRPr="00803555">
        <w:rPr>
          <w:sz w:val="24"/>
          <w:szCs w:val="24"/>
        </w:rPr>
        <w:t>Особенностью современного этапа развития социальной работы в мире является стремление привнести критерий этической оценки в самые разнообразные сферы этого вида специфической социальной профессиональной деятельности. Вопрос введения этической регламентации работы специалистов так остро стоит в социальной работе потому, что человек является объектом разного рода прямого воздействия со стороны специалиста (группы специалистов). В социальной работе контакт специалиста с его клиентом осуществляется непосредственно и связан главным образом с потреблением медицинских, социальных, психолого-педагогических, правовых и прочих услуг. Итоги взаимодействия специалиста с его клиентом при этом могут оказывать значительное влияние на жизнедеятельность и судьбу личности, являющейся потребителем услуг, воздействуя при этом не только непосредственно на нее, но и опосредованно - на ближайшее социальное окружение личности и социум в целом.</w:t>
      </w:r>
    </w:p>
    <w:p w:rsidR="00DD0FA2" w:rsidRPr="00803555" w:rsidRDefault="00DD0FA2" w:rsidP="00DD0FA2">
      <w:pPr>
        <w:ind w:firstLine="709"/>
        <w:jc w:val="both"/>
        <w:rPr>
          <w:sz w:val="24"/>
          <w:szCs w:val="24"/>
        </w:rPr>
      </w:pPr>
      <w:r w:rsidRPr="00803555">
        <w:rPr>
          <w:sz w:val="24"/>
          <w:szCs w:val="24"/>
        </w:rPr>
        <w:t>В связи с этим, общих этических норм и принципов, с помощью которых общество и общественные институты, сами социальные работники, могли бы контролировать и оценивать деятельность специалистов, становится недостаточным. Социальная работа требует особой этической регламентации, гарантирующей поддержание и сохранение ее гуманистической сущности и содержания, повышающей ее эффективность как профессиональной деятельности и социального института. Этическая система должна гарантировать соблюдение прав клиента и социального работника, интересов общества, способствовать формированию необходимого личностно-нравственного и профессионального облика специалиста и выполнению им своего профессионального долга и тем самым оказывать влияние на уровень гуманности и нравственности общества.</w:t>
      </w:r>
    </w:p>
    <w:p w:rsidR="00DD0FA2" w:rsidRPr="00803555" w:rsidRDefault="00DD0FA2" w:rsidP="00DD0FA2">
      <w:pPr>
        <w:ind w:firstLine="709"/>
        <w:jc w:val="both"/>
        <w:rPr>
          <w:sz w:val="24"/>
          <w:szCs w:val="24"/>
        </w:rPr>
      </w:pPr>
      <w:r w:rsidRPr="00803555">
        <w:rPr>
          <w:sz w:val="24"/>
          <w:szCs w:val="24"/>
        </w:rPr>
        <w:t xml:space="preserve"> Являясь неотъемлемой компонентой, органично входящей в систему социальной работы, профессиональная этика имеет собственные цели и задачи, выполняет определенные функции, в том числе и функции контроля и регламентации содержания социальной работы во всем его многообразии. Цели и задачи этики социальной работы, ее функции, принципы и нормы не противоречат целям и задачам социальной работы, а напротив, способствуют их качественному, эффективному и творческому выполнению.</w:t>
      </w:r>
    </w:p>
    <w:p w:rsidR="00DD0FA2" w:rsidRPr="00803555" w:rsidRDefault="00DD0FA2" w:rsidP="00DD0FA2">
      <w:pPr>
        <w:ind w:firstLine="709"/>
        <w:jc w:val="both"/>
        <w:rPr>
          <w:sz w:val="24"/>
          <w:szCs w:val="24"/>
        </w:rPr>
      </w:pPr>
      <w:r w:rsidRPr="00803555">
        <w:rPr>
          <w:i/>
          <w:sz w:val="24"/>
          <w:szCs w:val="24"/>
        </w:rPr>
        <w:t>Объектом изучения этики социальной работы</w:t>
      </w:r>
      <w:r w:rsidRPr="00803555">
        <w:rPr>
          <w:sz w:val="24"/>
          <w:szCs w:val="24"/>
        </w:rPr>
        <w:t xml:space="preserve">, по аналогии с общей философской и профессиональной этикой, выступает профессиональная мораль специалистов, складывающаяся под влиянием социальной действительности, профессиональной деятельности и направленного влияния на личность специалиста, ее бытие и развитие. Ее </w:t>
      </w:r>
      <w:r w:rsidRPr="00803555">
        <w:rPr>
          <w:i/>
          <w:sz w:val="24"/>
          <w:szCs w:val="24"/>
        </w:rPr>
        <w:t>предметом</w:t>
      </w:r>
      <w:r w:rsidRPr="00803555">
        <w:rPr>
          <w:sz w:val="24"/>
          <w:szCs w:val="24"/>
        </w:rPr>
        <w:t xml:space="preserve"> являются возникающие в процессе работы этические отношения социальных работников между собой, с клиентами (группами клиентов), их социальным окружением, с представителями различных органов и учреждений и с обществом в целом, а также этическое сознание и этические действия специалистов в процессе выполнения ими своих профессиональных обязанностей и их этический опыт. </w:t>
      </w:r>
      <w:r w:rsidRPr="00803555">
        <w:rPr>
          <w:i/>
          <w:sz w:val="24"/>
          <w:szCs w:val="24"/>
        </w:rPr>
        <w:t>Цель этики социальной работы</w:t>
      </w:r>
      <w:r w:rsidRPr="00803555">
        <w:rPr>
          <w:sz w:val="24"/>
          <w:szCs w:val="24"/>
        </w:rPr>
        <w:t xml:space="preserve"> - обеспечение и поддержание социально одобряемого содержания и целей профессиональной деятельности, а ее основная задача - нормативная регламентация и контроль отношений, поведения и действий отдельных представителей профессиональной группы и их объединений, воздействие на сознание специалистов и формирование их нравственного облика, этического сознания, убеждений и потребностей.</w:t>
      </w:r>
    </w:p>
    <w:p w:rsidR="00DD0FA2" w:rsidRPr="00803555" w:rsidRDefault="00DD0FA2" w:rsidP="00DD0FA2">
      <w:pPr>
        <w:ind w:firstLine="709"/>
        <w:jc w:val="both"/>
        <w:rPr>
          <w:sz w:val="24"/>
          <w:szCs w:val="24"/>
        </w:rPr>
      </w:pPr>
      <w:r w:rsidRPr="00803555">
        <w:rPr>
          <w:sz w:val="24"/>
          <w:szCs w:val="24"/>
        </w:rPr>
        <w:lastRenderedPageBreak/>
        <w:t xml:space="preserve">Функции как важнейший структурный элемент системы этики социальной работы вытекают из ее целей и задач, поставленных перед профессией государством и обществом, и раскрывают ее сущность. </w:t>
      </w:r>
      <w:r w:rsidRPr="00803555">
        <w:rPr>
          <w:i/>
          <w:sz w:val="24"/>
          <w:szCs w:val="24"/>
        </w:rPr>
        <w:t>Функции этики социальной работы</w:t>
      </w:r>
      <w:r w:rsidRPr="00803555">
        <w:rPr>
          <w:sz w:val="24"/>
          <w:szCs w:val="24"/>
        </w:rPr>
        <w:t xml:space="preserve"> можно условно разделить на три основные группы.</w:t>
      </w:r>
    </w:p>
    <w:p w:rsidR="00DD0FA2" w:rsidRPr="00803555" w:rsidRDefault="00DD0FA2" w:rsidP="00DD0FA2">
      <w:pPr>
        <w:ind w:firstLine="709"/>
        <w:jc w:val="both"/>
        <w:rPr>
          <w:sz w:val="24"/>
          <w:szCs w:val="24"/>
        </w:rPr>
      </w:pPr>
      <w:r w:rsidRPr="00803555">
        <w:rPr>
          <w:sz w:val="24"/>
          <w:szCs w:val="24"/>
        </w:rPr>
        <w:t xml:space="preserve">1. Собственно </w:t>
      </w:r>
      <w:r w:rsidRPr="00803555">
        <w:rPr>
          <w:i/>
          <w:sz w:val="24"/>
          <w:szCs w:val="24"/>
        </w:rPr>
        <w:t>социальные</w:t>
      </w:r>
      <w:r w:rsidRPr="00803555">
        <w:rPr>
          <w:sz w:val="24"/>
          <w:szCs w:val="24"/>
        </w:rPr>
        <w:t xml:space="preserve">, выполняемые в соответствии с задачами, возложенными на социальную работу и ее этическую систему обществом и государством и обусловленные теми требованиями к содержанию, целям и задачам деятельности, которые общество предъявляет к социальной работе как социально обусловленной и объективно необходимой деятельности. Эта группа функций до некоторой степени детерминирована теми структурными компонентами деятельности, которые имеют наибольшую значимость и ценность для общества. Функции этой группы носят наиболее общий характер, поскольку является неотъемлемой составной частью нормативно-этической системы каждой профессии. К ней относятся такие функции профессиональной этики, как: </w:t>
      </w:r>
    </w:p>
    <w:p w:rsidR="00DD0FA2" w:rsidRPr="00803555" w:rsidRDefault="00DD0FA2" w:rsidP="00DD0FA2">
      <w:pPr>
        <w:ind w:firstLine="709"/>
        <w:jc w:val="both"/>
        <w:rPr>
          <w:sz w:val="24"/>
          <w:szCs w:val="24"/>
        </w:rPr>
      </w:pPr>
      <w:r w:rsidRPr="00803555">
        <w:rPr>
          <w:sz w:val="24"/>
          <w:szCs w:val="24"/>
        </w:rPr>
        <w:t xml:space="preserve">- поддержание ценностного и нормативного содержания профессии; </w:t>
      </w:r>
    </w:p>
    <w:p w:rsidR="00DD0FA2" w:rsidRPr="00803555" w:rsidRDefault="00DD0FA2" w:rsidP="00DD0FA2">
      <w:pPr>
        <w:ind w:firstLine="709"/>
        <w:jc w:val="both"/>
        <w:rPr>
          <w:sz w:val="24"/>
          <w:szCs w:val="24"/>
        </w:rPr>
      </w:pPr>
      <w:r w:rsidRPr="00803555">
        <w:rPr>
          <w:sz w:val="24"/>
          <w:szCs w:val="24"/>
        </w:rPr>
        <w:t xml:space="preserve">- содействие успешному выполнению задач профессии; </w:t>
      </w:r>
    </w:p>
    <w:p w:rsidR="00DD0FA2" w:rsidRPr="00803555" w:rsidRDefault="00DD0FA2" w:rsidP="00DD0FA2">
      <w:pPr>
        <w:ind w:firstLine="709"/>
        <w:jc w:val="both"/>
        <w:rPr>
          <w:sz w:val="24"/>
          <w:szCs w:val="24"/>
        </w:rPr>
      </w:pPr>
      <w:r w:rsidRPr="00803555">
        <w:rPr>
          <w:sz w:val="24"/>
          <w:szCs w:val="24"/>
        </w:rPr>
        <w:t xml:space="preserve">- посредничество между интересами профессиональной группы и общества; </w:t>
      </w:r>
    </w:p>
    <w:p w:rsidR="00DD0FA2" w:rsidRPr="00803555" w:rsidRDefault="00DD0FA2" w:rsidP="00DD0FA2">
      <w:pPr>
        <w:ind w:firstLine="709"/>
        <w:jc w:val="both"/>
        <w:rPr>
          <w:sz w:val="24"/>
          <w:szCs w:val="24"/>
        </w:rPr>
      </w:pPr>
      <w:r w:rsidRPr="00803555">
        <w:rPr>
          <w:sz w:val="24"/>
          <w:szCs w:val="24"/>
        </w:rPr>
        <w:t xml:space="preserve">- реализация социальной активности в рамках профессиональной деятельности; согласование интересов личности и общества в рамках профессии; </w:t>
      </w:r>
    </w:p>
    <w:p w:rsidR="00DD0FA2" w:rsidRPr="00803555" w:rsidRDefault="00DD0FA2" w:rsidP="00DD0FA2">
      <w:pPr>
        <w:ind w:firstLine="709"/>
        <w:jc w:val="both"/>
        <w:rPr>
          <w:sz w:val="24"/>
          <w:szCs w:val="24"/>
        </w:rPr>
      </w:pPr>
      <w:r w:rsidRPr="00803555">
        <w:rPr>
          <w:sz w:val="24"/>
          <w:szCs w:val="24"/>
        </w:rPr>
        <w:t xml:space="preserve">- создание и поддержание в обществе благоприятных условий для успешного функционирования и развития данного вида профессиональной деятельности. </w:t>
      </w:r>
    </w:p>
    <w:p w:rsidR="00DD0FA2" w:rsidRPr="00803555" w:rsidRDefault="00DD0FA2" w:rsidP="00DD0FA2">
      <w:pPr>
        <w:ind w:firstLine="709"/>
        <w:jc w:val="both"/>
        <w:rPr>
          <w:sz w:val="24"/>
          <w:szCs w:val="24"/>
        </w:rPr>
      </w:pPr>
      <w:r w:rsidRPr="00803555">
        <w:rPr>
          <w:sz w:val="24"/>
          <w:szCs w:val="24"/>
        </w:rPr>
        <w:t xml:space="preserve">Эти функции детерминируют внешнее измерение профессиональной социальной работы и имеют отношение в большей степени к конечному результату, нежели к процессу деятельности, вследствие чего являются главным предметом контроля со стороны общества и представляют для него наибольшую значимость. </w:t>
      </w:r>
    </w:p>
    <w:p w:rsidR="00DD0FA2" w:rsidRPr="00803555" w:rsidRDefault="00DD0FA2" w:rsidP="00DD0FA2">
      <w:pPr>
        <w:ind w:firstLine="709"/>
        <w:jc w:val="both"/>
        <w:rPr>
          <w:sz w:val="24"/>
          <w:szCs w:val="24"/>
        </w:rPr>
      </w:pPr>
      <w:r w:rsidRPr="00803555">
        <w:rPr>
          <w:sz w:val="24"/>
          <w:szCs w:val="24"/>
        </w:rPr>
        <w:t xml:space="preserve">2. </w:t>
      </w:r>
      <w:r w:rsidRPr="00803555">
        <w:rPr>
          <w:i/>
          <w:sz w:val="24"/>
          <w:szCs w:val="24"/>
        </w:rPr>
        <w:t>Профессионально-практические</w:t>
      </w:r>
      <w:r w:rsidRPr="00803555">
        <w:rPr>
          <w:sz w:val="24"/>
          <w:szCs w:val="24"/>
        </w:rPr>
        <w:t xml:space="preserve">, состоящие в оказании непосредственного влияния на эффективность и качество работы специалиста в процессе его деятельности и имеющие в связи с этим наибольшее значение в первую очередь для самой профессиональной группы. Они в значительной мере учитывают специфику социальной работы как профессиональной деятельности и поэтому носят более конкретный характер и имеют более конкретное содержание, нежели функции социальные, детализируя и уточняя последние. К этой группе относятся такие функции профессиональной этики, как: </w:t>
      </w:r>
    </w:p>
    <w:p w:rsidR="00DD0FA2" w:rsidRPr="00803555" w:rsidRDefault="00DD0FA2" w:rsidP="00DD0FA2">
      <w:pPr>
        <w:ind w:firstLine="709"/>
        <w:jc w:val="both"/>
        <w:rPr>
          <w:sz w:val="24"/>
          <w:szCs w:val="24"/>
        </w:rPr>
      </w:pPr>
      <w:r w:rsidRPr="00803555">
        <w:rPr>
          <w:sz w:val="24"/>
          <w:szCs w:val="24"/>
        </w:rPr>
        <w:t xml:space="preserve">- превентивная; </w:t>
      </w:r>
    </w:p>
    <w:p w:rsidR="00DD0FA2" w:rsidRPr="00803555" w:rsidRDefault="00DD0FA2" w:rsidP="00DD0FA2">
      <w:pPr>
        <w:ind w:firstLine="709"/>
        <w:jc w:val="both"/>
        <w:rPr>
          <w:sz w:val="24"/>
          <w:szCs w:val="24"/>
        </w:rPr>
      </w:pPr>
      <w:r w:rsidRPr="00803555">
        <w:rPr>
          <w:sz w:val="24"/>
          <w:szCs w:val="24"/>
        </w:rPr>
        <w:t xml:space="preserve">- организационная; </w:t>
      </w:r>
    </w:p>
    <w:p w:rsidR="00DD0FA2" w:rsidRPr="00803555" w:rsidRDefault="00DD0FA2" w:rsidP="00DD0FA2">
      <w:pPr>
        <w:ind w:firstLine="709"/>
        <w:jc w:val="both"/>
        <w:rPr>
          <w:sz w:val="24"/>
          <w:szCs w:val="24"/>
        </w:rPr>
      </w:pPr>
      <w:r w:rsidRPr="00803555">
        <w:rPr>
          <w:sz w:val="24"/>
          <w:szCs w:val="24"/>
        </w:rPr>
        <w:t xml:space="preserve">- регулятивная; </w:t>
      </w:r>
    </w:p>
    <w:p w:rsidR="00DD0FA2" w:rsidRPr="00803555" w:rsidRDefault="00DD0FA2" w:rsidP="00DD0FA2">
      <w:pPr>
        <w:ind w:firstLine="709"/>
        <w:jc w:val="both"/>
        <w:rPr>
          <w:sz w:val="24"/>
          <w:szCs w:val="24"/>
        </w:rPr>
      </w:pPr>
      <w:r w:rsidRPr="00803555">
        <w:rPr>
          <w:sz w:val="24"/>
          <w:szCs w:val="24"/>
        </w:rPr>
        <w:t xml:space="preserve">- управляющая; </w:t>
      </w:r>
    </w:p>
    <w:p w:rsidR="00DD0FA2" w:rsidRPr="00803555" w:rsidRDefault="00DD0FA2" w:rsidP="00DD0FA2">
      <w:pPr>
        <w:ind w:firstLine="709"/>
        <w:jc w:val="both"/>
        <w:rPr>
          <w:sz w:val="24"/>
          <w:szCs w:val="24"/>
        </w:rPr>
      </w:pPr>
      <w:r w:rsidRPr="00803555">
        <w:rPr>
          <w:sz w:val="24"/>
          <w:szCs w:val="24"/>
        </w:rPr>
        <w:t xml:space="preserve">- рационализирующая; </w:t>
      </w:r>
    </w:p>
    <w:p w:rsidR="00DD0FA2" w:rsidRPr="00803555" w:rsidRDefault="00DD0FA2" w:rsidP="00DD0FA2">
      <w:pPr>
        <w:ind w:firstLine="709"/>
        <w:jc w:val="both"/>
        <w:rPr>
          <w:sz w:val="24"/>
          <w:szCs w:val="24"/>
        </w:rPr>
      </w:pPr>
      <w:r w:rsidRPr="00803555">
        <w:rPr>
          <w:sz w:val="24"/>
          <w:szCs w:val="24"/>
        </w:rPr>
        <w:t xml:space="preserve">- координирующая; </w:t>
      </w:r>
    </w:p>
    <w:p w:rsidR="00DD0FA2" w:rsidRPr="00803555" w:rsidRDefault="00DD0FA2" w:rsidP="00DD0FA2">
      <w:pPr>
        <w:ind w:firstLine="709"/>
        <w:jc w:val="both"/>
        <w:rPr>
          <w:sz w:val="24"/>
          <w:szCs w:val="24"/>
        </w:rPr>
      </w:pPr>
      <w:r w:rsidRPr="00803555">
        <w:rPr>
          <w:sz w:val="24"/>
          <w:szCs w:val="24"/>
        </w:rPr>
        <w:t xml:space="preserve">- разрешения противоречий; </w:t>
      </w:r>
    </w:p>
    <w:p w:rsidR="00DD0FA2" w:rsidRPr="00803555" w:rsidRDefault="00DD0FA2" w:rsidP="00DD0FA2">
      <w:pPr>
        <w:ind w:firstLine="709"/>
        <w:jc w:val="both"/>
        <w:rPr>
          <w:sz w:val="24"/>
          <w:szCs w:val="24"/>
        </w:rPr>
      </w:pPr>
      <w:r w:rsidRPr="00803555">
        <w:rPr>
          <w:sz w:val="24"/>
          <w:szCs w:val="24"/>
        </w:rPr>
        <w:t xml:space="preserve">- регламентирующая; </w:t>
      </w:r>
    </w:p>
    <w:p w:rsidR="00DD0FA2" w:rsidRPr="00803555" w:rsidRDefault="00DD0FA2" w:rsidP="00DD0FA2">
      <w:pPr>
        <w:ind w:firstLine="709"/>
        <w:jc w:val="both"/>
        <w:rPr>
          <w:sz w:val="24"/>
          <w:szCs w:val="24"/>
        </w:rPr>
      </w:pPr>
      <w:r w:rsidRPr="00803555">
        <w:rPr>
          <w:sz w:val="24"/>
          <w:szCs w:val="24"/>
        </w:rPr>
        <w:t xml:space="preserve">- оптимизирующая; </w:t>
      </w:r>
    </w:p>
    <w:p w:rsidR="00DD0FA2" w:rsidRPr="00803555" w:rsidRDefault="00DD0FA2" w:rsidP="00DD0FA2">
      <w:pPr>
        <w:ind w:firstLine="709"/>
        <w:jc w:val="both"/>
        <w:rPr>
          <w:sz w:val="24"/>
          <w:szCs w:val="24"/>
        </w:rPr>
      </w:pPr>
      <w:r w:rsidRPr="00803555">
        <w:rPr>
          <w:sz w:val="24"/>
          <w:szCs w:val="24"/>
        </w:rPr>
        <w:t xml:space="preserve">- прогностическая; </w:t>
      </w:r>
    </w:p>
    <w:p w:rsidR="00DD0FA2" w:rsidRPr="00803555" w:rsidRDefault="00DD0FA2" w:rsidP="00DD0FA2">
      <w:pPr>
        <w:ind w:firstLine="709"/>
        <w:jc w:val="both"/>
        <w:rPr>
          <w:sz w:val="24"/>
          <w:szCs w:val="24"/>
        </w:rPr>
      </w:pPr>
      <w:r w:rsidRPr="00803555">
        <w:rPr>
          <w:sz w:val="24"/>
          <w:szCs w:val="24"/>
        </w:rPr>
        <w:t xml:space="preserve">- санкционая. </w:t>
      </w:r>
    </w:p>
    <w:p w:rsidR="00DD0FA2" w:rsidRPr="00803555" w:rsidRDefault="00DD0FA2" w:rsidP="00DD0FA2">
      <w:pPr>
        <w:ind w:firstLine="709"/>
        <w:jc w:val="both"/>
        <w:rPr>
          <w:sz w:val="24"/>
          <w:szCs w:val="24"/>
        </w:rPr>
      </w:pPr>
      <w:r w:rsidRPr="00803555">
        <w:rPr>
          <w:sz w:val="24"/>
          <w:szCs w:val="24"/>
        </w:rPr>
        <w:t>Эти функции нацелены главным образом на внутреннюю регламентацию и этический контроль самого процесса деятельности, определяющего в конечном итоге результаты социальной работы. Особое значение в этой группе имеет превентивная функция, имеющая целью предупреждение и исключение нарушений специалистами норм и принципов профессиональной этики, а также регулятивная, призванная обеспечить нормативность деятельности социального работника в пределах профессиональной этической системы.</w:t>
      </w:r>
    </w:p>
    <w:p w:rsidR="00DD0FA2" w:rsidRPr="00803555" w:rsidRDefault="00DD0FA2" w:rsidP="00DD0FA2">
      <w:pPr>
        <w:ind w:firstLine="709"/>
        <w:jc w:val="both"/>
        <w:rPr>
          <w:sz w:val="24"/>
          <w:szCs w:val="24"/>
        </w:rPr>
      </w:pPr>
      <w:r w:rsidRPr="00803555">
        <w:rPr>
          <w:sz w:val="24"/>
          <w:szCs w:val="24"/>
        </w:rPr>
        <w:t xml:space="preserve">3. </w:t>
      </w:r>
      <w:r w:rsidRPr="00803555">
        <w:rPr>
          <w:i/>
          <w:sz w:val="24"/>
          <w:szCs w:val="24"/>
        </w:rPr>
        <w:t>Нравственно-гуманистические,</w:t>
      </w:r>
      <w:r w:rsidRPr="00803555">
        <w:rPr>
          <w:sz w:val="24"/>
          <w:szCs w:val="24"/>
        </w:rPr>
        <w:t xml:space="preserve"> заключающиеся в оказании морально-нравственного воздействия на личность специалиста и его клиента, на общество в целом, а </w:t>
      </w:r>
      <w:r w:rsidRPr="00803555">
        <w:rPr>
          <w:sz w:val="24"/>
          <w:szCs w:val="24"/>
        </w:rPr>
        <w:lastRenderedPageBreak/>
        <w:t xml:space="preserve">также на отношения, возникающие в процессе социальной работы между участниками процесса деятельности. К ним относятся такие функции этики социальной работы, как: </w:t>
      </w:r>
    </w:p>
    <w:p w:rsidR="00DD0FA2" w:rsidRPr="00803555" w:rsidRDefault="00DD0FA2" w:rsidP="00DD0FA2">
      <w:pPr>
        <w:ind w:firstLine="709"/>
        <w:jc w:val="both"/>
        <w:rPr>
          <w:sz w:val="24"/>
          <w:szCs w:val="24"/>
        </w:rPr>
      </w:pPr>
      <w:r w:rsidRPr="00803555">
        <w:rPr>
          <w:sz w:val="24"/>
          <w:szCs w:val="24"/>
        </w:rPr>
        <w:t xml:space="preserve">- оценочная; </w:t>
      </w:r>
    </w:p>
    <w:p w:rsidR="00DD0FA2" w:rsidRPr="00803555" w:rsidRDefault="00DD0FA2" w:rsidP="00DD0FA2">
      <w:pPr>
        <w:ind w:firstLine="709"/>
        <w:jc w:val="both"/>
        <w:rPr>
          <w:sz w:val="24"/>
          <w:szCs w:val="24"/>
        </w:rPr>
      </w:pPr>
      <w:r w:rsidRPr="00803555">
        <w:rPr>
          <w:sz w:val="24"/>
          <w:szCs w:val="24"/>
        </w:rPr>
        <w:t xml:space="preserve">- стабилизирующая; </w:t>
      </w:r>
    </w:p>
    <w:p w:rsidR="00DD0FA2" w:rsidRPr="00803555" w:rsidRDefault="00DD0FA2" w:rsidP="00DD0FA2">
      <w:pPr>
        <w:ind w:firstLine="709"/>
        <w:jc w:val="both"/>
        <w:rPr>
          <w:sz w:val="24"/>
          <w:szCs w:val="24"/>
        </w:rPr>
      </w:pPr>
      <w:r w:rsidRPr="00803555">
        <w:rPr>
          <w:sz w:val="24"/>
          <w:szCs w:val="24"/>
        </w:rPr>
        <w:t xml:space="preserve">- мотивационная; </w:t>
      </w:r>
    </w:p>
    <w:p w:rsidR="00DD0FA2" w:rsidRPr="00803555" w:rsidRDefault="00DD0FA2" w:rsidP="00DD0FA2">
      <w:pPr>
        <w:ind w:firstLine="709"/>
        <w:jc w:val="both"/>
        <w:rPr>
          <w:sz w:val="24"/>
          <w:szCs w:val="24"/>
        </w:rPr>
      </w:pPr>
      <w:r w:rsidRPr="00803555">
        <w:rPr>
          <w:sz w:val="24"/>
          <w:szCs w:val="24"/>
        </w:rPr>
        <w:t xml:space="preserve">- воспитательная; </w:t>
      </w:r>
    </w:p>
    <w:p w:rsidR="00DD0FA2" w:rsidRPr="00803555" w:rsidRDefault="00DD0FA2" w:rsidP="00DD0FA2">
      <w:pPr>
        <w:ind w:firstLine="709"/>
        <w:jc w:val="both"/>
        <w:rPr>
          <w:sz w:val="24"/>
          <w:szCs w:val="24"/>
        </w:rPr>
      </w:pPr>
      <w:r w:rsidRPr="00803555">
        <w:rPr>
          <w:sz w:val="24"/>
          <w:szCs w:val="24"/>
        </w:rPr>
        <w:t>- социализирующая;</w:t>
      </w:r>
    </w:p>
    <w:p w:rsidR="00DD0FA2" w:rsidRPr="00803555" w:rsidRDefault="00DD0FA2" w:rsidP="00DD0FA2">
      <w:pPr>
        <w:ind w:firstLine="709"/>
        <w:jc w:val="both"/>
        <w:rPr>
          <w:sz w:val="24"/>
          <w:szCs w:val="24"/>
        </w:rPr>
      </w:pPr>
      <w:r w:rsidRPr="00803555">
        <w:rPr>
          <w:sz w:val="24"/>
          <w:szCs w:val="24"/>
        </w:rPr>
        <w:t xml:space="preserve">-  воспроизводственная; </w:t>
      </w:r>
    </w:p>
    <w:p w:rsidR="00DD0FA2" w:rsidRPr="00803555" w:rsidRDefault="00DD0FA2" w:rsidP="00DD0FA2">
      <w:pPr>
        <w:ind w:firstLine="709"/>
        <w:jc w:val="both"/>
        <w:rPr>
          <w:sz w:val="24"/>
          <w:szCs w:val="24"/>
        </w:rPr>
      </w:pPr>
      <w:r w:rsidRPr="00803555">
        <w:rPr>
          <w:sz w:val="24"/>
          <w:szCs w:val="24"/>
        </w:rPr>
        <w:t xml:space="preserve">- коммуникативная; </w:t>
      </w:r>
    </w:p>
    <w:p w:rsidR="00DD0FA2" w:rsidRPr="00803555" w:rsidRDefault="00DD0FA2" w:rsidP="00DD0FA2">
      <w:pPr>
        <w:ind w:firstLine="709"/>
        <w:jc w:val="both"/>
        <w:rPr>
          <w:sz w:val="24"/>
          <w:szCs w:val="24"/>
        </w:rPr>
      </w:pPr>
      <w:r w:rsidRPr="00803555">
        <w:rPr>
          <w:sz w:val="24"/>
          <w:szCs w:val="24"/>
        </w:rPr>
        <w:t>- информационная.</w:t>
      </w:r>
    </w:p>
    <w:p w:rsidR="00DD0FA2" w:rsidRPr="00803555" w:rsidRDefault="00DD0FA2" w:rsidP="00DD0FA2">
      <w:pPr>
        <w:ind w:firstLine="709"/>
        <w:jc w:val="both"/>
        <w:rPr>
          <w:sz w:val="24"/>
          <w:szCs w:val="24"/>
        </w:rPr>
      </w:pPr>
      <w:r w:rsidRPr="00803555">
        <w:rPr>
          <w:sz w:val="24"/>
          <w:szCs w:val="24"/>
        </w:rPr>
        <w:t xml:space="preserve">Эта группа функций наиболее значима для субъектов и объектов деятельности, поскольку затрагивает интересы людей, оказывает влияние на их духовно-эмоциональную сферу, способствует формированию профессионально необходимых и значимых качеств личностно-нравственного облика специалиста, его социализации и воспитанию как достойного представителя профессиональной группы. </w:t>
      </w:r>
    </w:p>
    <w:p w:rsidR="00DD0FA2" w:rsidRPr="00803555" w:rsidRDefault="00DD0FA2" w:rsidP="00DD0FA2">
      <w:pPr>
        <w:ind w:firstLine="709"/>
        <w:jc w:val="both"/>
        <w:rPr>
          <w:sz w:val="24"/>
          <w:szCs w:val="24"/>
        </w:rPr>
      </w:pPr>
      <w:r w:rsidRPr="00803555">
        <w:rPr>
          <w:sz w:val="24"/>
          <w:szCs w:val="24"/>
        </w:rPr>
        <w:t xml:space="preserve">В практике повседневной деятельности профессиональная этика опосредуется как совокупность общих и специфических моральных норм и принципов, детерминирующих поведение, действия и отношения специалистов, возникающие в процессе профессиональной деятельности и имеющие большое значение для обеспечения необходимой результативности деятельности. </w:t>
      </w:r>
      <w:r w:rsidRPr="00803555">
        <w:rPr>
          <w:i/>
          <w:sz w:val="24"/>
          <w:szCs w:val="24"/>
        </w:rPr>
        <w:t xml:space="preserve">Нормы и принципы профессиональной этики </w:t>
      </w:r>
      <w:r w:rsidRPr="00803555">
        <w:rPr>
          <w:sz w:val="24"/>
          <w:szCs w:val="24"/>
        </w:rPr>
        <w:t>подвержены изменениям под воздействием как внешних, так и внутренних по отношению к профессии факторов. Они непосредственно, в каждый момент времени влияют на поведение специалистов, побуждая их действовать определенным, одобряемым с точки зрения норм профессиональной этики, образом. Основой этической системы профессиональной социальной работы является моральная норма - общее содержательное требование к поведению и деятельности социального работника в его отношении к субъектам и объектам социальной работы, справедливое во всех ситуациях и обстоятельствах. Нормы в этике социальной работы имеют большую значимость, поскольку они определяют требования общества и профессиональной группы к деятельности специалиста и служат основой для оценки его поведения. Этические нормы в социальной работе в целом выполняют защитную функцию и охватывают все стороны деятельности социального работника: процесс подготовки и проведения прикладных и фундаментальных исследований, его общение, взаимоотношения с коллегами, другими специалистами, с клиентами, воспитание социального работника как нравственной личности и т.п. Норма может иметь разную степень обобщения, в связи с чем можно различать общие и частные нормы профессиональной этики социального работника.</w:t>
      </w:r>
    </w:p>
    <w:p w:rsidR="00DD0FA2" w:rsidRPr="00803555" w:rsidRDefault="00DD0FA2" w:rsidP="00DD0FA2">
      <w:pPr>
        <w:ind w:firstLine="709"/>
        <w:jc w:val="both"/>
        <w:rPr>
          <w:sz w:val="24"/>
          <w:szCs w:val="24"/>
        </w:rPr>
      </w:pPr>
      <w:r w:rsidRPr="00803555">
        <w:rPr>
          <w:sz w:val="24"/>
          <w:szCs w:val="24"/>
        </w:rPr>
        <w:t>Общие нормы профессиональной этики в социальной работе выражают наиболее широкие требования, обобщающие большой спектр реальных отношений специалиста. Фундаментальная норма, которой при этом должен руководствоваться социальный работник - “главное, не навреди” (“primum non nocere” - изречение, приписываемое Гиппократу), должна быть эталоном для сверки всех действий в отношении клиента. Она включает в себя все принципы профессиональной этической системы, и, в свою очередь, включена в каждый из принципов как его неотъемлемая составная часть. Частные нормы профессиональной морали социального работника раскрывают специфику профессиональной деятельности, заключенную в той или иной общей норме. Они обобщают лишь какую-либо группу идентичных отношений специалиста к субъекту отношений, ограниченную сходством ситуаций, а, следовательно, до некоторой степени детерминирует и схему действий социального работника.</w:t>
      </w:r>
    </w:p>
    <w:p w:rsidR="00DD0FA2" w:rsidRPr="00803555" w:rsidRDefault="00DD0FA2" w:rsidP="00DD0FA2">
      <w:pPr>
        <w:ind w:firstLine="709"/>
        <w:jc w:val="both"/>
        <w:rPr>
          <w:sz w:val="24"/>
          <w:szCs w:val="24"/>
        </w:rPr>
      </w:pPr>
      <w:r w:rsidRPr="00803555">
        <w:rPr>
          <w:i/>
          <w:sz w:val="24"/>
          <w:szCs w:val="24"/>
        </w:rPr>
        <w:t>Мораль</w:t>
      </w:r>
      <w:r w:rsidRPr="00803555">
        <w:rPr>
          <w:sz w:val="24"/>
          <w:szCs w:val="24"/>
        </w:rPr>
        <w:t xml:space="preserve"> (от лат. moralis) профессиональной группы социальных работников, являясь формой их коллективного ценностного сознания, характеризует способы их поведения в формальных и неформальных ситуациях и является отражением нравственных отношений в обществе и профессиональной группе. В сфере </w:t>
      </w:r>
      <w:r w:rsidRPr="00803555">
        <w:rPr>
          <w:sz w:val="24"/>
          <w:szCs w:val="24"/>
        </w:rPr>
        <w:lastRenderedPageBreak/>
        <w:t xml:space="preserve">профессиональной социальной работы нравственные отношения определяют в значительной степени те профессиональные обязанности, которые возложены на специалистов по роду их деятельности. Эти нравственные отношения характеризуют содержание профессиональной морали в социальной работе. Этические отношения в социальной работе существуют в форме требований, предъявляемых субъектами отношений друг к другу в части выполнения профессиональных обязанностей и долга; этических принципов, лежащих в основе социальной работы в качестве основных, руководящих правил деятельности, которым подчиняется вся деятельность;  моральных качеств, которыми должны обладать и постоянно развивать субъекты деятельности в себе и транслировать их на клиентов и общество в целом, и постоянного самоконтроля и взаимного контроля специалистов в процессе их деятельности. </w:t>
      </w:r>
    </w:p>
    <w:p w:rsidR="00DD0FA2" w:rsidRPr="00803555" w:rsidRDefault="00DD0FA2" w:rsidP="00DD0FA2">
      <w:pPr>
        <w:ind w:firstLine="709"/>
        <w:jc w:val="both"/>
        <w:rPr>
          <w:sz w:val="24"/>
          <w:szCs w:val="24"/>
        </w:rPr>
      </w:pPr>
      <w:r w:rsidRPr="00803555">
        <w:rPr>
          <w:sz w:val="24"/>
          <w:szCs w:val="24"/>
        </w:rPr>
        <w:t xml:space="preserve">Этическая система социальной работы содержит </w:t>
      </w:r>
      <w:r w:rsidRPr="00803555">
        <w:rPr>
          <w:i/>
          <w:sz w:val="24"/>
          <w:szCs w:val="24"/>
        </w:rPr>
        <w:t>моральные правила</w:t>
      </w:r>
      <w:r w:rsidRPr="00803555">
        <w:rPr>
          <w:sz w:val="24"/>
          <w:szCs w:val="24"/>
        </w:rPr>
        <w:t xml:space="preserve"> - конкретные требования к поведению и деятельности специалиста в процессе своего труда в отношении субъектов социальной работы. Моральные правила наиболее гибки и подвижны, они отражают динамику общественного развития и прогресса, развития системы социальной защиты населения, трансформации условий жизнедеятельности клиентов социальных служб и населения в целом и постоянно обогащаются новым смыслом и содержанием. Вместе с тем, этика социальной работы отражает до некоторой степени и обычаи, и традиции, сложившиеся исторически в процессе становления первых форм взаимопомощи, благотворительности и профессиональной социальной работы.</w:t>
      </w:r>
    </w:p>
    <w:p w:rsidR="00DD0FA2" w:rsidRPr="00803555" w:rsidRDefault="00DD0FA2" w:rsidP="00DD0FA2">
      <w:pPr>
        <w:ind w:firstLine="709"/>
        <w:jc w:val="both"/>
        <w:rPr>
          <w:sz w:val="24"/>
          <w:szCs w:val="24"/>
        </w:rPr>
      </w:pPr>
      <w:r w:rsidRPr="00803555">
        <w:rPr>
          <w:sz w:val="24"/>
          <w:szCs w:val="24"/>
        </w:rPr>
        <w:t xml:space="preserve">Важнейшей составной частью этической системы социальной работы являются </w:t>
      </w:r>
      <w:r w:rsidRPr="00803555">
        <w:rPr>
          <w:i/>
          <w:sz w:val="24"/>
          <w:szCs w:val="24"/>
        </w:rPr>
        <w:t>принципы,</w:t>
      </w:r>
      <w:r w:rsidRPr="00803555">
        <w:rPr>
          <w:sz w:val="24"/>
          <w:szCs w:val="24"/>
        </w:rPr>
        <w:t xml:space="preserve"> представленные наиболее общими требованиями, выражающими основное направление поведения специалиста по отношению к тому или иному субъекту отношений, возникающих в процессе социальной работы. Специалист социальной сферы должен руководствоваться в работе такими основными принципами, как: деятельность в пределах своей компетенции, соблюдение рациональных интересов клиента, личная ответственность специалиста за нежелательные для клиента и общества последствия его действий, конфиденциальность, доброжелательность, бескорыстие, честность и открытость, отсутствие предрассудков и предубеждений в отношении клиента и другие.</w:t>
      </w:r>
    </w:p>
    <w:p w:rsidR="00DD0FA2" w:rsidRPr="00803555" w:rsidRDefault="00DD0FA2" w:rsidP="00DD0FA2">
      <w:pPr>
        <w:ind w:firstLine="709"/>
        <w:jc w:val="both"/>
        <w:rPr>
          <w:sz w:val="24"/>
          <w:szCs w:val="24"/>
        </w:rPr>
      </w:pPr>
      <w:r w:rsidRPr="00803555">
        <w:rPr>
          <w:sz w:val="24"/>
          <w:szCs w:val="24"/>
        </w:rPr>
        <w:t>Любая этическая система, в том числе профессиональная, не может быть жизнеспособной, если она учитывает определенных факторов. Эти факторы могут быть как внешними по отношению к этической системе (например, социокультурные условия), так и внутренними (законы развития самой системы). В частности, профессионально-этическая система является образованием довольно сложным, детерминируемым внешними и внутренними по отношению к ней факторами. Например, моральные ориентиры общества могут определять не только наличие профессий и направлений деятельности, но также и их содержание; а они, в свою очередь, определяются национальным менталитетом, обычаями и традициями, наличными условиями бытия. Специфика профессиональной деятельности, ее смысл и сущность, содержание также требуют вполне конкретной этической регламентации. Профессия в известном смысле – это люди, конкретные носители профессиональных знаний и навыков, а значит, они привносят элементы собственных моральных систем в профессиональную этику. Наконец, в современном мире «замкнутое» в национальных границах существование профессиональной группы невозможно, а значит, имеет место взаимовлияние профессиональных этических систем.</w:t>
      </w:r>
    </w:p>
    <w:p w:rsidR="00DD0FA2" w:rsidRPr="00803555" w:rsidRDefault="00DD0FA2" w:rsidP="00DD0FA2">
      <w:pPr>
        <w:ind w:firstLine="709"/>
        <w:jc w:val="both"/>
        <w:rPr>
          <w:sz w:val="24"/>
          <w:szCs w:val="24"/>
        </w:rPr>
      </w:pPr>
      <w:r w:rsidRPr="00803555">
        <w:rPr>
          <w:sz w:val="24"/>
          <w:szCs w:val="24"/>
        </w:rPr>
        <w:t xml:space="preserve">Каждый вид профессиональной деятельности существенно отличается от других, что требует еще большей конкретизации этических систем, учета специфики конкретного вида деятельности. Для социальной работы как для специфического вида профессиональной деятельности приобретает огромное значение в связи с этим выполнение тех частных требований морали, которые учитывают специфику профессиональной социальной работы как особого вида социальной деятельности. Спецификой в социальной работе обладает ее основной объект – клиент, который, будучи </w:t>
      </w:r>
      <w:r w:rsidRPr="00803555">
        <w:rPr>
          <w:sz w:val="24"/>
          <w:szCs w:val="24"/>
        </w:rPr>
        <w:lastRenderedPageBreak/>
        <w:t>человеком, не может утратить своей сущности, и вследствие этого выступает как объект-субъект, чаще всего испытывающий при обращении за помощью негативные эмоции. Специфичен и субъект социальной работы: будучи человеком, он не может не реагировать на информацию, полученную от клиента, вследствие чего приобретает некоторые объектные свойства. Специфична роль социального работника, отношения, которые складываются между ним и клиентом. Главная же специфика социальной работы заключается в ее смысле и сущности, которые реализуются непосредственно в деятельности и требуют соответствующей этической регламентации каждого из элементов этой деятельности.</w:t>
      </w:r>
    </w:p>
    <w:p w:rsidR="00DD0FA2" w:rsidRPr="00803555" w:rsidRDefault="00DD0FA2" w:rsidP="00DD0FA2">
      <w:pPr>
        <w:ind w:firstLine="709"/>
        <w:jc w:val="both"/>
        <w:rPr>
          <w:sz w:val="24"/>
          <w:szCs w:val="24"/>
        </w:rPr>
      </w:pPr>
      <w:r w:rsidRPr="00803555">
        <w:rPr>
          <w:sz w:val="24"/>
          <w:szCs w:val="24"/>
        </w:rPr>
        <w:t xml:space="preserve">Профессиональная социальная работа является неотъемлемой составной частью совокупной деятельности общества. Она множеством формальных и неформальных отношений связана с общественными институтами, структурами, органами, всем населением. Социальные работники и их клиенты – члены общества. Поэтому профессионально-этическая система социальной работы не может быть ничем иным, как частью общей этики, а профессиональная мораль специалистов – составной частью общественной морали. Профессиональная мораль имеет свою специфику, обусловленную спецификой профессии и носит поэтому явно гуманистический характер, сформированный и сохраняемый в этосном ядре профессионально-этической системы. Можно сказать, с учетом нынешнего состояния российского общества и его морали, что мораль совокупной профессиональной группы социальных работников намного более гуманна, больше соответствует представлениям о добре и благе, нежели мораль общественная. </w:t>
      </w:r>
    </w:p>
    <w:p w:rsidR="00DD0FA2" w:rsidRPr="00803555" w:rsidRDefault="00DD0FA2" w:rsidP="00DD0FA2">
      <w:pPr>
        <w:ind w:firstLine="709"/>
        <w:jc w:val="both"/>
        <w:rPr>
          <w:sz w:val="24"/>
          <w:szCs w:val="24"/>
        </w:rPr>
      </w:pPr>
      <w:r w:rsidRPr="00803555">
        <w:rPr>
          <w:sz w:val="24"/>
          <w:szCs w:val="24"/>
        </w:rPr>
        <w:t>Профессионально-этическая система, выполняя свои функции, не только содействует выполнению задач профессии, а значит, не только помогает людям нормализовать жизнедеятельность, но и, оказывая влияние на сознание участников процесса и их окружение, способствует гуманизации общественных отношений. Поэтому профессионально-этическая система социальной работы представляет собой ценность для личности, в первую очередь, специалиста и его клиента, поскольку обусловливает повышение эффективности их взаимодействия, гарантирует права клиента, обусловливает совершенствование их личностей. Она представляет собой большую ценность для совокупной профессиональной группы, способствуя ее формированию и профессионализации. И вместе с тем она представляет собой ценность для общества, поскольку содействует гуманизации общественных отношений.</w:t>
      </w:r>
    </w:p>
    <w:p w:rsidR="00DD0FA2" w:rsidRPr="00803555" w:rsidRDefault="00DD0FA2" w:rsidP="00DD0FA2">
      <w:pPr>
        <w:ind w:firstLine="709"/>
        <w:jc w:val="both"/>
        <w:rPr>
          <w:sz w:val="24"/>
          <w:szCs w:val="24"/>
        </w:rPr>
      </w:pPr>
      <w:r w:rsidRPr="00803555">
        <w:rPr>
          <w:sz w:val="24"/>
          <w:szCs w:val="24"/>
        </w:rPr>
        <w:t xml:space="preserve">Профессиональная этическая система в социальной работе в своем развитии в известной степени повторяет основные пути и этапы развития и становления общей философской этики, в первую очередь в части осознания, осмысления и утверждения ее как относительно самостоятельной отрасли знания, оформления в виде целостной системы воззрений, отражающей реальные условия деятельности. Осуществляются исследования, направленные на обоснование и проработку отдельных взаимосвязанных структурных элементов этической системы, в том числе ее ценностей и идеала. Одновременно происходит обоснование и детализация отдельных структурных элементов, специализация в зависимости от сферы непосредственной практической деятельности специалистов, обоснование системы ценностей, выдвижение и обоснование этических идеалов социальной работы. Неизбежно произойдет и специализация этики социальной работы в связи многоплановостью, многоуровневостью социальной работы, наличием в ней различных форм и видов деятельности. Очевидно, что в области исследований, управления или процесса непосредственной практической работы с клиентом приоритетность принципов будет меняться. В зависимости от форм и видов, направлений деятельности социальной службы этическая система должна быть трансформирована с учетом ее специфики. </w:t>
      </w:r>
    </w:p>
    <w:p w:rsidR="00DD0FA2" w:rsidRPr="00803555" w:rsidRDefault="00DD0FA2" w:rsidP="00DD0FA2">
      <w:pPr>
        <w:ind w:firstLine="709"/>
        <w:jc w:val="both"/>
        <w:rPr>
          <w:sz w:val="24"/>
          <w:szCs w:val="24"/>
        </w:rPr>
      </w:pPr>
      <w:r w:rsidRPr="00803555">
        <w:rPr>
          <w:sz w:val="24"/>
          <w:szCs w:val="24"/>
        </w:rPr>
        <w:t xml:space="preserve">Любая этическая система предлагает определенную систему санкций за отступление от этических норм и принципов, причем санкции могут носить как </w:t>
      </w:r>
      <w:r w:rsidRPr="00803555">
        <w:rPr>
          <w:sz w:val="24"/>
          <w:szCs w:val="24"/>
        </w:rPr>
        <w:lastRenderedPageBreak/>
        <w:t>моральный, так и административный характер. Такая система санкций считается одной из важнейших функций этики. Поэтому в качестве немаловажной тенденции в развитии этики профессиональной социальной работы следует признать нарастание потребности во введении в нее системы санкций за отступления от должного поведения, нарушение норм и принципов профессиональной этики с целью повышения эффективности и авторитета социальной работы.</w:t>
      </w:r>
    </w:p>
    <w:p w:rsidR="00DD0FA2" w:rsidRPr="00803555" w:rsidRDefault="00DD0FA2" w:rsidP="00DD0FA2">
      <w:pPr>
        <w:ind w:firstLine="709"/>
        <w:jc w:val="both"/>
        <w:rPr>
          <w:sz w:val="24"/>
          <w:szCs w:val="24"/>
        </w:rPr>
      </w:pPr>
      <w:r w:rsidRPr="00803555">
        <w:rPr>
          <w:sz w:val="24"/>
          <w:szCs w:val="24"/>
        </w:rPr>
        <w:t xml:space="preserve">Социальная работа в настоящее время все более осознается обществом, осознается как необходимое условие реализации главных ценностей, достижения общественного идеала, условие и следствие социального прогресса. Но такой подход к пониманию социальной работы имеет место пока на теоретическом уровне, тогда как на практике социальная работа еще не раскрыла полностью своего созидательного потенциала. В этой связи социальной работе еще предстоит обрести ту значимость и ценность, которая потенциально присуща ей. Происходит процесс гуманизации и профессионализации социальной работы как специфической профессиональной деятельности, расширяются ее границы, увеличивается масштаб, растет вовлечение в сферу ее внимания все новых проблем и групп населения. </w:t>
      </w:r>
    </w:p>
    <w:p w:rsidR="00DD0FA2" w:rsidRPr="00803555" w:rsidRDefault="00DD0FA2" w:rsidP="00DD0FA2">
      <w:pPr>
        <w:ind w:firstLine="709"/>
        <w:jc w:val="both"/>
        <w:rPr>
          <w:sz w:val="24"/>
          <w:szCs w:val="24"/>
        </w:rPr>
      </w:pPr>
      <w:r w:rsidRPr="00803555">
        <w:rPr>
          <w:sz w:val="24"/>
          <w:szCs w:val="24"/>
        </w:rPr>
        <w:t xml:space="preserve">Формирующее воздействие на этическую систему как социальной работы, так и общества в целом в значительной мере оказывают ценностные ориентиры государства как существенная часть его идеологии. На данном этапе провозглашенные ценности во многом остаются декларациями, лишенными четкости и целостности. Декларируя свободу личности и демократию в общественных отношениях как ценность, государство в то же время не препятствует активно тому, что свобода и демократия становятся достоянием преимущественно обеспеченных слоев населения. Поэтому в качестве тенденций в развитии ценностных ориентиров государства, оказывающих влияние на этику социальной работы, выступают попытки абсолютизации формальной свободы, демократии, индивидуализма, личного материального успеха при одновременном обесценивании солидарности, коллективизма, равенства и социальной справедливости, труда и других социально значимых ценностей. Эти ценностные ориентиры, а также такие явления, как атомизация общества и аномия, распространение «рыночности» на все виды общественных отношений, «кризис идентичности», сужение социального пространства личности, примитивизация, либерализация, индивидуализация и поляризация общественной морали, ее скатывание к уровню «ситуационной морали» влияют существенным образом и на ценностные ориентиры социальной работы. Наличие данной тенденции может служить определенным доказательством дегуманизации общественных отношений. Указанные тенденции в развитии ценностей государства и общества не могут не оказать влияния на тенденции в развитии этической системы социальной работы, делая их противоречивыми. </w:t>
      </w:r>
    </w:p>
    <w:p w:rsidR="00DD0FA2" w:rsidRPr="00803555" w:rsidRDefault="00DD0FA2" w:rsidP="00DD0FA2">
      <w:pPr>
        <w:ind w:firstLine="709"/>
        <w:jc w:val="both"/>
        <w:rPr>
          <w:sz w:val="24"/>
          <w:szCs w:val="24"/>
        </w:rPr>
      </w:pPr>
      <w:r w:rsidRPr="00803555">
        <w:rPr>
          <w:sz w:val="24"/>
          <w:szCs w:val="24"/>
        </w:rPr>
        <w:t xml:space="preserve">Основные тенденции развития этики профессиональной социальной работы лежат в плоскости движения общества и человечества к социальному прогрессу и предполагают осознание, осмысление и утверждение ее как относительно самостоятельной отрасли знания, оформление в виде целостной системы воззрений, отражающей реальные условия деятельности. </w:t>
      </w:r>
    </w:p>
    <w:p w:rsidR="00DD0FA2" w:rsidRPr="00803555" w:rsidRDefault="00DD0FA2" w:rsidP="00DD0FA2">
      <w:pPr>
        <w:ind w:firstLine="709"/>
        <w:jc w:val="both"/>
        <w:rPr>
          <w:sz w:val="24"/>
          <w:szCs w:val="24"/>
        </w:rPr>
      </w:pPr>
      <w:r w:rsidRPr="00803555">
        <w:rPr>
          <w:sz w:val="24"/>
          <w:szCs w:val="24"/>
        </w:rPr>
        <w:t>В то же время неизбежным представляется некоторое дистанцирование и автономизация этической системы социальной работы от общественной морали, стремление сохранить в целостности традиционную систему ценностей и основы гуманизма и моральности, противостоять ситуативно обусловленному тяготению к переоценке ценностей и освобождению от необходимости соблюдать основные моральные нормы. Вследствие этого объективно необходимым представляется введение в этическую систему санкций за отступления от должного поведения, нарушение норм и принципов.</w:t>
      </w:r>
    </w:p>
    <w:p w:rsidR="00DD0FA2" w:rsidRPr="00803555" w:rsidRDefault="00DD0FA2" w:rsidP="00DD0FA2">
      <w:pPr>
        <w:ind w:firstLine="709"/>
        <w:jc w:val="both"/>
        <w:rPr>
          <w:sz w:val="24"/>
          <w:szCs w:val="24"/>
        </w:rPr>
      </w:pPr>
      <w:r w:rsidRPr="00803555">
        <w:rPr>
          <w:sz w:val="24"/>
          <w:szCs w:val="24"/>
        </w:rPr>
        <w:t xml:space="preserve">Важнейшей тенденцией представляется стремление к утверждению и реализации в практической деятельности таких ценностей, как солидарность, коллективизм, социальная </w:t>
      </w:r>
      <w:r w:rsidRPr="00803555">
        <w:rPr>
          <w:sz w:val="24"/>
          <w:szCs w:val="24"/>
        </w:rPr>
        <w:lastRenderedPageBreak/>
        <w:t>справедливость, социально-экономическое и правовое равенство граждан во всех сферах их жизнедеятельности, непосредственная реализация которых в отношении социально слабых слоев населения возложена на социальную работу. Тенденции к приобретению социальной работой статуса профессиональной социальной деятельности в масштабах социума, направленной на преобразование личности, социума в интересах личности и ее разнообразных взаимосвязей, к объективному повышению ее значимости в жизнедеятельности социума и профессионализации социальной работы вызовут естественное усиление ее направленности на служение интересам общества и отказ от корпоративности.</w:t>
      </w:r>
    </w:p>
    <w:p w:rsidR="00DD0FA2" w:rsidRPr="00803555" w:rsidRDefault="00DD0FA2" w:rsidP="00DD0FA2">
      <w:pPr>
        <w:ind w:firstLine="709"/>
        <w:jc w:val="both"/>
        <w:rPr>
          <w:sz w:val="24"/>
          <w:szCs w:val="24"/>
        </w:rPr>
      </w:pPr>
      <w:r w:rsidRPr="00803555">
        <w:rPr>
          <w:sz w:val="24"/>
          <w:szCs w:val="24"/>
        </w:rPr>
        <w:t xml:space="preserve">На этой основе происходит процесс гуманизации и в самой социальной работе как специфической профессиональной деятельности, а, следовательно, повышается роль ее этической системы как структурообразующей и смыслообразующей компоненты. Вследствие этого неизбежно повысится роль этической системы социальной работы в системе общественной морали как одного из механизмов гуманизации общественных отношений. В этой связи особую значимость приобретает выдвижение и обоснование </w:t>
      </w:r>
      <w:r w:rsidRPr="00803555">
        <w:rPr>
          <w:i/>
          <w:sz w:val="24"/>
          <w:szCs w:val="24"/>
        </w:rPr>
        <w:t>этического идеала социальной работы,</w:t>
      </w:r>
      <w:r w:rsidRPr="00803555">
        <w:rPr>
          <w:sz w:val="24"/>
          <w:szCs w:val="24"/>
        </w:rPr>
        <w:t xml:space="preserve"> основанного на принципах и ценностях, реализация которых направлена на создание благоприятных условий для нормальной жизнедеятельности клиентов.</w:t>
      </w:r>
    </w:p>
    <w:p w:rsidR="00DD0FA2" w:rsidRPr="00803555" w:rsidRDefault="00DD0FA2" w:rsidP="00DD0FA2">
      <w:pPr>
        <w:ind w:firstLine="709"/>
        <w:jc w:val="both"/>
        <w:rPr>
          <w:sz w:val="24"/>
          <w:szCs w:val="24"/>
        </w:rPr>
      </w:pPr>
      <w:r w:rsidRPr="00803555">
        <w:rPr>
          <w:i/>
          <w:sz w:val="24"/>
          <w:szCs w:val="24"/>
        </w:rPr>
        <w:t>Этический идеал социальной работы</w:t>
      </w:r>
      <w:r w:rsidRPr="00803555">
        <w:rPr>
          <w:sz w:val="24"/>
          <w:szCs w:val="24"/>
        </w:rPr>
        <w:t xml:space="preserve"> является важным структурным элементом общественного идеала, в качестве которого рассматривается благо человека как всесторонне и гармонически развитой личности. В качестве средства реализации общественного идеала в настоящее время в России рассматривается построение социального государства, в котором достигнуто органическое единение общества и личности на основе их общих интересов; целостное общество, в котором обеспечено конструктивное взаимодействие всех социальных слоев и групп на основе принципа солидарности, в этих условиях роль профессиональной социальной работы как непременной функции общественного бытия и ее этической системы в этой связи будут непрерывно возрастать.</w:t>
      </w:r>
    </w:p>
    <w:p w:rsidR="00DD0FA2" w:rsidRPr="00803555" w:rsidRDefault="00DD0FA2" w:rsidP="00DD0FA2">
      <w:pPr>
        <w:ind w:firstLine="709"/>
        <w:jc w:val="both"/>
        <w:rPr>
          <w:sz w:val="24"/>
          <w:szCs w:val="24"/>
        </w:rPr>
      </w:pPr>
      <w:r w:rsidRPr="00803555">
        <w:rPr>
          <w:sz w:val="24"/>
          <w:szCs w:val="24"/>
        </w:rPr>
        <w:t xml:space="preserve">Но при этом, конечно, нельзя говорить, что этическая система социальной работы может приобрести черты глобальности или стать самодостаточной. Безусловно, этическая регуляция деятельности является наиболее универсальной: с помощью этики можно регулировать не только данность, т.е. отношения, поступки, действия уже существующие, но и то, что еще не опредмечено: устремления, интересы и т.п. Не только дела, но и мысли человека можно регулировать с помощью этических норм и правил. Верно и то, что этическая система социальной работы, в силу специфики деятельности, вбирает в себя лучшее из мировой и национальной этической теории и практики. </w:t>
      </w:r>
    </w:p>
    <w:p w:rsidR="00DD0FA2" w:rsidRPr="00803555" w:rsidRDefault="00DD0FA2" w:rsidP="00DD0FA2">
      <w:pPr>
        <w:ind w:firstLine="709"/>
        <w:jc w:val="both"/>
        <w:rPr>
          <w:sz w:val="24"/>
          <w:szCs w:val="24"/>
        </w:rPr>
      </w:pPr>
      <w:r w:rsidRPr="00803555">
        <w:rPr>
          <w:sz w:val="24"/>
          <w:szCs w:val="24"/>
        </w:rPr>
        <w:t>Этическая компонента является одной из важнейших, однако далеко не единственной в социальной работе. Она должна играть в социальной практике и теории роль одного из факторов, детерминирующих деятельность специалиста и ее эффективность наряду с сущностными, правовыми, экономическими и другими детерминантами. Этическая система социальной работы и сама социальная работа являются по отношению друг к другу взаимовлияющими факторами: профессиональная социальная работа в силу своей специфики оказывает влияние на сущность и содержание этической системы, в то время как этическая система влияет на смысл, сущность, содержание и эффективность социальной работы. В силу этого обстоятельства в различные периоды времени и на различных этапах развития общества и социальной работы как профессиональной деятельности ее профессиональная этическая система может приобретать ту или иную значимость.</w:t>
      </w:r>
    </w:p>
    <w:p w:rsidR="00DD0FA2" w:rsidRPr="00803555" w:rsidRDefault="00DD0FA2" w:rsidP="00DD0FA2">
      <w:pPr>
        <w:ind w:firstLine="709"/>
        <w:jc w:val="both"/>
        <w:rPr>
          <w:sz w:val="24"/>
          <w:szCs w:val="24"/>
        </w:rPr>
      </w:pPr>
      <w:r w:rsidRPr="00803555">
        <w:rPr>
          <w:sz w:val="24"/>
          <w:szCs w:val="24"/>
        </w:rPr>
        <w:t xml:space="preserve">С другой стороны, профессионально-этическая система социальной работы не может стать самодостаточной уже потому, что она вызрела в лоне общей философской этики, общественной морали, национальных обычаев и традиций. Социальные работники, будучи членами общества, неизбежно привносят в социальную работу и ее этическую </w:t>
      </w:r>
      <w:r w:rsidRPr="00803555">
        <w:rPr>
          <w:sz w:val="24"/>
          <w:szCs w:val="24"/>
        </w:rPr>
        <w:lastRenderedPageBreak/>
        <w:t xml:space="preserve">систему элементы общественной морали. Меняющиеся условия жизни общества и человека вызывают соответствующие изменения в моральных устоях, наиболее явно проявляясь в реальных нравах. Этическая система социальной работы, как и сама социальная работа, не может не отвечать изменившимся потребностям общества и человека, по крайней мере, той их части, что соответствует представлениям о благе. Это, с одной стороны, делает профессионально-этическую систему в известной степени уязвимой, поскольку влияние реальных нравов и общественной морали может быть не всегда позитивным, но с другой стороны, это влияние не дает ей стать застывшим, косным, оторванным от реальности учением, представляющим лишь абстрактный интерес. Поэтому самодостаточность профессионально-этической системы не может быть полной и исчерпывающей, несмотря на универсальность этики как инструмента для оценки, анализа и регулирования любого феномена или процесса. </w:t>
      </w:r>
    </w:p>
    <w:p w:rsidR="00DD0FA2" w:rsidRDefault="00DD0FA2" w:rsidP="00DD0FA2">
      <w:pPr>
        <w:jc w:val="both"/>
        <w:rPr>
          <w:b/>
          <w:i/>
          <w:sz w:val="22"/>
          <w:szCs w:val="22"/>
        </w:rPr>
      </w:pPr>
    </w:p>
    <w:p w:rsidR="00DD0FA2" w:rsidRPr="00803555" w:rsidRDefault="00DD0FA2" w:rsidP="00DD0FA2">
      <w:pPr>
        <w:ind w:firstLine="709"/>
        <w:jc w:val="both"/>
        <w:rPr>
          <w:b/>
          <w:i/>
          <w:sz w:val="24"/>
          <w:szCs w:val="24"/>
        </w:rPr>
      </w:pPr>
      <w:r w:rsidRPr="00803555">
        <w:rPr>
          <w:b/>
          <w:i/>
          <w:sz w:val="24"/>
          <w:szCs w:val="24"/>
        </w:rPr>
        <w:t>Лекция 7. Профессионально-этический кодекс социального работника</w:t>
      </w:r>
    </w:p>
    <w:p w:rsidR="00DD0FA2" w:rsidRPr="00803555" w:rsidRDefault="00DD0FA2" w:rsidP="00DD0FA2">
      <w:pPr>
        <w:ind w:firstLine="709"/>
        <w:jc w:val="both"/>
        <w:rPr>
          <w:sz w:val="24"/>
          <w:szCs w:val="24"/>
        </w:rPr>
      </w:pPr>
      <w:r w:rsidRPr="00803555">
        <w:rPr>
          <w:sz w:val="24"/>
          <w:szCs w:val="24"/>
        </w:rPr>
        <w:t>Профессиональная социальная работа как деятельность совокупной профессиональной группы, объединяющая в себе поведение и деятельность каждого конкретного специалиста, подлежит тщательному этико-аксиологическому регулированию, которое, являясь многоуровневым, может выполнять различные функции. Одна из важнейших функций – смыслобразующая. Причем эта функция должна выполняться как относительно профессиональной деятельности вообще, так и относительно деятельности профессиональных коллективов и каждого конкретного специалиста, формируя его восприятие социальной работы как деятельности высокой социальной и индивидуальной значимости и ценности, направленной на человека и общество с целью реализации их ценности. Помимо этого, этико-аксиологическое регулирование призвано выполнить также и структурирующую (иерархическую) функцию – помочь совокупной профессиональной группе и каждому социальному работнику выстроить собственную, индивидуальную иерархию и структуру ценностей в соответствии со смыслом деятельности, содействовать конструированию социально значимого индивидуального идеала. Вследствие этого этико-аксиологическое регулирование выступает как важнейший элемент профессиональной социальной работы, имманентно в ней присутствующий.</w:t>
      </w:r>
    </w:p>
    <w:p w:rsidR="00DD0FA2" w:rsidRPr="00803555" w:rsidRDefault="00DD0FA2" w:rsidP="00DD0FA2">
      <w:pPr>
        <w:ind w:firstLine="709"/>
        <w:jc w:val="both"/>
        <w:rPr>
          <w:sz w:val="24"/>
          <w:szCs w:val="24"/>
        </w:rPr>
      </w:pPr>
      <w:r w:rsidRPr="00803555">
        <w:rPr>
          <w:sz w:val="24"/>
          <w:szCs w:val="24"/>
        </w:rPr>
        <w:t>Из вышесказанного видно, что профессиональный социальный работник должен постоянно сверять свои мысли и чувства, действия и поступки, отношения и деятельность с основными профессионально-этическими императивами и, соответственно, знать и понимать основные положения этико-аксиологической системы социальной работы, уметь их идентифицировать и опредмечивать. При этом профессионально-этическая система социальной работы должна быть когнитивно доступна для каждого социального работника. В социальной работе задействованы специалисты не только различной профессиональной подготовленности, но и различного уровня культуры и различной образованности, что, в общем, оправданно: например, работа по надомному социально-бытовому обслуживанию в силу своего содержания не требует от специалиста высокого уровня профессионального образования. Тем не менее, такой работник должен свободно оперировать основными профессионально-этическими императивами и критериями, обращаясь к ним в своей повседневной практике. Следовательно, необходима работа по адаптации профессионально-этической системы для нужд практики социальной работы, визуализации ее основных компонентов. Такая работа может быть осуществлена посредством кодификации профессионально-этической системы, и при помощи кодификации профессионально-этической системы этико-аксиологические критерии оценки и сравнения могут быть сделаны вполне доступными.</w:t>
      </w:r>
    </w:p>
    <w:p w:rsidR="00DD0FA2" w:rsidRPr="00803555" w:rsidRDefault="00DD0FA2" w:rsidP="00DD0FA2">
      <w:pPr>
        <w:ind w:firstLine="709"/>
        <w:jc w:val="both"/>
        <w:rPr>
          <w:sz w:val="24"/>
          <w:szCs w:val="24"/>
        </w:rPr>
      </w:pPr>
      <w:r w:rsidRPr="00803555">
        <w:rPr>
          <w:sz w:val="24"/>
          <w:szCs w:val="24"/>
        </w:rPr>
        <w:t xml:space="preserve">Потребность в кодификации профессионально-этических систем для различных сфер профессиональной деятельности неодинакова, так же как неодинаково явной является потребность в этико-аксиологическом регулировании. Этико-ценностное </w:t>
      </w:r>
      <w:r w:rsidRPr="00803555">
        <w:rPr>
          <w:sz w:val="24"/>
          <w:szCs w:val="24"/>
        </w:rPr>
        <w:lastRenderedPageBreak/>
        <w:t>регулирование поведения специалиста, как и совокупной профессиональной группы, может осуществляться различными способами. Так, например, существующие и легитимизированные в конкретном профессиональном сообществе правовые, организационные, технологические механизмы содержат в себе в неявном виде и этико-аксиологические компоненты, регулирующие поведение специалистов. Само содержание и смысл социальной работы как профессиональной социальной деятельности оказывает определенное влияние на поведение и деятельность социального работника. Однако такого неявного влияния оказывается недостаточным в целом ряде случаев.</w:t>
      </w:r>
    </w:p>
    <w:p w:rsidR="00DD0FA2" w:rsidRPr="00803555" w:rsidRDefault="00DD0FA2" w:rsidP="00DD0FA2">
      <w:pPr>
        <w:ind w:firstLine="709"/>
        <w:jc w:val="both"/>
        <w:rPr>
          <w:sz w:val="24"/>
          <w:szCs w:val="24"/>
        </w:rPr>
      </w:pPr>
      <w:r w:rsidRPr="00803555">
        <w:rPr>
          <w:sz w:val="24"/>
          <w:szCs w:val="24"/>
        </w:rPr>
        <w:t xml:space="preserve">Как и любой вид социальной деятельности, социальная работа во всех ее аспектах лишь в незначительной степени регламентируется социальным законодательством, положениями о социальных службах, должностными инструкциями работников и прочими документами, легитимизирующими деятельность. Это не значит, конечно, что профессиональная деятельность практических социальных работников проходит вне этических норм; речь идет лишь об отсутствии их внешней кодификации. Одним из проявлений тенденции привнесения оценки профессиональной деятельности с позиций этических норм является стремление научных работников и практиков, занятых в сфере социальной защиты населения нашей страны, выработать собственный профессионально-этический кодекс, который регламентировал бы их деятельность, поведение и способствовал бы формированию личности специалиста с точки зрения профессиональной морали. </w:t>
      </w:r>
    </w:p>
    <w:p w:rsidR="00DD0FA2" w:rsidRPr="00803555" w:rsidRDefault="00DD0FA2" w:rsidP="00DD0FA2">
      <w:pPr>
        <w:ind w:firstLine="709"/>
        <w:jc w:val="both"/>
        <w:rPr>
          <w:sz w:val="24"/>
          <w:szCs w:val="24"/>
        </w:rPr>
      </w:pPr>
      <w:r w:rsidRPr="00803555">
        <w:rPr>
          <w:i/>
          <w:sz w:val="24"/>
          <w:szCs w:val="24"/>
        </w:rPr>
        <w:t>Профессионально-этический кодекс</w:t>
      </w:r>
      <w:r w:rsidRPr="00803555">
        <w:rPr>
          <w:sz w:val="24"/>
          <w:szCs w:val="24"/>
        </w:rPr>
        <w:t xml:space="preserve"> (от латинского codex - книга) – это свод профессионально-этических норм, предписываемых к исполнению специалистами социальной работы и принятый в установленном порядке их профессиональным объединением.</w:t>
      </w:r>
    </w:p>
    <w:p w:rsidR="00DD0FA2" w:rsidRPr="00803555" w:rsidRDefault="00DD0FA2" w:rsidP="00DD0FA2">
      <w:pPr>
        <w:ind w:firstLine="709"/>
        <w:jc w:val="both"/>
        <w:rPr>
          <w:sz w:val="24"/>
          <w:szCs w:val="24"/>
        </w:rPr>
      </w:pPr>
      <w:r w:rsidRPr="00803555">
        <w:rPr>
          <w:sz w:val="24"/>
          <w:szCs w:val="24"/>
        </w:rPr>
        <w:t xml:space="preserve">Для того чтобы профессионально-этический кодекс действительно стал «работающим» документом, необходима предварительная работа по его обоснованию, составлению, легитимизации и популяризации.  В практике могут иметь место две основные модели внедрения профессионально-этического кодекса в профессиональную деятельность. В соответствии с одной из них, кодекс может являться сводом норм, эволюционирующим в течение длительного времени одновременно с профессионально-этической системой и быть ее отражением. В соответствии со второй моделью, появление кодекса может быть опережающим относительно профессионально-этической системы и базироваться в основном на моральных представлениях членов профессиональной группы, как это имело место в случае с профессионально-этической системой социальной работы в России. И в том, и в другом случае профессионально-этический кодекс является более или менее удачной моделью профессионально-этической системы. </w:t>
      </w:r>
    </w:p>
    <w:p w:rsidR="00DD0FA2" w:rsidRPr="00803555" w:rsidRDefault="00DD0FA2" w:rsidP="00DD0FA2">
      <w:pPr>
        <w:ind w:firstLine="709"/>
        <w:jc w:val="both"/>
        <w:rPr>
          <w:sz w:val="24"/>
          <w:szCs w:val="24"/>
        </w:rPr>
      </w:pPr>
      <w:r w:rsidRPr="00803555">
        <w:rPr>
          <w:i/>
          <w:sz w:val="24"/>
          <w:szCs w:val="24"/>
        </w:rPr>
        <w:t>Объектом профессионально-этического кодекса</w:t>
      </w:r>
      <w:r w:rsidRPr="00803555">
        <w:rPr>
          <w:sz w:val="24"/>
          <w:szCs w:val="24"/>
        </w:rPr>
        <w:t xml:space="preserve"> является индивидуальное и коллективное моральное сознание представителей профессиональной группы, его </w:t>
      </w:r>
      <w:r w:rsidRPr="00803555">
        <w:rPr>
          <w:i/>
          <w:sz w:val="24"/>
          <w:szCs w:val="24"/>
        </w:rPr>
        <w:t>предметом</w:t>
      </w:r>
      <w:r w:rsidRPr="00803555">
        <w:rPr>
          <w:sz w:val="24"/>
          <w:szCs w:val="24"/>
        </w:rPr>
        <w:t xml:space="preserve"> – моральные знания и навыки специалистов.</w:t>
      </w:r>
    </w:p>
    <w:p w:rsidR="00DD0FA2" w:rsidRPr="00803555" w:rsidRDefault="00DD0FA2" w:rsidP="00DD0FA2">
      <w:pPr>
        <w:ind w:firstLine="709"/>
        <w:jc w:val="both"/>
        <w:rPr>
          <w:sz w:val="24"/>
          <w:szCs w:val="24"/>
        </w:rPr>
      </w:pPr>
      <w:r w:rsidRPr="00803555">
        <w:rPr>
          <w:sz w:val="24"/>
          <w:szCs w:val="24"/>
        </w:rPr>
        <w:t xml:space="preserve">Основной целью профессионально-этического кодекса в социальной работе является содействие воплощению идеалов гуманизма, нравственности и социальной справедливости в профессиональной деятельности и обществе в целом посредством опредмечивания в поведении, отношениях и действиях специалистов сущности профессионально-этической системы. Его основная задача - обеспечение регуляции и контроля поведения, отношений и действий представителей профессиональной группы. </w:t>
      </w:r>
    </w:p>
    <w:p w:rsidR="00DD0FA2" w:rsidRPr="00803555" w:rsidRDefault="00DD0FA2" w:rsidP="00DD0FA2">
      <w:pPr>
        <w:ind w:firstLine="709"/>
        <w:jc w:val="both"/>
        <w:rPr>
          <w:i/>
          <w:sz w:val="24"/>
          <w:szCs w:val="24"/>
        </w:rPr>
      </w:pPr>
      <w:r w:rsidRPr="00803555">
        <w:rPr>
          <w:i/>
          <w:sz w:val="24"/>
          <w:szCs w:val="24"/>
        </w:rPr>
        <w:t>Этические кодексы социальной работы выполняют определенные функции:</w:t>
      </w:r>
    </w:p>
    <w:p w:rsidR="00DD0FA2" w:rsidRPr="00803555" w:rsidRDefault="00DD0FA2" w:rsidP="00DD0FA2">
      <w:pPr>
        <w:ind w:firstLine="709"/>
        <w:jc w:val="both"/>
        <w:rPr>
          <w:sz w:val="24"/>
          <w:szCs w:val="24"/>
        </w:rPr>
      </w:pPr>
      <w:r w:rsidRPr="00803555">
        <w:rPr>
          <w:sz w:val="24"/>
          <w:szCs w:val="24"/>
        </w:rPr>
        <w:t>- адаптация профессионально-этической системы к нуждам профессиональной практики;</w:t>
      </w:r>
    </w:p>
    <w:p w:rsidR="00DD0FA2" w:rsidRPr="00803555" w:rsidRDefault="00DD0FA2" w:rsidP="00DD0FA2">
      <w:pPr>
        <w:ind w:firstLine="709"/>
        <w:jc w:val="both"/>
        <w:rPr>
          <w:sz w:val="24"/>
          <w:szCs w:val="24"/>
        </w:rPr>
      </w:pPr>
      <w:r w:rsidRPr="00803555">
        <w:rPr>
          <w:sz w:val="24"/>
          <w:szCs w:val="24"/>
        </w:rPr>
        <w:t xml:space="preserve">- обеспечение адекватной социальным функциям профессии профессионально-этической регламентации;  </w:t>
      </w:r>
    </w:p>
    <w:p w:rsidR="00DD0FA2" w:rsidRPr="00803555" w:rsidRDefault="00DD0FA2" w:rsidP="00DD0FA2">
      <w:pPr>
        <w:ind w:firstLine="709"/>
        <w:jc w:val="both"/>
        <w:rPr>
          <w:sz w:val="24"/>
          <w:szCs w:val="24"/>
        </w:rPr>
      </w:pPr>
      <w:r w:rsidRPr="00803555">
        <w:rPr>
          <w:sz w:val="24"/>
          <w:szCs w:val="24"/>
        </w:rPr>
        <w:t>- содействие формированию единой этико-аксиологической основы профессиональной деятельности;</w:t>
      </w:r>
    </w:p>
    <w:p w:rsidR="00DD0FA2" w:rsidRPr="00803555" w:rsidRDefault="00DD0FA2" w:rsidP="00DD0FA2">
      <w:pPr>
        <w:ind w:firstLine="709"/>
        <w:jc w:val="both"/>
        <w:rPr>
          <w:sz w:val="24"/>
          <w:szCs w:val="24"/>
        </w:rPr>
      </w:pPr>
      <w:r w:rsidRPr="00803555">
        <w:rPr>
          <w:sz w:val="24"/>
          <w:szCs w:val="24"/>
        </w:rPr>
        <w:lastRenderedPageBreak/>
        <w:t xml:space="preserve">- унификация и обеспечение однонаправленности профессиональной деятельности специалистов на основе предъявляемых к ним единых профессионально-этических требований и единой системы ценностей; </w:t>
      </w:r>
    </w:p>
    <w:p w:rsidR="00DD0FA2" w:rsidRPr="00803555" w:rsidRDefault="00DD0FA2" w:rsidP="00DD0FA2">
      <w:pPr>
        <w:ind w:firstLine="709"/>
        <w:jc w:val="both"/>
        <w:rPr>
          <w:sz w:val="24"/>
          <w:szCs w:val="24"/>
        </w:rPr>
      </w:pPr>
      <w:r w:rsidRPr="00803555">
        <w:rPr>
          <w:sz w:val="24"/>
          <w:szCs w:val="24"/>
        </w:rPr>
        <w:t>- систематизация базовых этико-аксиологических критериев для определения профессиональной пригодности специалистов и оценки их деятельности;</w:t>
      </w:r>
    </w:p>
    <w:p w:rsidR="00DD0FA2" w:rsidRPr="00803555" w:rsidRDefault="00DD0FA2" w:rsidP="00DD0FA2">
      <w:pPr>
        <w:ind w:firstLine="709"/>
        <w:jc w:val="both"/>
        <w:rPr>
          <w:sz w:val="24"/>
          <w:szCs w:val="24"/>
        </w:rPr>
      </w:pPr>
      <w:r w:rsidRPr="00803555">
        <w:rPr>
          <w:sz w:val="24"/>
          <w:szCs w:val="24"/>
        </w:rPr>
        <w:t>- содействие разрешению этико-аксиологических конфликтов, возникающих в социальной работе как теории и практике;</w:t>
      </w:r>
    </w:p>
    <w:p w:rsidR="00DD0FA2" w:rsidRPr="00803555" w:rsidRDefault="00DD0FA2" w:rsidP="00DD0FA2">
      <w:pPr>
        <w:ind w:firstLine="709"/>
        <w:jc w:val="both"/>
        <w:rPr>
          <w:sz w:val="24"/>
          <w:szCs w:val="24"/>
        </w:rPr>
      </w:pPr>
      <w:r w:rsidRPr="00803555">
        <w:rPr>
          <w:sz w:val="24"/>
          <w:szCs w:val="24"/>
        </w:rPr>
        <w:t>- обеспечение нормативного поведения, отношений и действий социальных работников, их коллективов в рамках профессионально-этической системы;</w:t>
      </w:r>
    </w:p>
    <w:p w:rsidR="00DD0FA2" w:rsidRPr="00803555" w:rsidRDefault="00DD0FA2" w:rsidP="00DD0FA2">
      <w:pPr>
        <w:ind w:firstLine="709"/>
        <w:jc w:val="both"/>
        <w:rPr>
          <w:sz w:val="24"/>
          <w:szCs w:val="24"/>
        </w:rPr>
      </w:pPr>
      <w:r w:rsidRPr="00803555">
        <w:rPr>
          <w:sz w:val="24"/>
          <w:szCs w:val="24"/>
        </w:rPr>
        <w:t>- обеспечение гарантий осуществления прав клиентов;</w:t>
      </w:r>
    </w:p>
    <w:p w:rsidR="00DD0FA2" w:rsidRPr="00803555" w:rsidRDefault="00DD0FA2" w:rsidP="00DD0FA2">
      <w:pPr>
        <w:ind w:firstLine="709"/>
        <w:jc w:val="both"/>
        <w:rPr>
          <w:sz w:val="24"/>
          <w:szCs w:val="24"/>
        </w:rPr>
      </w:pPr>
      <w:r w:rsidRPr="00803555">
        <w:rPr>
          <w:sz w:val="24"/>
          <w:szCs w:val="24"/>
        </w:rPr>
        <w:t>- обеспечение возможности осуществления взаимозаменяемости, обеспечение преемственности и последовательности их действий (как отдельных специалистов, так и социальных служб);</w:t>
      </w:r>
    </w:p>
    <w:p w:rsidR="00DD0FA2" w:rsidRPr="00803555" w:rsidRDefault="00DD0FA2" w:rsidP="00DD0FA2">
      <w:pPr>
        <w:ind w:firstLine="709"/>
        <w:jc w:val="both"/>
        <w:rPr>
          <w:sz w:val="24"/>
          <w:szCs w:val="24"/>
        </w:rPr>
      </w:pPr>
      <w:r w:rsidRPr="00803555">
        <w:rPr>
          <w:sz w:val="24"/>
          <w:szCs w:val="24"/>
        </w:rPr>
        <w:t>- обеспечение определенной свободы действий для решения поставленных задач в рамках профессионально-этической системы;</w:t>
      </w:r>
    </w:p>
    <w:p w:rsidR="00DD0FA2" w:rsidRPr="00803555" w:rsidRDefault="00DD0FA2" w:rsidP="00DD0FA2">
      <w:pPr>
        <w:ind w:firstLine="709"/>
        <w:jc w:val="both"/>
        <w:rPr>
          <w:sz w:val="24"/>
          <w:szCs w:val="24"/>
        </w:rPr>
      </w:pPr>
      <w:r w:rsidRPr="00803555">
        <w:rPr>
          <w:sz w:val="24"/>
          <w:szCs w:val="24"/>
        </w:rPr>
        <w:t>- содействие совершенствованию и развитию личности, повышению уровня моральности специалистов - социальных работников, их клиентов и социального окружения клиентов, всего общества;</w:t>
      </w:r>
    </w:p>
    <w:p w:rsidR="00DD0FA2" w:rsidRPr="00803555" w:rsidRDefault="00DD0FA2" w:rsidP="00DD0FA2">
      <w:pPr>
        <w:ind w:firstLine="709"/>
        <w:jc w:val="both"/>
        <w:rPr>
          <w:sz w:val="24"/>
          <w:szCs w:val="24"/>
        </w:rPr>
      </w:pPr>
      <w:r w:rsidRPr="00803555">
        <w:rPr>
          <w:sz w:val="24"/>
          <w:szCs w:val="24"/>
        </w:rPr>
        <w:t>- содействие повышению морального авторитета профессиональной социальной работы в обществе;</w:t>
      </w:r>
    </w:p>
    <w:p w:rsidR="00DD0FA2" w:rsidRPr="00803555" w:rsidRDefault="00DD0FA2" w:rsidP="00DD0FA2">
      <w:pPr>
        <w:ind w:firstLine="709"/>
        <w:jc w:val="both"/>
        <w:rPr>
          <w:sz w:val="24"/>
          <w:szCs w:val="24"/>
        </w:rPr>
      </w:pPr>
      <w:r w:rsidRPr="00803555">
        <w:rPr>
          <w:sz w:val="24"/>
          <w:szCs w:val="24"/>
        </w:rPr>
        <w:t>- обеспечение гарантий этической чистоты профессии как таковой.</w:t>
      </w:r>
    </w:p>
    <w:p w:rsidR="00DD0FA2" w:rsidRPr="00803555" w:rsidRDefault="00DD0FA2" w:rsidP="00DD0FA2">
      <w:pPr>
        <w:ind w:firstLine="709"/>
        <w:jc w:val="both"/>
        <w:rPr>
          <w:sz w:val="24"/>
          <w:szCs w:val="24"/>
        </w:rPr>
      </w:pPr>
      <w:r w:rsidRPr="00803555">
        <w:rPr>
          <w:sz w:val="24"/>
          <w:szCs w:val="24"/>
        </w:rPr>
        <w:t xml:space="preserve">Профессионально-этический кодекс, благодаря выполняемым им функциям может стать одним из эффективных средств повышения эффективности и качества профессиональной социальной работы, служить гарантом прав клиентов. </w:t>
      </w:r>
    </w:p>
    <w:p w:rsidR="00DD0FA2" w:rsidRPr="00803555" w:rsidRDefault="00DD0FA2" w:rsidP="00DD0FA2">
      <w:pPr>
        <w:ind w:firstLine="709"/>
        <w:jc w:val="both"/>
        <w:rPr>
          <w:sz w:val="24"/>
          <w:szCs w:val="24"/>
        </w:rPr>
      </w:pPr>
      <w:r w:rsidRPr="00803555">
        <w:rPr>
          <w:sz w:val="24"/>
          <w:szCs w:val="24"/>
        </w:rPr>
        <w:t>Надо заметить, что в РФ профессионально-этические нормы в социальной работе длительное время (фактически вплоть до середины 90-х годов) не конституировались, однако их документальное оформление и сведение в этический кодекс началось не с нуля.</w:t>
      </w:r>
    </w:p>
    <w:p w:rsidR="00DD0FA2" w:rsidRPr="00803555" w:rsidRDefault="00DD0FA2" w:rsidP="00DD0FA2">
      <w:pPr>
        <w:ind w:firstLine="709"/>
        <w:jc w:val="both"/>
        <w:rPr>
          <w:sz w:val="24"/>
          <w:szCs w:val="24"/>
        </w:rPr>
      </w:pPr>
      <w:r w:rsidRPr="00803555">
        <w:rPr>
          <w:sz w:val="24"/>
          <w:szCs w:val="24"/>
        </w:rPr>
        <w:t>Во-первых, современное человечество признает в качестве высшей базовой ценности человека вне зависимости от его физического, профессионального, социального, материального статуса. Каждый индивид, согласно Всеобщей Декларации прав человека, принятой Организацией объединенных наций в 1948 году, обладает правами на жизнь, достойную человека, на труд, отдых, образование, охрану здоровья, социальную защиту и другими. Причем право на социальную защиту, наряду с правом на жизнь, является одним из важнейших, поскольку для отдельных категорий населения система социальной защиты является главным условием и основным механизмом, который помогает осуществить основные социальные права (на труд, на отдых, на образование, охрану здоровья и др.).</w:t>
      </w:r>
    </w:p>
    <w:p w:rsidR="00DD0FA2" w:rsidRPr="00803555" w:rsidRDefault="00DD0FA2" w:rsidP="00DD0FA2">
      <w:pPr>
        <w:ind w:firstLine="709"/>
        <w:jc w:val="both"/>
        <w:rPr>
          <w:sz w:val="24"/>
          <w:szCs w:val="24"/>
        </w:rPr>
      </w:pPr>
      <w:r w:rsidRPr="00803555">
        <w:rPr>
          <w:sz w:val="24"/>
          <w:szCs w:val="24"/>
        </w:rPr>
        <w:t>Во-вторых, в период становления профессиональной социальной работы возник огромный интерес к традициям милосердия и благотворительности Российского государства. Уважение к традициям, учет позитивного опыта поколений делает социальную работу богаче, позволяет избегать ошибок и видеть социальную работу как имманентную, сущностную составляющую деятельности общества и государства.</w:t>
      </w:r>
    </w:p>
    <w:p w:rsidR="00DD0FA2" w:rsidRPr="00803555" w:rsidRDefault="00DD0FA2" w:rsidP="00DD0FA2">
      <w:pPr>
        <w:ind w:firstLine="709"/>
        <w:jc w:val="both"/>
        <w:rPr>
          <w:sz w:val="24"/>
          <w:szCs w:val="24"/>
        </w:rPr>
      </w:pPr>
      <w:r w:rsidRPr="00803555">
        <w:rPr>
          <w:sz w:val="24"/>
          <w:szCs w:val="24"/>
        </w:rPr>
        <w:t xml:space="preserve">В-третьих, несмотря на отмечаемое многими исследователями падение духовности и нравственности современного российского общества вследствие коренного изменения условий жизнедеятельности, национальный характер - это то качество народа, которое формируется тысячелетиями и в наименьшей степени (например, по сравнению с менталитетом или психологией) подвержено изменению. Российский народ всегда и всеми, начиная еще с первых дошедших до нас свидетельств восточных путешественников и торговых людей, и до сегодняшнего дня, характеризовался как народ необыкновенно добрый, милосердный, всегда готовый к состраданию, незлобивый, готовый любого человека, не проявляющего враждебных намерений, принять в свой род и считать своим братом. Тот факт, что русский человек всегда готов оказать помощь, не </w:t>
      </w:r>
      <w:r w:rsidRPr="00803555">
        <w:rPr>
          <w:sz w:val="24"/>
          <w:szCs w:val="24"/>
        </w:rPr>
        <w:lastRenderedPageBreak/>
        <w:t xml:space="preserve">ожидая за это прижизненного вознаграждения, говорит об изначальном, укорененном в их природе, гуманизме россиян, который может лишь до некоторой степени подавляться под влиянием обстоятельств, но быть искорененным полностью не может. </w:t>
      </w:r>
    </w:p>
    <w:p w:rsidR="00DD0FA2" w:rsidRPr="00803555" w:rsidRDefault="00DD0FA2" w:rsidP="00DD0FA2">
      <w:pPr>
        <w:ind w:firstLine="709"/>
        <w:jc w:val="both"/>
        <w:rPr>
          <w:sz w:val="24"/>
          <w:szCs w:val="24"/>
        </w:rPr>
      </w:pPr>
      <w:r w:rsidRPr="00803555">
        <w:rPr>
          <w:sz w:val="24"/>
          <w:szCs w:val="24"/>
        </w:rPr>
        <w:t>В-четвертых, социальные работники нашей страны, формируя свои представления о социальной работе как специфическом виде профессиональной деятельности, имели возможность ознакомиться с опытом служб социальной защиты зарубежных стран, обладающих не только апробированными схемами помощи различным категориям клиентов, но и соответствующими этическими традициями и стандартами, регламентирующими их деятельность. Эти этические стандарты складывались и затем конституировались в соответствии со спецификой социальной работы в различных странах, наличием определенных традиций и потребностей в различных видах помощи. Несомненно, что наиболее общее и положительное в национальных профессионально-этических системах может и должно быть использовано в российской социальной работе.</w:t>
      </w:r>
    </w:p>
    <w:p w:rsidR="00DD0FA2" w:rsidRPr="00803555" w:rsidRDefault="00DD0FA2" w:rsidP="00DD0FA2">
      <w:pPr>
        <w:ind w:firstLine="709"/>
        <w:jc w:val="both"/>
        <w:rPr>
          <w:sz w:val="24"/>
          <w:szCs w:val="24"/>
        </w:rPr>
      </w:pPr>
      <w:r w:rsidRPr="00803555">
        <w:rPr>
          <w:sz w:val="24"/>
          <w:szCs w:val="24"/>
        </w:rPr>
        <w:t xml:space="preserve">В-пятых, социальная работа в современной России возникла как объективно необходимый, специфический социальный институт, призванный не только и не столько оказывать помощь гражданам, попавшим в трудную жизненную ситуацию. Главная задача социальной работы в современных условиях - реализовать основной принцип гуманизма - не только признавать на словах, но и на деле относиться к человеку как к высшей ценности, а его благо считать целью общественного развития. Гуманизм в современном понимании требует относиться к человеку как к цели, а не только как к средству (в отличие от рыночной экономики) и утверждать это отношение в социальной практике. Институт социальной работы призван обеспечить защиту населения от негативного влияния рыночной стихии и внедрять в общественное сознание идеалы нравственности и гуманизма. Социальная работа призвана служить благу общества и человека и проводить в жизнь принцип социальной справедливости. </w:t>
      </w:r>
    </w:p>
    <w:p w:rsidR="00DD0FA2" w:rsidRPr="00803555" w:rsidRDefault="00DD0FA2" w:rsidP="00DD0FA2">
      <w:pPr>
        <w:ind w:firstLine="709"/>
        <w:jc w:val="both"/>
        <w:rPr>
          <w:sz w:val="24"/>
          <w:szCs w:val="24"/>
        </w:rPr>
      </w:pPr>
      <w:r w:rsidRPr="00803555">
        <w:rPr>
          <w:sz w:val="24"/>
          <w:szCs w:val="24"/>
        </w:rPr>
        <w:t>В-шестых, специалисты, приходящие в социальную работу, привносят в свою деятельность собственные системы ценностей, сформировавшиеся под влиянием социальной действительности, жизненного опыта. Это в полной мере относится и к специалистам, занятым изучением профессионально-этических проблем. Следовательно, правомерно говорить, что личностные ценности специалистов также играют определенную роль в формировании профессионально-этической системы и ее внешних проявлений.</w:t>
      </w:r>
    </w:p>
    <w:p w:rsidR="00DD0FA2" w:rsidRPr="00803555" w:rsidRDefault="00DD0FA2" w:rsidP="00DD0FA2">
      <w:pPr>
        <w:ind w:firstLine="709"/>
        <w:jc w:val="both"/>
        <w:rPr>
          <w:sz w:val="24"/>
          <w:szCs w:val="24"/>
        </w:rPr>
      </w:pPr>
      <w:r w:rsidRPr="00803555">
        <w:rPr>
          <w:sz w:val="24"/>
          <w:szCs w:val="24"/>
        </w:rPr>
        <w:t>Таким образом, на основании вышесказанного можно сделать вывод, что в основе профессионально-этического кодекса социальной работы в нашей стране лежат шесть основных источников:</w:t>
      </w:r>
    </w:p>
    <w:p w:rsidR="00DD0FA2" w:rsidRPr="00803555" w:rsidRDefault="00DD0FA2" w:rsidP="00DD0FA2">
      <w:pPr>
        <w:ind w:firstLine="709"/>
        <w:jc w:val="both"/>
        <w:rPr>
          <w:sz w:val="24"/>
          <w:szCs w:val="24"/>
        </w:rPr>
      </w:pPr>
      <w:r w:rsidRPr="00803555">
        <w:rPr>
          <w:sz w:val="24"/>
          <w:szCs w:val="24"/>
        </w:rPr>
        <w:t>- общечеловеческие ценности;</w:t>
      </w:r>
    </w:p>
    <w:p w:rsidR="00DD0FA2" w:rsidRPr="00803555" w:rsidRDefault="00DD0FA2" w:rsidP="00DD0FA2">
      <w:pPr>
        <w:ind w:firstLine="709"/>
        <w:jc w:val="both"/>
        <w:rPr>
          <w:sz w:val="24"/>
          <w:szCs w:val="24"/>
        </w:rPr>
      </w:pPr>
      <w:r w:rsidRPr="00803555">
        <w:rPr>
          <w:sz w:val="24"/>
          <w:szCs w:val="24"/>
        </w:rPr>
        <w:t>- этические традиции благотворительности;</w:t>
      </w:r>
    </w:p>
    <w:p w:rsidR="00DD0FA2" w:rsidRPr="00803555" w:rsidRDefault="00DD0FA2" w:rsidP="00DD0FA2">
      <w:pPr>
        <w:ind w:firstLine="709"/>
        <w:jc w:val="both"/>
        <w:rPr>
          <w:sz w:val="24"/>
          <w:szCs w:val="24"/>
        </w:rPr>
      </w:pPr>
      <w:r w:rsidRPr="00803555">
        <w:rPr>
          <w:sz w:val="24"/>
          <w:szCs w:val="24"/>
        </w:rPr>
        <w:t>- ценности современного российского общества;</w:t>
      </w:r>
    </w:p>
    <w:p w:rsidR="00DD0FA2" w:rsidRPr="00803555" w:rsidRDefault="00DD0FA2" w:rsidP="00DD0FA2">
      <w:pPr>
        <w:ind w:firstLine="709"/>
        <w:jc w:val="both"/>
        <w:rPr>
          <w:sz w:val="24"/>
          <w:szCs w:val="24"/>
        </w:rPr>
      </w:pPr>
      <w:r w:rsidRPr="00803555">
        <w:rPr>
          <w:sz w:val="24"/>
          <w:szCs w:val="24"/>
        </w:rPr>
        <w:t xml:space="preserve">- этические нормативы зарубежных стран; </w:t>
      </w:r>
    </w:p>
    <w:p w:rsidR="00DD0FA2" w:rsidRPr="00803555" w:rsidRDefault="00DD0FA2" w:rsidP="00DD0FA2">
      <w:pPr>
        <w:ind w:firstLine="709"/>
        <w:jc w:val="both"/>
        <w:rPr>
          <w:sz w:val="24"/>
          <w:szCs w:val="24"/>
        </w:rPr>
      </w:pPr>
      <w:r w:rsidRPr="00803555">
        <w:rPr>
          <w:sz w:val="24"/>
          <w:szCs w:val="24"/>
        </w:rPr>
        <w:t>- специфические ценности современной российской социальной работы;</w:t>
      </w:r>
    </w:p>
    <w:p w:rsidR="00DD0FA2" w:rsidRPr="00803555" w:rsidRDefault="00DD0FA2" w:rsidP="00DD0FA2">
      <w:pPr>
        <w:ind w:firstLine="709"/>
        <w:jc w:val="both"/>
        <w:rPr>
          <w:sz w:val="24"/>
          <w:szCs w:val="24"/>
        </w:rPr>
      </w:pPr>
      <w:r w:rsidRPr="00803555">
        <w:rPr>
          <w:sz w:val="24"/>
          <w:szCs w:val="24"/>
        </w:rPr>
        <w:t>- личностные ценности и идеалы специалистов.</w:t>
      </w:r>
    </w:p>
    <w:p w:rsidR="00DD0FA2" w:rsidRPr="00803555" w:rsidRDefault="00DD0FA2" w:rsidP="00DD0FA2">
      <w:pPr>
        <w:ind w:firstLine="709"/>
        <w:jc w:val="both"/>
        <w:rPr>
          <w:sz w:val="24"/>
          <w:szCs w:val="24"/>
        </w:rPr>
      </w:pPr>
      <w:r w:rsidRPr="00803555">
        <w:rPr>
          <w:sz w:val="24"/>
          <w:szCs w:val="24"/>
        </w:rPr>
        <w:t>Чтобы устойчиво функционировать в профессиональной группе и быть достаточно авторитетным, профессионально-этический кодекс должен соответствовать определенным требованиям. Он должен:</w:t>
      </w:r>
    </w:p>
    <w:p w:rsidR="00DD0FA2" w:rsidRPr="00803555" w:rsidRDefault="00DD0FA2" w:rsidP="00DD0FA2">
      <w:pPr>
        <w:ind w:firstLine="709"/>
        <w:jc w:val="both"/>
        <w:rPr>
          <w:sz w:val="24"/>
          <w:szCs w:val="24"/>
        </w:rPr>
      </w:pPr>
      <w:r w:rsidRPr="00803555">
        <w:rPr>
          <w:sz w:val="24"/>
          <w:szCs w:val="24"/>
        </w:rPr>
        <w:t xml:space="preserve">- вырабатываться с учетом всего опыта практической деятельности в сфере социальной работы, достижений фундаментальной и прикладной науки; </w:t>
      </w:r>
    </w:p>
    <w:p w:rsidR="00DD0FA2" w:rsidRPr="00803555" w:rsidRDefault="00DD0FA2" w:rsidP="00DD0FA2">
      <w:pPr>
        <w:ind w:firstLine="709"/>
        <w:jc w:val="both"/>
        <w:rPr>
          <w:sz w:val="24"/>
          <w:szCs w:val="24"/>
        </w:rPr>
      </w:pPr>
      <w:r w:rsidRPr="00803555">
        <w:rPr>
          <w:sz w:val="24"/>
          <w:szCs w:val="24"/>
        </w:rPr>
        <w:t>- развивать и дополнять системы общечеловеческих и национальных ценностей, не противореча им;</w:t>
      </w:r>
    </w:p>
    <w:p w:rsidR="00DD0FA2" w:rsidRPr="00803555" w:rsidRDefault="00DD0FA2" w:rsidP="00DD0FA2">
      <w:pPr>
        <w:ind w:firstLine="709"/>
        <w:jc w:val="both"/>
        <w:rPr>
          <w:sz w:val="24"/>
          <w:szCs w:val="24"/>
        </w:rPr>
      </w:pPr>
      <w:r w:rsidRPr="00803555">
        <w:rPr>
          <w:sz w:val="24"/>
          <w:szCs w:val="24"/>
        </w:rPr>
        <w:t>- базироваться на основе определенных принципов, наиболее полно отражающих смысл и сущность профессиональной деятельности;</w:t>
      </w:r>
    </w:p>
    <w:p w:rsidR="00DD0FA2" w:rsidRPr="00803555" w:rsidRDefault="00DD0FA2" w:rsidP="00DD0FA2">
      <w:pPr>
        <w:ind w:firstLine="709"/>
        <w:jc w:val="both"/>
        <w:rPr>
          <w:sz w:val="24"/>
          <w:szCs w:val="24"/>
        </w:rPr>
      </w:pPr>
      <w:r w:rsidRPr="00803555">
        <w:rPr>
          <w:sz w:val="24"/>
          <w:szCs w:val="24"/>
        </w:rPr>
        <w:t>- быть многофункциональным, применимым во всех видах взаимодействия и отношений, возникающих в социальной работе, на всех ее уровнях и во всех проявлениях;</w:t>
      </w:r>
    </w:p>
    <w:p w:rsidR="00DD0FA2" w:rsidRPr="00803555" w:rsidRDefault="00DD0FA2" w:rsidP="00DD0FA2">
      <w:pPr>
        <w:ind w:firstLine="709"/>
        <w:jc w:val="both"/>
        <w:rPr>
          <w:sz w:val="24"/>
          <w:szCs w:val="24"/>
        </w:rPr>
      </w:pPr>
      <w:r w:rsidRPr="00803555">
        <w:rPr>
          <w:sz w:val="24"/>
          <w:szCs w:val="24"/>
        </w:rPr>
        <w:lastRenderedPageBreak/>
        <w:t>- обеспечивать возможность конструктивного разрешения конфликтов, возникающих между представителями различных профессиональных групп, частными и юридическими лицами при совместных действиях (т.е. не противоречить наиболее общим позитивным элементам общественной морали);</w:t>
      </w:r>
    </w:p>
    <w:p w:rsidR="00DD0FA2" w:rsidRPr="00803555" w:rsidRDefault="00DD0FA2" w:rsidP="00DD0FA2">
      <w:pPr>
        <w:ind w:firstLine="709"/>
        <w:jc w:val="both"/>
        <w:rPr>
          <w:sz w:val="24"/>
          <w:szCs w:val="24"/>
        </w:rPr>
      </w:pPr>
      <w:r w:rsidRPr="00803555">
        <w:rPr>
          <w:sz w:val="24"/>
          <w:szCs w:val="24"/>
        </w:rPr>
        <w:t xml:space="preserve">- быть доступным для усвоения и выполнения. </w:t>
      </w:r>
    </w:p>
    <w:p w:rsidR="00DD0FA2" w:rsidRPr="00803555" w:rsidRDefault="00DD0FA2" w:rsidP="00DD0FA2">
      <w:pPr>
        <w:ind w:firstLine="709"/>
        <w:jc w:val="both"/>
        <w:rPr>
          <w:sz w:val="24"/>
          <w:szCs w:val="24"/>
        </w:rPr>
      </w:pPr>
      <w:r w:rsidRPr="00803555">
        <w:rPr>
          <w:sz w:val="24"/>
          <w:szCs w:val="24"/>
        </w:rPr>
        <w:t>Профессионально-этический кодекс не следует рассматривать как сборник готовых рецептов на все случаи жизни и профессиональной практики, но это не значит, что им невозможно пользоваться. Несмотря на то, что нравственность - индивидуальное качество личности, существуют общие для представителей профессиональной группы, а значит, и для профессиональной деятельности в целом, принципы, моральные нормы и правила, играющие в совокупности роль своеобразных “рамок”, детерминирующих деятельность в основном. Именно такой характер имеют профессионально-этические кодексы социальной работы - они определяют своеобразные этико-аксиологические “рамки”, в пределах которых специалисты организуют свою деятельность. Положения кодексов не дают жестких и однозначных рекомендаций, как поступать в том, или ином случае, т.е. социальный работник, принимая решения, проводя их в жизнь, сверяет свои действия с этическим кодексом, не утрачивая при этом самостоятельности и свободы выбора. И с другой стороны, наличие этического кодекса не освобождает социального работника от обязанности самостоятельного принятия решения и от ответственности за конечный результат в связи с принятым решением. Свобода и самостоятельность социального работника состоит не в отказе от нормативных устоев, принятых сообществом в виде профессионально-этического кодекса, а в принятии решений и действиях на их основе.</w:t>
      </w:r>
    </w:p>
    <w:p w:rsidR="00DD0FA2" w:rsidRPr="00803555" w:rsidRDefault="00DD0FA2" w:rsidP="00DD0FA2">
      <w:pPr>
        <w:ind w:firstLine="709"/>
        <w:jc w:val="both"/>
        <w:rPr>
          <w:sz w:val="24"/>
          <w:szCs w:val="24"/>
        </w:rPr>
      </w:pPr>
      <w:r w:rsidRPr="00803555">
        <w:rPr>
          <w:sz w:val="24"/>
          <w:szCs w:val="24"/>
        </w:rPr>
        <w:t xml:space="preserve">Будучи отражением профессионально-этической системы, ее состояния в конкретный момент времени, профессионально-этический кодекс не может являться чем-то раз и навсегда данным, застывшим. Он не может претендовать на общезначимость и абсолютность, т.е. претендовать на пригодность в любой период времени, в любых ситуациях и обстоятельствах. В соответствии с изменениями в профессионально-этической системе, условиях жизнедеятельности людей, непосредственном содержании, целях и задачах профессиональной деятельности и т.п. он должен периодически пересматриваться, подвергаясь большим или меньшим изменениям. Профессионально-этический кодекс должен соответствовать потребностям общества и профессиональной группы и постоянно совершенствоваться. Однако в период своего действия профессионально-этический кодекс представляет собой документ, обязательный для руководства в повседневной профессиональной деятельности. Так, например, в Этическом кодексе, принятом МФСР, имеется прямое указание на то, что данный кодекс может и должен быть усовершенствован по мере необходимости в связи с изменением социальных обстоятельств. </w:t>
      </w:r>
    </w:p>
    <w:p w:rsidR="00DD0FA2" w:rsidRPr="00803555" w:rsidRDefault="00DD0FA2" w:rsidP="00DD0FA2">
      <w:pPr>
        <w:ind w:firstLine="709"/>
        <w:jc w:val="both"/>
        <w:rPr>
          <w:sz w:val="24"/>
          <w:szCs w:val="24"/>
        </w:rPr>
      </w:pPr>
      <w:r w:rsidRPr="00803555">
        <w:rPr>
          <w:sz w:val="24"/>
          <w:szCs w:val="24"/>
        </w:rPr>
        <w:t>Из вышесказанного можно сделать вывод, что профессионально-этический кодекс социального работника, при всей его устойчивости и целостности, не является замкнутой системой. Он открыт и динамичен, что отражено в самом кодексе, и это понятно: этические принципы, нормы правила и требования, отраженные в кодексе, не могут и не должны быть неизменными, косными; они обязаны отражать не только перемены в обществе, динамику его развития, изменения в статусе отдельных социальных групп и индивидов, но и изменения, неизбежно происходящие в связи с этим в самой профессиональной деятельности, ее сущности и содержании, формах и методах. Эти перемены должны находить свое отражение в изменении содержания норм и принципов, заложенных в профессионально-этическом кодексе, и внесении в него новых, обосновании этих норм и правил и опосредованно реализоваться в способах их практического применения в повседневной профессиональной деятельности на любом из уровней социальной работы.</w:t>
      </w:r>
    </w:p>
    <w:p w:rsidR="00DD0FA2" w:rsidRPr="00803555" w:rsidRDefault="00DD0FA2" w:rsidP="00DD0FA2">
      <w:pPr>
        <w:ind w:firstLine="709"/>
        <w:jc w:val="both"/>
        <w:rPr>
          <w:sz w:val="24"/>
          <w:szCs w:val="24"/>
        </w:rPr>
      </w:pPr>
      <w:r w:rsidRPr="00803555">
        <w:rPr>
          <w:sz w:val="24"/>
          <w:szCs w:val="24"/>
        </w:rPr>
        <w:t xml:space="preserve">Профессионально-этический кодекс предназначен, как уже говорилось, для регулирования профессионального поведения, отношений и действий специалистов. </w:t>
      </w:r>
      <w:r w:rsidRPr="00803555">
        <w:rPr>
          <w:sz w:val="24"/>
          <w:szCs w:val="24"/>
        </w:rPr>
        <w:lastRenderedPageBreak/>
        <w:t xml:space="preserve">Однако в конечном итоге область применения профессионально-этического регулирования становится существенно шире и выходит за рамки профессиональной деятельности. Это естественно, поскольку человек един и целостен, и, как это часто бывает, профессиональные поведенческие стереотипы привносятся в обыденную жизнедеятельность, тем более, что профессионально-этический кодекс не требует от социального работника ничего такого, что могло бы быть воспринято негативно вне профессиональных рамок. В самом деле, такие нормы и принципы, которые основаны на уважении и любви к человеку и требуют от личности честности, умения хранить тайну, оправдывать доверие, стремиться к совершенству и т.п. могут быть признаны желательными и для обыденной жизнедеятельности. Будучи перенесенными социальным работником из профессиональной сферы в обыденную, они могут изменить отношения, в которые тот вступает, содействуя их некоторой этизации и гуманизации. В самом деле, если действия и поведение социального работника в повседневной практической деятельности, ведущие качества его личности, отвечают требованиям профессиональной морали, систематизированной в этическом кодексе, можно сделать вывод, что они также соответствуют общим понятиям справедливости и добра, общественного и личного блага. Это соответствие означает также, что действия, поведение и личностно-нравственный облик отвечают требованиям ожиданиям общества по отношению к профессии вообще и ее отдельным представителям в частности. </w:t>
      </w:r>
    </w:p>
    <w:p w:rsidR="00DD0FA2" w:rsidRPr="00803555" w:rsidRDefault="00DD0FA2" w:rsidP="00DD0FA2">
      <w:pPr>
        <w:ind w:firstLine="709"/>
        <w:jc w:val="both"/>
        <w:rPr>
          <w:sz w:val="24"/>
          <w:szCs w:val="24"/>
        </w:rPr>
      </w:pPr>
      <w:r w:rsidRPr="00803555">
        <w:rPr>
          <w:sz w:val="24"/>
          <w:szCs w:val="24"/>
        </w:rPr>
        <w:t>Это соответствие дает возможность говорить о социальной работе как существенном факторе повышения уровня моральности общества. Такое влияние социальной работы осуществляется ею в силу положительного морального влияния содержания деятельности и нравственности ее представителей как непосредственно на участников процесса деятельности - самих социальных работников, их клиентов и ближайшего окружения, так и опосредованно, на социум. Таким образом, специфическое этико-аксиологическое регулирование поведения и действий социального работника в профессиональной сфере имеет своим результатом регулирование жизнедеятельности личности в целом и через нее – регулирование общественных отношений, их гуманизацию.</w:t>
      </w:r>
    </w:p>
    <w:p w:rsidR="00DD0FA2" w:rsidRPr="00803555" w:rsidRDefault="00DD0FA2" w:rsidP="00DD0FA2">
      <w:pPr>
        <w:ind w:firstLine="709"/>
        <w:jc w:val="both"/>
        <w:rPr>
          <w:sz w:val="24"/>
          <w:szCs w:val="24"/>
        </w:rPr>
      </w:pPr>
      <w:r w:rsidRPr="00803555">
        <w:rPr>
          <w:sz w:val="24"/>
          <w:szCs w:val="24"/>
        </w:rPr>
        <w:t>Соблюдение требований профессионально-этического кодекса социальным работником - не формальность, а необходимое условие эффективности и результативности его повседневной практической деятельности, мерило его общественной значимости и ценности. Соблюдение каждым социальным работником требований профессионально-этического кодекса становится в настоящее время непременным условием признания и закрепления высокого статуса профессии в обществе, основанием для завоевания авторитета и уважения ее представителей, самоуважения и самоутверждения личности специалиста в профессиональной группе и в обществе.</w:t>
      </w:r>
    </w:p>
    <w:p w:rsidR="00DD0FA2" w:rsidRPr="00803555" w:rsidRDefault="00DD0FA2" w:rsidP="00DD0FA2">
      <w:pPr>
        <w:ind w:firstLine="709"/>
        <w:jc w:val="both"/>
        <w:rPr>
          <w:sz w:val="24"/>
          <w:szCs w:val="24"/>
        </w:rPr>
      </w:pPr>
      <w:r w:rsidRPr="00803555">
        <w:rPr>
          <w:sz w:val="24"/>
          <w:szCs w:val="24"/>
        </w:rPr>
        <w:t xml:space="preserve">При всем различии профессиональных этических кодексов, принятых социальными работниками разных стран, все они имеют общие цели и задачи, чем и обусловлено их сходство. Вместе с тем, этические кодексы не могут не иметь различий, обусловленных спецификой менталитета различных народов, их национальных обычаев и традиций и уровнем социально-экономического развития и статусом социальной работы в обществе. </w:t>
      </w:r>
    </w:p>
    <w:p w:rsidR="00DD0FA2" w:rsidRPr="00803555" w:rsidRDefault="00DD0FA2" w:rsidP="00DD0FA2">
      <w:pPr>
        <w:ind w:firstLine="709"/>
        <w:jc w:val="both"/>
        <w:rPr>
          <w:sz w:val="24"/>
          <w:szCs w:val="24"/>
        </w:rPr>
      </w:pPr>
      <w:r w:rsidRPr="00803555">
        <w:rPr>
          <w:sz w:val="24"/>
          <w:szCs w:val="24"/>
        </w:rPr>
        <w:t xml:space="preserve">Например, российскими социальными работниками в 1994 году был принят первый собственный «Профессионально-этический кодекс социального работника России», который был доработан и обновлен, исходя из реалий сегодняшнего дня в 2012 году. В нем социальный работник рассматривается как представитель особой, гуманной и деликатной профессии, являющийся связующим звеном между личностью, семьей и обществом. Вследствие важности этой миссии, на первом месте в кодексе стоят требования к поведению и личности специалиста. </w:t>
      </w:r>
    </w:p>
    <w:p w:rsidR="00DD0FA2" w:rsidRPr="00803555" w:rsidRDefault="00DD0FA2" w:rsidP="00DD0FA2">
      <w:pPr>
        <w:ind w:firstLine="709"/>
        <w:jc w:val="both"/>
        <w:rPr>
          <w:sz w:val="24"/>
          <w:szCs w:val="24"/>
        </w:rPr>
      </w:pPr>
      <w:r w:rsidRPr="00803555">
        <w:rPr>
          <w:sz w:val="24"/>
          <w:szCs w:val="24"/>
        </w:rPr>
        <w:t xml:space="preserve">Значительное место занимают в кодексе этические обязательства специалиста перед клиентом, коллегами, руководящей организацией, профессией, обществом, причем важнейшие из них – это обязательства перед клиентами, интересы которых являются </w:t>
      </w:r>
      <w:r w:rsidRPr="00803555">
        <w:rPr>
          <w:sz w:val="24"/>
          <w:szCs w:val="24"/>
        </w:rPr>
        <w:lastRenderedPageBreak/>
        <w:t>первостепенными. Вместе с тем социальный работник должен действовать таким образом, чтобы содействовать благосостоянию всего общества. Главной же задачей социального работника является воспитание самостоятельности, активной субъектной позиции клиента. Основными этическими принципами, которыми должен руководствоваться специалист, являются честность и конфиденциальность.</w:t>
      </w:r>
    </w:p>
    <w:p w:rsidR="00DD0FA2" w:rsidRPr="00803555" w:rsidRDefault="00DD0FA2" w:rsidP="00DD0FA2">
      <w:pPr>
        <w:ind w:firstLine="709"/>
        <w:jc w:val="both"/>
        <w:rPr>
          <w:sz w:val="24"/>
          <w:szCs w:val="24"/>
        </w:rPr>
      </w:pPr>
      <w:r w:rsidRPr="00803555">
        <w:rPr>
          <w:sz w:val="24"/>
          <w:szCs w:val="24"/>
        </w:rPr>
        <w:t>Важное место уделено в кодексе взаимоотношениям с коллегами и их клиентами. Подчеркивается, что отношения с коллегами должны быть построены на основе уважения, взаимного доверия, справедливости. В случае, если необходимо будет заменить коллегу, специалист должен действовать таким образом, чтобы клиент не потерпел ущерба от замены. Обязательства, данные руководящей организации, должны быть выполнены, безусловно.</w:t>
      </w:r>
    </w:p>
    <w:p w:rsidR="00DD0FA2" w:rsidRPr="00803555" w:rsidRDefault="00DD0FA2" w:rsidP="00DD0FA2">
      <w:pPr>
        <w:ind w:firstLine="709"/>
        <w:jc w:val="both"/>
        <w:rPr>
          <w:sz w:val="24"/>
          <w:szCs w:val="24"/>
        </w:rPr>
      </w:pPr>
      <w:r w:rsidRPr="00803555">
        <w:rPr>
          <w:sz w:val="24"/>
          <w:szCs w:val="24"/>
        </w:rPr>
        <w:t>В соответствии с кодексом, каждый специалист несет моральную ответственность за свою деятельность в каждой конкретной ситуации. В то же время социальный работник рассматривает себя как члена профессиональной общности, носителя уникальной профессии, в связи с чем несет известную ответственность за деятельность своих коллег и совокупной профессиональной группы.</w:t>
      </w:r>
    </w:p>
    <w:p w:rsidR="00DD0FA2" w:rsidRPr="00803555" w:rsidRDefault="00DD0FA2" w:rsidP="00DD0FA2">
      <w:pPr>
        <w:ind w:firstLine="709"/>
        <w:jc w:val="both"/>
        <w:rPr>
          <w:sz w:val="24"/>
          <w:szCs w:val="24"/>
        </w:rPr>
      </w:pPr>
      <w:r w:rsidRPr="00803555">
        <w:rPr>
          <w:sz w:val="24"/>
          <w:szCs w:val="24"/>
        </w:rPr>
        <w:t xml:space="preserve">Профессионально-этический кодекс, принятый Международной федерацией социальных работников и называющийся «Этика социальной работы: принципы и стандарты», существенно отличается от приведенного выше отечественного кодекса. Этот документ лучше структурирован; в нем обозначена цель введения профессионально-этического кодекса, даны указания по введению данного документа в действие, его использованию национальными ассоциациями социальных работников. </w:t>
      </w:r>
    </w:p>
    <w:p w:rsidR="00DD0FA2" w:rsidRPr="00803555" w:rsidRDefault="00DD0FA2" w:rsidP="00DD0FA2">
      <w:pPr>
        <w:ind w:firstLine="709"/>
        <w:jc w:val="both"/>
        <w:rPr>
          <w:sz w:val="24"/>
          <w:szCs w:val="24"/>
        </w:rPr>
      </w:pPr>
      <w:r w:rsidRPr="00803555">
        <w:rPr>
          <w:sz w:val="24"/>
          <w:szCs w:val="24"/>
        </w:rPr>
        <w:t>Кодекс состоит из двух документов: «Международная декларация этических принципов социальной работы» и «Международные этические стандарты социальных работников».  В первом из них приведены основные этические принципы социальной работы: учет уникальности и ценности человека, его права на самореализацию, забота о благосостоянии общества, социальная справедливость, равенство, запрет на дискриминацию, уважение личной неприкосновенности и другие. Подчеркивается, что социальный работник должен действовать во благо клиента, но не в ущерб остальным, точно так же, как право на самореализацию одной личности не должно ущемлять прав других людей. В особом разделе представлены основные проблемные области, или зоны этических конфликтов, которые могут рассматриваться и разрешаться коллективно.</w:t>
      </w:r>
    </w:p>
    <w:p w:rsidR="00DD0FA2" w:rsidRPr="00803555" w:rsidRDefault="00DD0FA2" w:rsidP="00DD0FA2">
      <w:pPr>
        <w:ind w:firstLine="709"/>
        <w:jc w:val="both"/>
        <w:rPr>
          <w:sz w:val="24"/>
          <w:szCs w:val="24"/>
        </w:rPr>
      </w:pPr>
      <w:r w:rsidRPr="00803555">
        <w:rPr>
          <w:sz w:val="24"/>
          <w:szCs w:val="24"/>
        </w:rPr>
        <w:t>Во втором документе – «Международных этических стандартах социальных работников» - указывается, что социальная работа во многом исходит из гуманистических идеалов и является универсальной возможностью удовлетворения человеческих потребностей, возникающих в процессе взаимодействия личности и общества, а также развития потенциала человека. Этот документ содержит основные правила и стандарты социального работника по отношению к клиентам, агентствам и организациям, коллегам, профессии. В соответствии с ними социальный работник должен действовать таким образом, чтобы обеспечивать достижение максимального блага наибольшим количеством людей. В своей деятельности специалист должен опираться на свои собственные и своих коллег знания, навыки, потенциал клиента, возможности организаций и агентств, однако при этом нести персональную ответственность за свою деятельность. Важной при этом является деятельность по защите, совершенствованию и развитию профессии.</w:t>
      </w:r>
    </w:p>
    <w:p w:rsidR="00DD0FA2" w:rsidRPr="00803555" w:rsidRDefault="00DD0FA2" w:rsidP="00DD0FA2">
      <w:pPr>
        <w:ind w:firstLine="709"/>
        <w:jc w:val="both"/>
        <w:rPr>
          <w:sz w:val="24"/>
          <w:szCs w:val="24"/>
        </w:rPr>
      </w:pPr>
      <w:r w:rsidRPr="00803555">
        <w:rPr>
          <w:sz w:val="24"/>
          <w:szCs w:val="24"/>
        </w:rPr>
        <w:t xml:space="preserve">В целом следует отметить, что в настоящее время наблюдается отчетливая тенденция к кодификации социальной работы как специфического вида профессиональной социальной деятельности. Необходимость этого очевидна. При этом, конечно, национальные ассоциации учитывают, что в социальных службах работают не только социальные работники, но и представители других профессий. Вследствие этого неизбежным представляется такой подход к разработке профессионально-этического кодекса, который позволял бы всем специалистам, работающим в социальной службе, находиться в одном этическом пространстве, т.е. нормы и принципы, правила и </w:t>
      </w:r>
      <w:r w:rsidRPr="00803555">
        <w:rPr>
          <w:sz w:val="24"/>
          <w:szCs w:val="24"/>
        </w:rPr>
        <w:lastRenderedPageBreak/>
        <w:t>требования, заложенные в кодекс, должны носить по возможности более общий характер. С другой стороны, социальные службы зачастую специализируются, оказывая клиентам тот или иной довольно узкий перечень услуг, работая с узкой группой клиентов. В этом случае целесообразной представляется разработка специализированного кодекса. Однако и в первом, и во втором случаях профессионально-этический кодекс не будет содержать в себе мелочных рецептов. Процесс воспитания и становления специалиста предусматривает обучение его навыкам работы в этическом пространстве, этическому анализу, оценке, которые помогут социальному работнику принять этически верное решение в затруднительной ситуации.</w:t>
      </w:r>
    </w:p>
    <w:p w:rsidR="00DD0FA2" w:rsidRPr="00803555" w:rsidRDefault="00DD0FA2" w:rsidP="00DD0FA2">
      <w:pPr>
        <w:ind w:firstLine="709"/>
        <w:jc w:val="both"/>
        <w:rPr>
          <w:b/>
          <w:i/>
          <w:sz w:val="24"/>
          <w:szCs w:val="24"/>
        </w:rPr>
      </w:pPr>
      <w:r w:rsidRPr="00803555">
        <w:rPr>
          <w:b/>
          <w:i/>
          <w:sz w:val="24"/>
          <w:szCs w:val="24"/>
        </w:rPr>
        <w:t>Лекция 7. Профессионально-этические требования к профессиограмме социального работника</w:t>
      </w:r>
    </w:p>
    <w:p w:rsidR="00DD0FA2" w:rsidRPr="00803555" w:rsidRDefault="00DD0FA2" w:rsidP="00DD0FA2">
      <w:pPr>
        <w:ind w:firstLine="709"/>
        <w:jc w:val="both"/>
        <w:rPr>
          <w:sz w:val="24"/>
          <w:szCs w:val="24"/>
        </w:rPr>
      </w:pPr>
      <w:r w:rsidRPr="00803555">
        <w:rPr>
          <w:sz w:val="24"/>
          <w:szCs w:val="24"/>
        </w:rPr>
        <w:t xml:space="preserve">Личность социального работника имеет огромное значение в процессе профессиональной деятельности и реализации социально-значимых гуманистических ценностей. От ценностной ориентированности личности, ее этических убеждений и потребностей зависит не только эффективность деятельности, осуществляемой в рамках взаимодействия с конкретным клиентом и, следовательно, его благополучие, но и благополучие общества в целом, темпы, качество и направленность социального прогресса. </w:t>
      </w:r>
    </w:p>
    <w:p w:rsidR="00DD0FA2" w:rsidRPr="00803555" w:rsidRDefault="00DD0FA2" w:rsidP="00DD0FA2">
      <w:pPr>
        <w:ind w:firstLine="709"/>
        <w:jc w:val="both"/>
        <w:rPr>
          <w:sz w:val="24"/>
          <w:szCs w:val="24"/>
        </w:rPr>
      </w:pPr>
      <w:r w:rsidRPr="00803555">
        <w:rPr>
          <w:sz w:val="24"/>
          <w:szCs w:val="24"/>
        </w:rPr>
        <w:t xml:space="preserve">Социальная работа является видом деятельности, предъявляющим к личностным качествам специалиста особые требования, обусловленные смыслом и содержанием профессиональной деятельности. Формирование личности специалиста, прежде всего, должно быть направлено на формирование его этико-аксиологического сознания. Личность, обладающая высокоразвитым нравственным и ценностным сознанием, способна не только следовать понуждениям и велениям извне и подчиняться требованиям этических императивов, в первую очередь, ценностей, но и самостоятельно осваивать смысл и содержание этических императивов, присваивать ценности и идеалы и вырабатывать для себя программу действий, полностью соответствующую нормам и принципам профессионально-этической системы и ее важнейшей составной части - системы гуманистических ценностей. </w:t>
      </w:r>
    </w:p>
    <w:p w:rsidR="00DD0FA2" w:rsidRPr="00803555" w:rsidRDefault="00DD0FA2" w:rsidP="00DD0FA2">
      <w:pPr>
        <w:ind w:firstLine="709"/>
        <w:jc w:val="both"/>
        <w:rPr>
          <w:sz w:val="24"/>
          <w:szCs w:val="24"/>
        </w:rPr>
      </w:pPr>
      <w:r w:rsidRPr="00803555">
        <w:rPr>
          <w:sz w:val="24"/>
          <w:szCs w:val="24"/>
        </w:rPr>
        <w:t>Гуманистическая направленность личности специалиста предполагает, что он не только обладает знаниями о позитивных ценностях, их сущности, но и убежден в их объективной позитивности. Такая личность глубоко убеждена, что человек, независимо от своих личностных качеств, достоинств и недостатков, ценен безусловно. Зная, что далеко не всегда человек может полностью управлять своими обстоятельствами и, соответственно этому, не всегда способен самостоятельно создать условия для полной самореализации, такая личность принимает активные меры, направленные на содействие человеку в реализации его ценности. Для гуманистической личности это становится основным в ее жизни, и в своей обыденной жизнедеятельности и профессиональной деятельности руководствуется пониманием объективной значимости этой деятельности.</w:t>
      </w:r>
    </w:p>
    <w:p w:rsidR="00DD0FA2" w:rsidRPr="00803555" w:rsidRDefault="00DD0FA2" w:rsidP="00DD0FA2">
      <w:pPr>
        <w:ind w:firstLine="709"/>
        <w:jc w:val="both"/>
        <w:rPr>
          <w:sz w:val="24"/>
          <w:szCs w:val="24"/>
        </w:rPr>
      </w:pPr>
      <w:r w:rsidRPr="00803555">
        <w:rPr>
          <w:sz w:val="24"/>
          <w:szCs w:val="24"/>
        </w:rPr>
        <w:t xml:space="preserve">В условиях относительной автономности и свободы специалиста характер его действий может быть в общем случае различным в зависимости от моральных качеств личности, ее собственной системы моральных норм и принципов, иерархии ценностей, идеалов и т.п. и, соответственно этому, его воздействие на сознание клиента может быть как гуманизирующим, так и дегуманизирующим. В связи с этим большое значение приобретает гуманизация личности специалиста, а значит, формирование его ценностного сознания. Сознательное и осознанное усвоение и присвоение гуманистических моральных ценностей, формирование на их основе мотивов, стандартов и норм профессионального поведения и действий может служить своеобразным показателем высокого уровня духовного развития носителя ценностей, зрелости его личности и профессионализма. Это может стать одним из важнейших гарантов того, что гуманистические ценности получат соответствующую им значимость и признание в сознании клиента и общественном сознании. Но социальный работник, субъектно оказывая влияние на клиента, его и свое </w:t>
      </w:r>
      <w:r w:rsidRPr="00803555">
        <w:rPr>
          <w:sz w:val="24"/>
          <w:szCs w:val="24"/>
        </w:rPr>
        <w:lastRenderedPageBreak/>
        <w:t>социальное окружение, общество, сам в значительной степени является продуктом социальной деятельности общества, в том числе и в плане формирования его личностного обыденного и профессионального сознания. В целом профессиональное этико-аксиологическое сознание конкретного социального работника может быть условно представлено в виде системы ценностных идей, убеждений, установок, потребностей, ориентаций и т.п., обосновывающих  идеал и иерархию ценностей и включающих в себя следующие идеальные и реальные компоненты:</w:t>
      </w:r>
    </w:p>
    <w:p w:rsidR="00DD0FA2" w:rsidRPr="00803555" w:rsidRDefault="00DD0FA2" w:rsidP="00DD0FA2">
      <w:pPr>
        <w:ind w:firstLine="709"/>
        <w:jc w:val="both"/>
        <w:rPr>
          <w:sz w:val="24"/>
          <w:szCs w:val="24"/>
        </w:rPr>
      </w:pPr>
      <w:r w:rsidRPr="00803555">
        <w:rPr>
          <w:sz w:val="24"/>
          <w:szCs w:val="24"/>
        </w:rPr>
        <w:t>- философскую, сложившуюся в результате изучения и присвоения в процессе профессиональной подготовки и самообразования научно обоснованных фундаментальных знаний в области общей философии, этики и аксиологии;</w:t>
      </w:r>
    </w:p>
    <w:p w:rsidR="00DD0FA2" w:rsidRPr="00803555" w:rsidRDefault="00DD0FA2" w:rsidP="00DD0FA2">
      <w:pPr>
        <w:ind w:firstLine="709"/>
        <w:jc w:val="both"/>
        <w:rPr>
          <w:sz w:val="24"/>
          <w:szCs w:val="24"/>
        </w:rPr>
      </w:pPr>
      <w:r w:rsidRPr="00803555">
        <w:rPr>
          <w:sz w:val="24"/>
          <w:szCs w:val="24"/>
        </w:rPr>
        <w:t>- социокультурную, образовавшуюся под влиянием всех возможных макрофакторов социальной реальности, в том числе в результате воздействия на него адаптированных в массовом сознании научных представлений об истинных ценностях и идеале (общественном, профессиональном, групповом, индивидуальном);</w:t>
      </w:r>
    </w:p>
    <w:p w:rsidR="00DD0FA2" w:rsidRPr="00803555" w:rsidRDefault="00DD0FA2" w:rsidP="00DD0FA2">
      <w:pPr>
        <w:ind w:firstLine="709"/>
        <w:jc w:val="both"/>
        <w:rPr>
          <w:sz w:val="24"/>
          <w:szCs w:val="24"/>
        </w:rPr>
      </w:pPr>
      <w:r w:rsidRPr="00803555">
        <w:rPr>
          <w:sz w:val="24"/>
          <w:szCs w:val="24"/>
        </w:rPr>
        <w:t>- профессиональную, представляющую собой результат воздействия на личность смысла и содержания теоретических и практических оснований социальной работы и воззрений совокупной профессиональной группы, в том числе и в области профессиональной этики и аксиологии;</w:t>
      </w:r>
    </w:p>
    <w:p w:rsidR="00DD0FA2" w:rsidRPr="00803555" w:rsidRDefault="00DD0FA2" w:rsidP="00DD0FA2">
      <w:pPr>
        <w:ind w:firstLine="709"/>
        <w:jc w:val="both"/>
        <w:rPr>
          <w:sz w:val="24"/>
          <w:szCs w:val="24"/>
        </w:rPr>
      </w:pPr>
      <w:r w:rsidRPr="00803555">
        <w:rPr>
          <w:sz w:val="24"/>
          <w:szCs w:val="24"/>
        </w:rPr>
        <w:t>- социально-групповую, сложившуюся вследствие принадлежности личности к определенной социальной группе и усвоения ею определенных взглядов, стереотипов, ролей и статусов;</w:t>
      </w:r>
    </w:p>
    <w:p w:rsidR="00DD0FA2" w:rsidRPr="00803555" w:rsidRDefault="00DD0FA2" w:rsidP="00DD0FA2">
      <w:pPr>
        <w:ind w:firstLine="709"/>
        <w:jc w:val="both"/>
        <w:rPr>
          <w:sz w:val="24"/>
          <w:szCs w:val="24"/>
        </w:rPr>
      </w:pPr>
      <w:r w:rsidRPr="00803555">
        <w:rPr>
          <w:sz w:val="24"/>
          <w:szCs w:val="24"/>
        </w:rPr>
        <w:t>- индивидуальную, выступающую как результат развития, становления личности специалиста и его собственного жизненного пути.</w:t>
      </w:r>
    </w:p>
    <w:p w:rsidR="00DD0FA2" w:rsidRPr="00803555" w:rsidRDefault="00DD0FA2" w:rsidP="00DD0FA2">
      <w:pPr>
        <w:ind w:firstLine="709"/>
        <w:jc w:val="both"/>
        <w:rPr>
          <w:sz w:val="24"/>
          <w:szCs w:val="24"/>
        </w:rPr>
      </w:pPr>
      <w:r w:rsidRPr="00803555">
        <w:rPr>
          <w:sz w:val="24"/>
          <w:szCs w:val="24"/>
        </w:rPr>
        <w:t xml:space="preserve">Безусловно, такое выделение компонент личностного профессионально-этического и ценностного сознания социального работника содержит в себе некоторую схематичность и упрощение. Рассматривая более подробно эти компоненты, можно с полным на то основанием выделить в каждой из них элементы, образовавшиеся в результате взаимовлияния и взаимодействия с другими компонентами. </w:t>
      </w:r>
    </w:p>
    <w:p w:rsidR="00DD0FA2" w:rsidRPr="00803555" w:rsidRDefault="00DD0FA2" w:rsidP="00DD0FA2">
      <w:pPr>
        <w:ind w:firstLine="709"/>
        <w:jc w:val="both"/>
        <w:rPr>
          <w:sz w:val="24"/>
          <w:szCs w:val="24"/>
        </w:rPr>
      </w:pPr>
      <w:r w:rsidRPr="00803555">
        <w:rPr>
          <w:sz w:val="24"/>
          <w:szCs w:val="24"/>
        </w:rPr>
        <w:t xml:space="preserve">Например, философская компонента включает в себя элементы как общесоциальной, так и социально-групповой и индивидуальной, поскольку, несмотря на требования научной объективности и непредвзятости, человек не может “выйти за пределы самого себя”, и поэтому каждое философское, аксиологическое или этическое учение, его конкретное прочтение и интерпретация в известной степени являются продуктом своей эпохи и личности интерпретатора, не всегда соответствующим по смыслу и содержанию замыслу своего творца. Кроме того, любое учение, в зависимости от конкретных особенностей эпохи и общества может стать чрезмерно, неоправданно популярным, “модным” и в связи с этим быть интерпретированным как всеобщее, несмотря на свой частный характер или, наоборот, быть необоснованно преданным забвению, несмотря на несомненную ценность. </w:t>
      </w:r>
    </w:p>
    <w:p w:rsidR="00DD0FA2" w:rsidRPr="00803555" w:rsidRDefault="00DD0FA2" w:rsidP="00DD0FA2">
      <w:pPr>
        <w:ind w:firstLine="709"/>
        <w:jc w:val="both"/>
        <w:rPr>
          <w:sz w:val="24"/>
          <w:szCs w:val="24"/>
        </w:rPr>
      </w:pPr>
      <w:r w:rsidRPr="00803555">
        <w:rPr>
          <w:sz w:val="24"/>
          <w:szCs w:val="24"/>
        </w:rPr>
        <w:t xml:space="preserve">Общесоциальная компонента в связи с наличием в социальной общности различных структурных элементов неизбежно складывается под их влиянием и несет в себе фрагменты этического и ценностного сознания множества профессиональных и социальных групп, а также отдельных личностей. В ней наличествуют (и иногда противоречат друг другу и противоборствуют) как идеальная, так и реально существующая иерархии общесоциальных ценностей. В общем случае она представляет собой не “среднее арифметическое” философских, этических и ценностных представлений различных социальных групп, а, как правило, в значительной степени является отражением взглядов и установок наиболее влиятельной социальной группы или отдельных харизматических личностей. </w:t>
      </w:r>
    </w:p>
    <w:p w:rsidR="00DD0FA2" w:rsidRPr="00803555" w:rsidRDefault="00DD0FA2" w:rsidP="00DD0FA2">
      <w:pPr>
        <w:ind w:firstLine="709"/>
        <w:jc w:val="both"/>
        <w:rPr>
          <w:sz w:val="24"/>
          <w:szCs w:val="24"/>
        </w:rPr>
      </w:pPr>
      <w:r w:rsidRPr="00803555">
        <w:rPr>
          <w:sz w:val="24"/>
          <w:szCs w:val="24"/>
        </w:rPr>
        <w:t xml:space="preserve">Индивидуальная компонента также не может быть выделена в “чистом” виде, поскольку в процессе онтогенеза человек испытывает влияние как общества в целом, так и социальной группы, к которой он принадлежит. Она отражает также влияние различных </w:t>
      </w:r>
      <w:r w:rsidRPr="00803555">
        <w:rPr>
          <w:sz w:val="24"/>
          <w:szCs w:val="24"/>
        </w:rPr>
        <w:lastRenderedPageBreak/>
        <w:t xml:space="preserve">формальных и неформальных групп, в которые специалист в различном качестве включается на разных этапах своей жизнедеятельности и развития с самого начала жизненного пути. </w:t>
      </w:r>
    </w:p>
    <w:p w:rsidR="00DD0FA2" w:rsidRPr="00803555" w:rsidRDefault="00DD0FA2" w:rsidP="00DD0FA2">
      <w:pPr>
        <w:ind w:firstLine="709"/>
        <w:jc w:val="both"/>
        <w:rPr>
          <w:sz w:val="24"/>
          <w:szCs w:val="24"/>
        </w:rPr>
      </w:pPr>
      <w:r w:rsidRPr="00803555">
        <w:rPr>
          <w:sz w:val="24"/>
          <w:szCs w:val="24"/>
        </w:rPr>
        <w:t>В свою очередь, социально-групповая компонента образуется не только под влиянием особенностей образа жизни социальной группы, но и под воздействием профессиональных этико-аксиологических систем, носителями которых являются члены этой группы, этических систем и систем ценностей социальных групп, с которыми осуществляет взаимодействие данная социальная группа, ценностных ориентаций и этических ориентиров отдельных личностей и общества в целом, включающих в себя как научные, так и обыденные представления о моральных нормах и ценностях.</w:t>
      </w:r>
    </w:p>
    <w:p w:rsidR="00DD0FA2" w:rsidRPr="00803555" w:rsidRDefault="00DD0FA2" w:rsidP="00DD0FA2">
      <w:pPr>
        <w:ind w:firstLine="709"/>
        <w:jc w:val="both"/>
        <w:rPr>
          <w:sz w:val="24"/>
          <w:szCs w:val="24"/>
        </w:rPr>
      </w:pPr>
      <w:r w:rsidRPr="00803555">
        <w:rPr>
          <w:sz w:val="24"/>
          <w:szCs w:val="24"/>
        </w:rPr>
        <w:t xml:space="preserve">Совокупное ценностное сознание профессиональной группы также содержит в себе общесоциальную, профессиональную, социально-групповую и индивидуальную компоненты в идеальном (научно обоснованном) и реально существующем вариантах. </w:t>
      </w:r>
    </w:p>
    <w:p w:rsidR="00DD0FA2" w:rsidRPr="00803555" w:rsidRDefault="00DD0FA2" w:rsidP="00DD0FA2">
      <w:pPr>
        <w:ind w:firstLine="709"/>
        <w:jc w:val="both"/>
        <w:rPr>
          <w:sz w:val="24"/>
          <w:szCs w:val="24"/>
        </w:rPr>
      </w:pPr>
      <w:r w:rsidRPr="00803555">
        <w:rPr>
          <w:sz w:val="24"/>
          <w:szCs w:val="24"/>
        </w:rPr>
        <w:t>Соотношение указанных компонент является не константным, а напротив, весьма изменчивым. На разных этапах жизнедеятельности личности (или существования совокупной профессиональной группы) в силу различных обстоятельств любая из этих компонент может стать доминантной, значимой или, напротив, уменьшить или вовсе утратить свое значение под воздействием различных факторов. Можно сделать вывод, что индивидуальное профессионально-этическое и ценностное сознание социального работника имеет сложную структуру, элементы которой складываются под влиянием макро- и микросоциальных факторов, непрерывно осмысливаются и иерархизируются личностью в процессе ее жизнедеятельности и, имея определенную устойчивость в связи с наличием стабильного ценностного ядра, все же подвергаются определенной коррекции.</w:t>
      </w:r>
    </w:p>
    <w:p w:rsidR="00DD0FA2" w:rsidRPr="00803555" w:rsidRDefault="00DD0FA2" w:rsidP="00DD0FA2">
      <w:pPr>
        <w:ind w:firstLine="709"/>
        <w:jc w:val="both"/>
        <w:rPr>
          <w:sz w:val="24"/>
          <w:szCs w:val="24"/>
        </w:rPr>
      </w:pPr>
      <w:r w:rsidRPr="00803555">
        <w:rPr>
          <w:sz w:val="24"/>
          <w:szCs w:val="24"/>
        </w:rPr>
        <w:t xml:space="preserve">При этом следует учитывать, что социальный работник - член общества, и будучи членом общества, он не может не подвергаться влиянию всех тех процессов и явлений, которые имеют место в обществе. В профессиональную деятельность он включается, будучи достаточно зрелой личностью, усвоившей в процессе онтогенеза общественную и групповую систему ценностей и выработавшей на этой основе личностную иерархию ценностей. Кроме того, специалисты социальной работы не представляют собой локальную, замкнутую группу, вследствие чего в процессе профессиональной и обыденной деятельности они постоянно подвергаются влиянию разнообразных систем ценностей, в том числе ситуативно одобряемых и фактически признанных и реализуемых обществом. </w:t>
      </w:r>
    </w:p>
    <w:p w:rsidR="00DD0FA2" w:rsidRPr="00803555" w:rsidRDefault="00DD0FA2" w:rsidP="00DD0FA2">
      <w:pPr>
        <w:ind w:firstLine="709"/>
        <w:jc w:val="both"/>
        <w:rPr>
          <w:sz w:val="24"/>
          <w:szCs w:val="24"/>
        </w:rPr>
      </w:pPr>
      <w:r w:rsidRPr="00803555">
        <w:rPr>
          <w:sz w:val="24"/>
          <w:szCs w:val="24"/>
        </w:rPr>
        <w:t>Дифференциация ценностей на одобряемые и отрицаемые может в общем случае не совпадать с объективно положительными и отрицательными, истинными и ложными, гуманистическими и антигуманными, поскольку в различные периоды времени в зависимости от объективных и субъективных факторов разные индивиды и группы по-разному относятся к различным ценностям, выстраивая их иерархию в своем сознании различным образом. В этом состоит одна из трудностей понимания, изучения и формирования ценностного сознания индивида.</w:t>
      </w:r>
    </w:p>
    <w:p w:rsidR="00DD0FA2" w:rsidRPr="00803555" w:rsidRDefault="00DD0FA2" w:rsidP="00DD0FA2">
      <w:pPr>
        <w:ind w:firstLine="709"/>
        <w:jc w:val="both"/>
        <w:rPr>
          <w:sz w:val="24"/>
          <w:szCs w:val="24"/>
        </w:rPr>
      </w:pPr>
      <w:r w:rsidRPr="00803555">
        <w:rPr>
          <w:sz w:val="24"/>
          <w:szCs w:val="24"/>
        </w:rPr>
        <w:t xml:space="preserve">Столкновение систем ценностей происходит не только “на границах” систем “социальный работник - общество”, “социальный работник - социальная группа” и “социальный работник - клиент (индивид, группа, общность)”, но и внутри самой профессиональной группы. Вследствие этого между специалистами возможны различные конфликты, имеющие выраженную ценностную природу. </w:t>
      </w:r>
    </w:p>
    <w:p w:rsidR="00DD0FA2" w:rsidRPr="00803555" w:rsidRDefault="00DD0FA2" w:rsidP="00DD0FA2">
      <w:pPr>
        <w:ind w:firstLine="709"/>
        <w:jc w:val="both"/>
        <w:rPr>
          <w:sz w:val="24"/>
          <w:szCs w:val="24"/>
        </w:rPr>
      </w:pPr>
      <w:r w:rsidRPr="00803555">
        <w:rPr>
          <w:sz w:val="24"/>
          <w:szCs w:val="24"/>
        </w:rPr>
        <w:t xml:space="preserve">Непосредственным носителем такого ценностного противоречия становится конкретный социальный работник, испытывающий влияние как со стороны профессиональной группы, реального содержания профессиональной деятельности, социальной группы, представителем которой он является, и общества в целом, руководствующимися спонтанно сложившимися системами ценностей, с одной стороны, и официально признанными профессиональными и общественными ценностями и нормами, с другой. Иначе говоря, социальный работник становится носителем как </w:t>
      </w:r>
      <w:r w:rsidRPr="00803555">
        <w:rPr>
          <w:sz w:val="24"/>
          <w:szCs w:val="24"/>
        </w:rPr>
        <w:lastRenderedPageBreak/>
        <w:t xml:space="preserve">идеальных, так и реальных ценностей, представленных как в его профессиональной, так и в обыденной деятельности и вступающих в определенное противоречие. Внутриличностный ценностный конфликт, развивающийся на основе противоречий между системами ценностей, может привнести хаотичность в практическую профессиональную деятельность и, соответственно, быть транслированным на клиентов, их социальное окружение. Носителем аналогичного противоречия становится и совокупная профессиональная группа, вынужденная соотносить свою деятельность с требованиями как научно обоснованной, так и субъективно понимаемой отдельными влиятельными личностями профессионально-этической системы, сложившимися под воздействием современной российской социально-экономической, культурной, политической ситуации личностными ценностными системами отдельных специалистов, а также фактическими требованиями общества и государства к содержанию и результатам деятельности, условиями их реализации. </w:t>
      </w:r>
    </w:p>
    <w:p w:rsidR="00DD0FA2" w:rsidRPr="00803555" w:rsidRDefault="00DD0FA2" w:rsidP="00DD0FA2">
      <w:pPr>
        <w:ind w:firstLine="709"/>
        <w:jc w:val="both"/>
        <w:rPr>
          <w:sz w:val="24"/>
          <w:szCs w:val="24"/>
        </w:rPr>
      </w:pPr>
      <w:r w:rsidRPr="00803555">
        <w:rPr>
          <w:sz w:val="24"/>
          <w:szCs w:val="24"/>
        </w:rPr>
        <w:t xml:space="preserve">Формирование этико-аксиологического сознания специалиста социальной сферы должно осуществляться с использованием всех возможных и необходимых подходов и соответствующих методов воздействия, поскольку именно оно является необходимым базисом для формирования и развития профессионально-значимых качеств личности специалиста. Формирование специалиста, его профессионального этико-аксиологического сознания представляет известную трудность вследствие того, во-первых, что это, как правило, уже вполне сложившаяся личность и, во-вторых, вследствие того, что помимо направленного воздействия в процессе профессионального воспитания, он испытывает существенное стихийное (а иногда и системное, и направленное) влияние со стороны социальной и профессиональной среды. Помимо этого, специалист, в силу естественного стремления нормального человека к совершенствованию, самостоятельно приобретает знания и навыки, формирует самого себя, причем самосовершенствование специалиста может осуществляться как на научно обоснованной и профессионально-значимой основе, так и отчасти под влиянием средовых факторов. </w:t>
      </w:r>
    </w:p>
    <w:p w:rsidR="00DD0FA2" w:rsidRPr="00803555" w:rsidRDefault="00DD0FA2" w:rsidP="00DD0FA2">
      <w:pPr>
        <w:ind w:firstLine="709"/>
        <w:jc w:val="both"/>
        <w:rPr>
          <w:sz w:val="24"/>
          <w:szCs w:val="24"/>
        </w:rPr>
      </w:pPr>
      <w:r w:rsidRPr="00803555">
        <w:rPr>
          <w:sz w:val="24"/>
          <w:szCs w:val="24"/>
        </w:rPr>
        <w:t>В качестве основных факторов, оказывающих наиболее существенное влияние на формирование личности специалиста, следует выделить такие, как:</w:t>
      </w:r>
    </w:p>
    <w:p w:rsidR="00DD0FA2" w:rsidRPr="00803555" w:rsidRDefault="00DD0FA2" w:rsidP="00DD0FA2">
      <w:pPr>
        <w:ind w:firstLine="709"/>
        <w:jc w:val="both"/>
        <w:rPr>
          <w:sz w:val="24"/>
          <w:szCs w:val="24"/>
        </w:rPr>
      </w:pPr>
      <w:r w:rsidRPr="00803555">
        <w:rPr>
          <w:sz w:val="24"/>
          <w:szCs w:val="24"/>
        </w:rPr>
        <w:t xml:space="preserve">- </w:t>
      </w:r>
      <w:r w:rsidRPr="00803555">
        <w:rPr>
          <w:i/>
          <w:sz w:val="24"/>
          <w:szCs w:val="24"/>
        </w:rPr>
        <w:t xml:space="preserve">среда </w:t>
      </w:r>
      <w:r w:rsidRPr="00803555">
        <w:rPr>
          <w:sz w:val="24"/>
          <w:szCs w:val="24"/>
        </w:rPr>
        <w:t>(социальная и профессиональная). Она выступает как естественное и необходимое условие жизнедеятельности и профессиональной деятельности людей и в то же время как продукт их совокупной деятельности. В начале своего жизненного пути индивид принимает социальную среду как данность, как нечто внешнее, будучи в основном объектом социальной среды и не ощущая в полной мере своей включенности в нее. Социальная среда в этом случае есть результат совокупной деятельности предшествующих поколений людей. По мере взросления и развития личность, приобретая субъектные качества, не только по-новому оценивает среду, признавая ее изменчивость как объекта и результата деятельности человека, но и в качестве субъекта деятельности, оказывает более или менее существенное личное воздействие на среду, совершенствуя ее для более полного удовлетворения своих потребностей. Аналогичным образом, профессиональная среда в начале профессиональной деятельности выступает как результат предшествующей деятельности общества и профессиональной группы и одновременно субъект воздействия на сознание социального работника. По мере становления профессионализма специалиста, среда, частично сохраняя субъектные качества, все в большей степени становится объектом его воздействия.</w:t>
      </w:r>
    </w:p>
    <w:p w:rsidR="00DD0FA2" w:rsidRPr="00803555" w:rsidRDefault="00DD0FA2" w:rsidP="00DD0FA2">
      <w:pPr>
        <w:ind w:firstLine="709"/>
        <w:jc w:val="both"/>
        <w:rPr>
          <w:sz w:val="24"/>
          <w:szCs w:val="24"/>
        </w:rPr>
      </w:pPr>
      <w:r w:rsidRPr="00803555">
        <w:rPr>
          <w:sz w:val="24"/>
          <w:szCs w:val="24"/>
        </w:rPr>
        <w:t xml:space="preserve">-  </w:t>
      </w:r>
      <w:r w:rsidRPr="00803555">
        <w:rPr>
          <w:i/>
          <w:sz w:val="24"/>
          <w:szCs w:val="24"/>
        </w:rPr>
        <w:t>Воспитание личности</w:t>
      </w:r>
      <w:r w:rsidRPr="00803555">
        <w:rPr>
          <w:sz w:val="24"/>
          <w:szCs w:val="24"/>
        </w:rPr>
        <w:t xml:space="preserve"> как процесс целенаправленного, сознательного, систематического и системного воздействия общества и профессиональной группы на индивида с целью формирования у него определенных личностных и профессионально-значимых качеств, мировоззрения, уровня физического интеллектуального и иного развития, соответствующих общественным потребностям и потребностям профессии. В этом отношении профессиональная группа (в том числе и учебный коллектив) играет огромную роль в формировании личностного и профессионального сознания, приобщая </w:t>
      </w:r>
      <w:r w:rsidRPr="00803555">
        <w:rPr>
          <w:sz w:val="24"/>
          <w:szCs w:val="24"/>
        </w:rPr>
        <w:lastRenderedPageBreak/>
        <w:t xml:space="preserve">будущего специалиста к системе профессиональных знаний, формируя его этико-аксиологическое профессиональное сознание и способствуя развитию и совершенствованию таких качеств личности, которые в дальнейшем станут гарантом его успешной профессиональной деятельности, а значит, будут способствовать повышению эффективности социальной работы, решению важнейших социальных проблем. </w:t>
      </w:r>
    </w:p>
    <w:p w:rsidR="00DD0FA2" w:rsidRPr="00803555" w:rsidRDefault="00DD0FA2" w:rsidP="00DD0FA2">
      <w:pPr>
        <w:ind w:firstLine="709"/>
        <w:jc w:val="both"/>
        <w:rPr>
          <w:sz w:val="24"/>
          <w:szCs w:val="24"/>
        </w:rPr>
      </w:pPr>
      <w:r w:rsidRPr="00803555">
        <w:rPr>
          <w:sz w:val="24"/>
          <w:szCs w:val="24"/>
        </w:rPr>
        <w:t xml:space="preserve">- </w:t>
      </w:r>
      <w:r w:rsidRPr="00803555">
        <w:rPr>
          <w:i/>
          <w:sz w:val="24"/>
          <w:szCs w:val="24"/>
        </w:rPr>
        <w:t>Самосовершенствование личности специалиста</w:t>
      </w:r>
      <w:r w:rsidRPr="00803555">
        <w:rPr>
          <w:sz w:val="24"/>
          <w:szCs w:val="24"/>
        </w:rPr>
        <w:t xml:space="preserve"> (будущего специалиста), которое, с одной стороны, является результатом осмысления внешнего воздействия, источником которого является социальная жизнь и профессиональная деятельность, а с другой - результатом относительно автономной интеллектуальной познавательной и аналитической деятельности самого человека как личности и специалиста. В этой связи большое значение приобретает самостоятельная образовательная и нравственная деятельность личности, в процессе которой она не только приобретает новые, необходимые знания, но и, самое главное, приобретает навыки этико-аксиологического мышления и анализа, необходимые специалисту в повседневной обыденной и профессиональной деятельности.</w:t>
      </w:r>
    </w:p>
    <w:p w:rsidR="00DD0FA2" w:rsidRPr="00803555" w:rsidRDefault="00DD0FA2" w:rsidP="00DD0FA2">
      <w:pPr>
        <w:ind w:firstLine="709"/>
        <w:jc w:val="both"/>
        <w:rPr>
          <w:sz w:val="24"/>
          <w:szCs w:val="24"/>
        </w:rPr>
      </w:pPr>
      <w:r w:rsidRPr="00803555">
        <w:rPr>
          <w:sz w:val="24"/>
          <w:szCs w:val="24"/>
        </w:rPr>
        <w:t>Все большее значение в последнее время приобретает не только образовательная, но и воспитательная деятельность учебного заведения, направленная на формирование личности будущего специалиста, который, приступив к профессиональной деятельности, сможет оказывать положительное моральное воздействие как на клиентов, так и на своих коллег, а через них - на все общество. Нравственная педагогика в этом смысле является важнейшей формой деятельности образовательного учреждения, направленной на формирование личности будущего социального работника.</w:t>
      </w:r>
    </w:p>
    <w:p w:rsidR="00DD0FA2" w:rsidRPr="00803555" w:rsidRDefault="00DD0FA2" w:rsidP="00DD0FA2">
      <w:pPr>
        <w:ind w:firstLine="709"/>
        <w:jc w:val="both"/>
        <w:rPr>
          <w:sz w:val="24"/>
          <w:szCs w:val="24"/>
        </w:rPr>
      </w:pPr>
      <w:r w:rsidRPr="00803555">
        <w:rPr>
          <w:sz w:val="24"/>
          <w:szCs w:val="24"/>
        </w:rPr>
        <w:t>Профессионально-этическое сознание социального работника является многоуровневым и может быть представлено как совокупность этико-аксиологических знаний, убеждений и потребностей.</w:t>
      </w:r>
    </w:p>
    <w:p w:rsidR="00DD0FA2" w:rsidRPr="00803555" w:rsidRDefault="00DD0FA2" w:rsidP="00DD0FA2">
      <w:pPr>
        <w:ind w:firstLine="709"/>
        <w:jc w:val="both"/>
        <w:rPr>
          <w:sz w:val="24"/>
          <w:szCs w:val="24"/>
        </w:rPr>
      </w:pPr>
      <w:r w:rsidRPr="00803555">
        <w:rPr>
          <w:i/>
          <w:sz w:val="24"/>
          <w:szCs w:val="24"/>
        </w:rPr>
        <w:t>Этико-аксиологические знания</w:t>
      </w:r>
      <w:r w:rsidRPr="00803555">
        <w:rPr>
          <w:sz w:val="24"/>
          <w:szCs w:val="24"/>
        </w:rPr>
        <w:t xml:space="preserve"> представляют собой основы знаний этики, аксиологии, в том числе и в области профессиональной деятельности. Социальный работник получает их в процессе обучения в среднем специальном, высшем учебном заведении или на курсах и факультетах повышения квалификации, а также в процессе жизнедеятельности и профессиональной деятельности. Вместе с тем следует отметить, что знание этики и аксиологии еще не означают моральности поведения, и поэтому необходимо признать, что относительно практики профессиональной деятельности знания сохраняют значительную самостоятельность - они могут не использоваться или использоваться частично в профессиональной деятельности. </w:t>
      </w:r>
    </w:p>
    <w:p w:rsidR="00DD0FA2" w:rsidRPr="00803555" w:rsidRDefault="00DD0FA2" w:rsidP="00DD0FA2">
      <w:pPr>
        <w:ind w:firstLine="709"/>
        <w:jc w:val="both"/>
        <w:rPr>
          <w:sz w:val="24"/>
          <w:szCs w:val="24"/>
        </w:rPr>
      </w:pPr>
      <w:r w:rsidRPr="00803555">
        <w:rPr>
          <w:i/>
          <w:sz w:val="24"/>
          <w:szCs w:val="24"/>
        </w:rPr>
        <w:t>Этико-аксиологические убеждения</w:t>
      </w:r>
      <w:r w:rsidRPr="00803555">
        <w:rPr>
          <w:sz w:val="24"/>
          <w:szCs w:val="24"/>
        </w:rPr>
        <w:t xml:space="preserve"> - это основанная на опыте и знаниях уверенность социального работника в справедливости требований профессиональной морали, объективности профессиональных ценностей. Наличие этико-аксиологических убеждений свидетельствует о более высоком уровне развития личностного сознания специалиста, поскольку они основаны на глубокой и всесторонней оценке личностью известных ей этических норм и ценностей, поверке их социальной практикой и жизненным и профессиональным опытом, их внутреннем одобрении и органичном приятии как единственно правильных и возможных. Наличие этико-аксиологических убеждений определяет теоретическую и практическую подготовленность специалиста к профессиональной деятельности, является основанием для его сознательного отношения к своему поведению и действиям в практике социальной работы, поскольку они участвуют в формировании волевых качеств личности и устойчивых форм морального реагирования на окружающую действительность. Однако относительно практики этико-аксиологические убеждения социального работника также обладают относительной самостоятельностью, поскольку в практической повседневной деятельности может возникнуть ситуация, когда личности приходится действовать вопреки своим убеждениям: ситуативно могут возникнуть причины, кажущиеся более значимыми, </w:t>
      </w:r>
      <w:r w:rsidRPr="00803555">
        <w:rPr>
          <w:sz w:val="24"/>
          <w:szCs w:val="24"/>
        </w:rPr>
        <w:lastRenderedPageBreak/>
        <w:t xml:space="preserve">нежели собственные убеждения. В этом случае личность находится в разладе с собой, со своими убеждениями. </w:t>
      </w:r>
    </w:p>
    <w:p w:rsidR="00DD0FA2" w:rsidRPr="00803555" w:rsidRDefault="00DD0FA2" w:rsidP="00DD0FA2">
      <w:pPr>
        <w:ind w:firstLine="709"/>
        <w:jc w:val="both"/>
        <w:rPr>
          <w:sz w:val="24"/>
          <w:szCs w:val="24"/>
        </w:rPr>
      </w:pPr>
      <w:r w:rsidRPr="00803555">
        <w:rPr>
          <w:i/>
          <w:sz w:val="24"/>
          <w:szCs w:val="24"/>
        </w:rPr>
        <w:t>Этико-аксиологические потребности</w:t>
      </w:r>
      <w:r w:rsidRPr="00803555">
        <w:rPr>
          <w:sz w:val="24"/>
          <w:szCs w:val="24"/>
        </w:rPr>
        <w:t xml:space="preserve"> – их наличие характеризует наивысшую степень развития сознания социального работника. Она характеризуется наличием моральной потребности в соблюдении требований профессиональной этики, организации деятельности с целью реализации этических ценностей. Когда соблюдение требований профессиональной этики и аксиологии становится внутренней потребностью личности, оно способно организовать все ее волевые и эмоциональные качества, направить усилия на решение проблем именно с точки зрения профессиональной этики и аксиологии. В этом случае соблюдение требований профессиональной этики и аксиологии становится устойчивым качеством личности, мощным фактором, мобилизующим ее для организации ею своего поведения и деятельности, делом долга и совести, чести и достоинства, мерилом добра и зла. Руководствуясь своими этико-аксиологическими потребностями, специалист не может совершить действия, с его точки зрения не отвечающие критериям добра и зла, но ситуативно обусловленные как необходимые.</w:t>
      </w:r>
    </w:p>
    <w:p w:rsidR="00DD0FA2" w:rsidRPr="00803555" w:rsidRDefault="00DD0FA2" w:rsidP="00DD0FA2">
      <w:pPr>
        <w:ind w:firstLine="709"/>
        <w:jc w:val="both"/>
        <w:rPr>
          <w:sz w:val="24"/>
          <w:szCs w:val="24"/>
        </w:rPr>
      </w:pPr>
      <w:r w:rsidRPr="00803555">
        <w:rPr>
          <w:sz w:val="24"/>
          <w:szCs w:val="24"/>
        </w:rPr>
        <w:t xml:space="preserve">Нравственность социального работника как личности всегда подвергается воздействию принятых в практике данного трудового коллектива профессионально-этических норм поведения, причем специалист не просто усваивает их как определенный идеал, но и постоянно сопоставляет с реальной действительностью, повседневной практикой. Эти обобщения, в свою очередь, воздействуют на содержание профессиональной морали, корректируя его. Роль профессиональной морали велика в формировании нравственных знаний, убеждений и потребностей социального работника. Она помогает ему сопоставить собственные нравственные позиции с теми, которых ожидают от него как представителя профессии, помогает ориентироваться в многообразии моральных требований и предписаний. </w:t>
      </w:r>
    </w:p>
    <w:p w:rsidR="00DD0FA2" w:rsidRPr="00803555" w:rsidRDefault="00DD0FA2" w:rsidP="00DD0FA2">
      <w:pPr>
        <w:ind w:firstLine="709"/>
        <w:jc w:val="both"/>
        <w:rPr>
          <w:sz w:val="24"/>
          <w:szCs w:val="24"/>
        </w:rPr>
      </w:pPr>
      <w:r w:rsidRPr="00803555">
        <w:rPr>
          <w:sz w:val="24"/>
          <w:szCs w:val="24"/>
        </w:rPr>
        <w:t>Очевидно, что формирование тотально идеальной личности вообще возможно лишь в соответствующих идеальных условиях, поскольку знания о должном не станут убеждениями и тем более не опосредуются в потребностях, если индивидуальный и социальный опыт человека будет постоянно опровергать их. Более того, будучи все же сформированной, такая идеальная личность может оказаться в определенных конкретно-исторических условиях неконкурентоспособной, нежизнеспособной, что может привести к ее социальному краху и личностной депривации. Например, альтруизм в своих крайних проявлениях может означать постоянное самоотречение и полное пренебрежение личностью собственными интересами в пользу интересов других личностей, что, в конце концов, может привести к манипулированию ею и ее обезличиванию на фоне полного самоотречения. Тем не менее, это не значит, что в нынешних условиях следует опираться лишь на знание социальным работником профессионально-этических императивов. Особенности их интерпретации существенно зависят от личностных качеств специалиста, черт его характера. Неповторимость ситуации, в которой может оказаться социальный работник, не всегда укладывается в рамки абстрактных предписаний. Это требует от него творческого подхода к решению моральных проблем, в связи с чем внутренняя потребность поступать всегда нравственно, регулировать свои действия с учетом профессионально-этических норм и усвоенной системы ценностей является своеобразной формой синтеза теории и практики. Таким образом, поведение, отношения и действия социального работника должны детерминироваться вполне определенными качествами его личности, основными из которых следует считать:</w:t>
      </w:r>
    </w:p>
    <w:p w:rsidR="00DD0FA2" w:rsidRPr="00803555" w:rsidRDefault="00DD0FA2" w:rsidP="00DD0FA2">
      <w:pPr>
        <w:ind w:firstLine="709"/>
        <w:jc w:val="both"/>
        <w:rPr>
          <w:sz w:val="24"/>
          <w:szCs w:val="24"/>
        </w:rPr>
      </w:pPr>
      <w:r w:rsidRPr="00803555">
        <w:rPr>
          <w:sz w:val="24"/>
          <w:szCs w:val="24"/>
        </w:rPr>
        <w:t xml:space="preserve">- </w:t>
      </w:r>
      <w:r w:rsidRPr="00803555">
        <w:rPr>
          <w:i/>
          <w:sz w:val="24"/>
          <w:szCs w:val="24"/>
        </w:rPr>
        <w:t>Честность</w:t>
      </w:r>
      <w:r w:rsidRPr="00803555">
        <w:rPr>
          <w:sz w:val="24"/>
          <w:szCs w:val="24"/>
        </w:rPr>
        <w:t xml:space="preserve"> - необходимое качество для социального работника. Честность, умение специалиста говорить правду, необходима и в большом, и в малом. Социальный работник должен говорить правду о положении клиента, о возможности решить его проблемы, о тех затруднениях, которые встречаются в работе, о совершенных ошибках и способах их коррекции. Однако честность должна проявляться не только в словах - ею должна быть пронизана вся деятельность социального работника. Он не имеет права </w:t>
      </w:r>
      <w:r w:rsidRPr="00803555">
        <w:rPr>
          <w:sz w:val="24"/>
          <w:szCs w:val="24"/>
        </w:rPr>
        <w:lastRenderedPageBreak/>
        <w:t>обмануть ожидания клиента, если дал ему полное представление о результатах совместной деятельности. Если он по объективным причинам не уверен в желаемом исходе деятельности, он должен сообщить о своих сомнениях клиенту, чтобы не порождать несбыточных надежд и не вызывать впоследствии нареканий в свой адрес. Однако если он, продумав план действий, дал слово клиенту - он должен его держать.</w:t>
      </w:r>
    </w:p>
    <w:p w:rsidR="00DD0FA2" w:rsidRPr="00803555" w:rsidRDefault="00DD0FA2" w:rsidP="00DD0FA2">
      <w:pPr>
        <w:ind w:firstLine="709"/>
        <w:jc w:val="both"/>
        <w:rPr>
          <w:sz w:val="24"/>
          <w:szCs w:val="24"/>
        </w:rPr>
      </w:pPr>
      <w:r w:rsidRPr="00803555">
        <w:rPr>
          <w:sz w:val="24"/>
          <w:szCs w:val="24"/>
        </w:rPr>
        <w:t xml:space="preserve">- </w:t>
      </w:r>
      <w:r w:rsidRPr="00803555">
        <w:rPr>
          <w:i/>
          <w:sz w:val="24"/>
          <w:szCs w:val="24"/>
        </w:rPr>
        <w:t xml:space="preserve">Совесть </w:t>
      </w:r>
      <w:r w:rsidRPr="00803555">
        <w:rPr>
          <w:sz w:val="24"/>
          <w:szCs w:val="24"/>
        </w:rPr>
        <w:t>социального работника проявляется как чувство моральной ответственности за свое поведение, потребность поступать в соответствии со своими личными представлениями о добре, благе и справедливости и содержит в себе как рациональные, так и эмоциональные компоненты. Совесть как качество личности является индивидуализированной формой отражения требований к ней общества и профессиональной группы. Совесть выполняет функцию важнейшего регулятора поведения, побуждая к творческим поискам решения и предостерегая от чисто формального подхода к решению проблем. Когда профессионально-этические нормы оказываются слишком абстрактными, совесть подсказывает специалисту то решение, реализация которого принесет ему моральное удовлетворение. И наоборот, совесть может вызывать у специалиста чувство вины за неверное решение, небрежность и ошибки в делах и т.п.</w:t>
      </w:r>
    </w:p>
    <w:p w:rsidR="00DD0FA2" w:rsidRPr="00803555" w:rsidRDefault="00DD0FA2" w:rsidP="00DD0FA2">
      <w:pPr>
        <w:ind w:firstLine="709"/>
        <w:jc w:val="both"/>
        <w:rPr>
          <w:sz w:val="24"/>
          <w:szCs w:val="24"/>
        </w:rPr>
      </w:pPr>
      <w:r w:rsidRPr="00803555">
        <w:rPr>
          <w:sz w:val="24"/>
          <w:szCs w:val="24"/>
        </w:rPr>
        <w:t xml:space="preserve">- </w:t>
      </w:r>
      <w:r w:rsidRPr="00803555">
        <w:rPr>
          <w:i/>
          <w:sz w:val="24"/>
          <w:szCs w:val="24"/>
        </w:rPr>
        <w:t xml:space="preserve">Объективность </w:t>
      </w:r>
      <w:r w:rsidRPr="00803555">
        <w:rPr>
          <w:sz w:val="24"/>
          <w:szCs w:val="24"/>
        </w:rPr>
        <w:t xml:space="preserve">- социальный работник - человек, и полностью исключить человеческий фактор в его взаимоотношениях с клиентом невозможно. Социальный работник может иметь свои симпатии и антипатии, но они не должны сказываться на качестве его работы с различными клиентами - какие бы чувства клиент или сослуживец ни вызывал у социального работника, его личность должна быть оценена адекватно. В противном случае он может, переоценив клиента, потребовать от него невозможного; недооценив его - настроить клиента на работу “с прохладцей”, вызвать у него желание вне зависимости от личностного потенциала решить свои проблемы целиком за счет усилий социального работника и системы социальной защиты в целом. Объективность должна присутствовать при оценке нуждаемости в помощи группы клиентов - социальный работник не имеет права недооценивать или переоценивать всей совокупности обстоятельств каждого из клиентов и принимать решение об оказании преимущественной помощи одному в ущерб интересам другого без достаточно веского обоснования своего мнения.  </w:t>
      </w:r>
    </w:p>
    <w:p w:rsidR="00DD0FA2" w:rsidRPr="00803555" w:rsidRDefault="00DD0FA2" w:rsidP="00DD0FA2">
      <w:pPr>
        <w:ind w:firstLine="709"/>
        <w:jc w:val="both"/>
        <w:rPr>
          <w:sz w:val="24"/>
          <w:szCs w:val="24"/>
        </w:rPr>
      </w:pPr>
      <w:r w:rsidRPr="00803555">
        <w:rPr>
          <w:sz w:val="24"/>
          <w:szCs w:val="24"/>
        </w:rPr>
        <w:t xml:space="preserve">- </w:t>
      </w:r>
      <w:r w:rsidRPr="00803555">
        <w:rPr>
          <w:i/>
          <w:sz w:val="24"/>
          <w:szCs w:val="24"/>
        </w:rPr>
        <w:t xml:space="preserve">Справедливость </w:t>
      </w:r>
      <w:r w:rsidRPr="00803555">
        <w:rPr>
          <w:sz w:val="24"/>
          <w:szCs w:val="24"/>
        </w:rPr>
        <w:t>- должна постоянно присутствовать во взаимоотношениях социального работника с клиентами, их близкими и коллегами. Каждый клиент, независимо от своих качеств, статуса, отношения к нему специалиста и т.п. должен получить именно ту долю ресурсов общества, в которой он нуждается на основе принципа социальной справедливости («конструктивного неравенства»). Симпатичен клиент социальному работнику или вызывает антипатию - это не должно отразиться на количестве и качестве тех благ и услуг, которые клиенту необходимо предоставить. Справедливость должна проявляться и по отношению к коллегам - каждое действие или поступок клиента, или коллеги должны получать справедливую оценку, без преувеличения или преуменьшения их заслуг или недостатков, с учетом как объективных, так и субъективных факторов. Воплощение в практике социальной работы принципа справедливости предохраняет социального работника от отчуждения от клиента и от коллектива.</w:t>
      </w:r>
    </w:p>
    <w:p w:rsidR="00DD0FA2" w:rsidRPr="00803555" w:rsidRDefault="00DD0FA2" w:rsidP="00DD0FA2">
      <w:pPr>
        <w:ind w:firstLine="709"/>
        <w:jc w:val="both"/>
        <w:rPr>
          <w:sz w:val="24"/>
          <w:szCs w:val="24"/>
        </w:rPr>
      </w:pPr>
      <w:r w:rsidRPr="00803555">
        <w:rPr>
          <w:sz w:val="24"/>
          <w:szCs w:val="24"/>
        </w:rPr>
        <w:t xml:space="preserve">- </w:t>
      </w:r>
      <w:r w:rsidRPr="00803555">
        <w:rPr>
          <w:i/>
          <w:sz w:val="24"/>
          <w:szCs w:val="24"/>
        </w:rPr>
        <w:t>Тактичность</w:t>
      </w:r>
      <w:r w:rsidRPr="00803555">
        <w:rPr>
          <w:sz w:val="24"/>
          <w:szCs w:val="24"/>
        </w:rPr>
        <w:t xml:space="preserve"> - это качество предполагает умение социального работника предвидеть все объективные последствия поступка или действий и их субъективное восприятие клиентами, коллегами и другими людьми. Тактичность как качество личности социального работника необходима вследствие того, что его поведение всегда требует одновременного соблюдения множества профессионально-этических норм и требований, которые могут казаться противоречивыми (как, например, честность, открытость и конфиденциальность). Умение выстроить свои действия таким образом, чтобы не поставить невольно кого-либо в неловкое положение, не задеть самолюбие личности, не </w:t>
      </w:r>
      <w:r w:rsidRPr="00803555">
        <w:rPr>
          <w:sz w:val="24"/>
          <w:szCs w:val="24"/>
        </w:rPr>
        <w:lastRenderedPageBreak/>
        <w:t>унизить ее - это достигается путем всесторонней оценки противоречивости ситуации и тенденций и динамики ее развития. Как качество личности, тактичность особенно необходима социальному работнику, которому в силу специфики профессии приходится иметь дело с людьми слабыми, больными, униженными, раздраженными, чье самолюбие уже в достаточной мере задето теми обстоятельствами, в которых они находятся.</w:t>
      </w:r>
    </w:p>
    <w:p w:rsidR="00DD0FA2" w:rsidRPr="00803555" w:rsidRDefault="00DD0FA2" w:rsidP="00DD0FA2">
      <w:pPr>
        <w:ind w:firstLine="709"/>
        <w:jc w:val="both"/>
        <w:rPr>
          <w:sz w:val="24"/>
          <w:szCs w:val="24"/>
        </w:rPr>
      </w:pPr>
      <w:r w:rsidRPr="00803555">
        <w:rPr>
          <w:sz w:val="24"/>
          <w:szCs w:val="24"/>
        </w:rPr>
        <w:t xml:space="preserve">- </w:t>
      </w:r>
      <w:r w:rsidRPr="00803555">
        <w:rPr>
          <w:i/>
          <w:sz w:val="24"/>
          <w:szCs w:val="24"/>
        </w:rPr>
        <w:t>Внимательность и наблюдательность</w:t>
      </w:r>
      <w:r w:rsidRPr="00803555">
        <w:rPr>
          <w:sz w:val="24"/>
          <w:szCs w:val="24"/>
        </w:rPr>
        <w:t xml:space="preserve"> необходимы социальному работнику в его повседневной практической деятельности. Работая с клиентом, социальный работник обязан замечать все малейшие изменения в его настрое, как положительные, так и отрицательные. Будучи внимательным и наблюдательным, специалист всегда может заметить неуверенность и колебания клиента, его растерянность, угнетенность, наконец, даже плохое самочувствие или несогласие с предлагаемым решением, даже если по каким-либо соображениям возражения не высказаны вслух. Наблюдательность и внимательность социального работника дадут ему в данном случае возможность, не упуская времени, доказать свою правоту, более веско аргументируя предложения, подбодрить клиента, поддержать его. Наконец, внимательность и наблюдательность помогут социальному работнику уловить неискренность клиента и побудить его проверить полученную информацию.</w:t>
      </w:r>
    </w:p>
    <w:p w:rsidR="00DD0FA2" w:rsidRPr="00803555" w:rsidRDefault="00DD0FA2" w:rsidP="00DD0FA2">
      <w:pPr>
        <w:ind w:firstLine="709"/>
        <w:jc w:val="both"/>
        <w:rPr>
          <w:sz w:val="24"/>
          <w:szCs w:val="24"/>
        </w:rPr>
      </w:pPr>
      <w:r w:rsidRPr="00803555">
        <w:rPr>
          <w:sz w:val="24"/>
          <w:szCs w:val="24"/>
        </w:rPr>
        <w:t xml:space="preserve">- </w:t>
      </w:r>
      <w:r w:rsidRPr="00803555">
        <w:rPr>
          <w:i/>
          <w:sz w:val="24"/>
          <w:szCs w:val="24"/>
        </w:rPr>
        <w:t xml:space="preserve">Толерантность </w:t>
      </w:r>
      <w:r w:rsidRPr="00803555">
        <w:rPr>
          <w:sz w:val="24"/>
          <w:szCs w:val="24"/>
        </w:rPr>
        <w:t>- обязательное качество личности социального работника, заключающееся в повышении порога чувствительности к негативным характеристикам клиента. Она необходима, если социальный работник стремится достигнуть доверительных отношений со своим клиентом. Толерантность социального работника основывается на принципе уважения личности в каждом человеке. Толерантность специалиста формируется на основе понимания условий развития, становления личности клиента с учетом всех неблагоприятных факторов, влияющих на этот процесс. Это делает возможным принятие человека таким, каков он есть, признание его права быть самим собой, иметь собственные привычки, взгляды, убеждения, вести тот образ жизни, который он считает целесообразным, если это не имеет характера уголовно наказуемой или иной социально опасной деятельности, не входит в противоречие с общественной моралью. Однако толерантность не означает одобрения социальным работником тех негативных идей или действий клиента, которые могут оказать отрицательное влияние на его жизнедеятельность, его ближайшее окружение или общество в целом – она не может быть безграничной.</w:t>
      </w:r>
    </w:p>
    <w:p w:rsidR="00DD0FA2" w:rsidRPr="00803555" w:rsidRDefault="00DD0FA2" w:rsidP="00DD0FA2">
      <w:pPr>
        <w:ind w:firstLine="709"/>
        <w:jc w:val="both"/>
        <w:rPr>
          <w:sz w:val="24"/>
          <w:szCs w:val="24"/>
        </w:rPr>
      </w:pPr>
      <w:r w:rsidRPr="00803555">
        <w:rPr>
          <w:i/>
          <w:sz w:val="24"/>
          <w:szCs w:val="24"/>
        </w:rPr>
        <w:t>- Выдержка и самообладание</w:t>
      </w:r>
      <w:r w:rsidRPr="00803555">
        <w:rPr>
          <w:sz w:val="24"/>
          <w:szCs w:val="24"/>
        </w:rPr>
        <w:t xml:space="preserve"> являются качествами личности социального работника, без которых его профессиональная деятельность невозможна. Сталкиваясь в своей деятельности с клиентами, находящимися в трудной жизненной ситуации, социальный работник всегда должен учитывать эмоциональный статус таких индивидов. Даже если клиент раздражителен и позволяет себе выплеснуть свои негативные эмоции на социального работника, то социальный работник не имеет права ответить тем же. Более того, он не должен терять самообладания - в противном случае, отдавшись во власть собственных эмоций, он не услышит того, что говорит клиент, не сможет адекватно воспринять информацию и оценить ее. В случае, когда социальный работник общается с клиентом, имеющим какие-либо нарушения психики или функций органов чувств, выдержка и самообладание ему также необходимы, поскольку в интересах дела необходимо наладить контакт и даже от такого клиента получить нужные сведения, дать ему информацию в доступной форме, добиться ее усвоения, проявляя выдержку и самообладание.</w:t>
      </w:r>
    </w:p>
    <w:p w:rsidR="00DD0FA2" w:rsidRPr="00803555" w:rsidRDefault="00DD0FA2" w:rsidP="00DD0FA2">
      <w:pPr>
        <w:ind w:firstLine="709"/>
        <w:jc w:val="both"/>
        <w:rPr>
          <w:sz w:val="24"/>
          <w:szCs w:val="24"/>
        </w:rPr>
      </w:pPr>
      <w:r w:rsidRPr="00803555">
        <w:rPr>
          <w:sz w:val="24"/>
          <w:szCs w:val="24"/>
        </w:rPr>
        <w:t xml:space="preserve">- </w:t>
      </w:r>
      <w:r w:rsidRPr="00803555">
        <w:rPr>
          <w:i/>
          <w:sz w:val="24"/>
          <w:szCs w:val="24"/>
        </w:rPr>
        <w:t>Доброта с</w:t>
      </w:r>
      <w:r w:rsidRPr="00803555">
        <w:rPr>
          <w:sz w:val="24"/>
          <w:szCs w:val="24"/>
        </w:rPr>
        <w:t xml:space="preserve">оциального работника, основанная на гуманизме и любви к людям, имеет специфическое содержание - она деятельна. Она воплощается в заботе о человеке, создании благоприятных условий для его жизнедеятельности, положительного эмоционального настроя, обучении клиента необходимым для него навыкам и действиям, умении вовремя и в должной мере оказать необходимую помощь. Социальный работник должен быть не «добреньким», жалеющим клиентов, сочувствующим их слабостям и </w:t>
      </w:r>
      <w:r w:rsidRPr="00803555">
        <w:rPr>
          <w:sz w:val="24"/>
          <w:szCs w:val="24"/>
        </w:rPr>
        <w:lastRenderedPageBreak/>
        <w:t xml:space="preserve">потакающим им, а добрым, т.е. уметь самому и учить клиента противостоять негативным явлениям, преодолевать трудности, быть ответственным за свою судьбу и судьбы близких. Доброта социального работника дает ему право и возможность говорить клиенту даже неприятную правду, если это является необходимым для блага клиента. </w:t>
      </w:r>
    </w:p>
    <w:p w:rsidR="00DD0FA2" w:rsidRPr="00803555" w:rsidRDefault="00DD0FA2" w:rsidP="00DD0FA2">
      <w:pPr>
        <w:ind w:firstLine="709"/>
        <w:jc w:val="both"/>
        <w:rPr>
          <w:sz w:val="24"/>
          <w:szCs w:val="24"/>
        </w:rPr>
      </w:pPr>
      <w:r w:rsidRPr="00803555">
        <w:rPr>
          <w:sz w:val="24"/>
          <w:szCs w:val="24"/>
        </w:rPr>
        <w:t xml:space="preserve">- </w:t>
      </w:r>
      <w:r w:rsidRPr="00803555">
        <w:rPr>
          <w:i/>
          <w:sz w:val="24"/>
          <w:szCs w:val="24"/>
        </w:rPr>
        <w:t>Любовь к людям</w:t>
      </w:r>
      <w:r w:rsidRPr="00803555">
        <w:rPr>
          <w:sz w:val="24"/>
          <w:szCs w:val="24"/>
        </w:rPr>
        <w:t xml:space="preserve"> - без нее социальный работник никогда не станет для клиента другом, наставником, близким человеком. Однако, как говорит пословица, “легче любить все человечество, чем своего соседа”, и в своей профессиональной деятельности социальный работник постоянно сталкивается с тем обстоятельством, что далеко не все клиенты объективно способны вызывать к себе любовь как конкретные представители человечества. Помимо этого, любовь как чувство практически не поддается контролю и управлению со стороны личности – можно лишь контролировать ее внешние проявления. Тем не менее социальный работник должен уметь видеть в людях положительные человеческие черты и качества, достоинства, понимать причины и условия возникновения недостатков и пороков - именно это может стать основой его любви к людям. Работая с клиентом, социальный работник должен, опираясь именно на них, постараться изменить мнение клиента о самом себе и вызвать ту его положительную трансформацию, которая необходима для него. Равнодушие к человеку ведет к невнимательности, непониманию его внутреннего мира и, соответственно, резко снижает эффективность воздействия. </w:t>
      </w:r>
    </w:p>
    <w:p w:rsidR="00DD0FA2" w:rsidRPr="00803555" w:rsidRDefault="00DD0FA2" w:rsidP="00DD0FA2">
      <w:pPr>
        <w:ind w:firstLine="709"/>
        <w:jc w:val="both"/>
        <w:rPr>
          <w:sz w:val="24"/>
          <w:szCs w:val="24"/>
        </w:rPr>
      </w:pPr>
      <w:r w:rsidRPr="00803555">
        <w:rPr>
          <w:sz w:val="24"/>
          <w:szCs w:val="24"/>
        </w:rPr>
        <w:t xml:space="preserve">- </w:t>
      </w:r>
      <w:r w:rsidRPr="00803555">
        <w:rPr>
          <w:i/>
          <w:sz w:val="24"/>
          <w:szCs w:val="24"/>
        </w:rPr>
        <w:t>Самокритичность</w:t>
      </w:r>
      <w:r w:rsidRPr="00803555">
        <w:rPr>
          <w:sz w:val="24"/>
          <w:szCs w:val="24"/>
        </w:rPr>
        <w:t xml:space="preserve"> - неотъемлемое качество социального работника. Умение анализировать свою деятельность, видеть свои ошибки и пути их исправления, давать беспристрастную оценку своим действиям и поведению, не выгораживая себя и не ища самооправданий - одно из качеств, дающих возможность социальному работнику не только честно исполнять свой долг, но и совершенствоваться в своей профессиональной деятельности. Только не закрывая глаза на свои недостатки, а конструктивно критикуя самого себя, не самоуспокаиваясь, можно развивать свои достоинства. Вместе с тем, самокритичность социального работника не должна переходить в “самоедство” - это качество, обусловленное стремлением все абсолютно и свои, и чужие грехи взвалить на себя, не принесет пользы, а напротив, погрузит социального работника в состояние безысходности, пессимизма, сделает его неуверенным в себе и своих силах.</w:t>
      </w:r>
    </w:p>
    <w:p w:rsidR="00DD0FA2" w:rsidRPr="00803555" w:rsidRDefault="00DD0FA2" w:rsidP="00DD0FA2">
      <w:pPr>
        <w:ind w:firstLine="709"/>
        <w:jc w:val="both"/>
        <w:rPr>
          <w:sz w:val="24"/>
          <w:szCs w:val="24"/>
        </w:rPr>
      </w:pPr>
      <w:r w:rsidRPr="00803555">
        <w:rPr>
          <w:sz w:val="24"/>
          <w:szCs w:val="24"/>
        </w:rPr>
        <w:t xml:space="preserve">- </w:t>
      </w:r>
      <w:r w:rsidRPr="00803555">
        <w:rPr>
          <w:i/>
          <w:sz w:val="24"/>
          <w:szCs w:val="24"/>
        </w:rPr>
        <w:t>Адекватность самооценки</w:t>
      </w:r>
      <w:r w:rsidRPr="00803555">
        <w:rPr>
          <w:sz w:val="24"/>
          <w:szCs w:val="24"/>
        </w:rPr>
        <w:t xml:space="preserve"> необходима социальному работнику в его повседневной практической деятельности. Специалист, работающий с населением в области социальной защиты, осуществляет жизненно важные для всего общества функции. Однако при этом он не должен терять чувства реальности и не переоценивать своих способностей и возможностей - завышенная самооценка приведет к самоуверенности и высокомерию, а самоуверенность, в свою очередь, повлечет за собой ошибки и негативно скажется на эффективности деятельности. Не менее опасна и заниженная самооценка социального работника - неверие в свои силы и возможности отрицательно скажется не только на результатах деятельности, но и окажет отрицательное влияние на состояние клиента, на общественное мнение о системе социальной защиты в целом.</w:t>
      </w:r>
    </w:p>
    <w:p w:rsidR="00DD0FA2" w:rsidRPr="00803555" w:rsidRDefault="00DD0FA2" w:rsidP="00DD0FA2">
      <w:pPr>
        <w:ind w:firstLine="709"/>
        <w:jc w:val="both"/>
        <w:rPr>
          <w:sz w:val="24"/>
          <w:szCs w:val="24"/>
        </w:rPr>
      </w:pPr>
      <w:r w:rsidRPr="00803555">
        <w:rPr>
          <w:sz w:val="24"/>
          <w:szCs w:val="24"/>
        </w:rPr>
        <w:t xml:space="preserve">- </w:t>
      </w:r>
      <w:r w:rsidRPr="00803555">
        <w:rPr>
          <w:i/>
          <w:sz w:val="24"/>
          <w:szCs w:val="24"/>
        </w:rPr>
        <w:t xml:space="preserve">Терпение </w:t>
      </w:r>
      <w:r w:rsidRPr="00803555">
        <w:rPr>
          <w:sz w:val="24"/>
          <w:szCs w:val="24"/>
        </w:rPr>
        <w:t>- необходимо в повседневной деятельности социального работника. Он работает с различными клиентами, часть из которых трудны в общении. Такие трудности могут быть вызваны как возрастными (например, снижение памяти), так и эмоциональными (например, гневливость) характеристиками клиента. Социальный работник должен быть терпелив с каждым, должен быть готовым выслушивать бессвязный рассказ или несколько раз повторять одно и то же, должен иметь терпение выслушать эмоционального клиента, даже если эти эмоции беспричинно направлены на социального работника. Для него главное - выслушать клиента, дать ему исчерпывающе высказаться по проблеме, снять отрицательные эмоции и направить разговор в конструктивное русло, чтобы получить и передать информацию в полном объеме, добиться понимания и вызвать мотивацию к совместной деятельности.</w:t>
      </w:r>
    </w:p>
    <w:p w:rsidR="00DD0FA2" w:rsidRPr="00803555" w:rsidRDefault="00DD0FA2" w:rsidP="00DD0FA2">
      <w:pPr>
        <w:ind w:firstLine="709"/>
        <w:jc w:val="both"/>
        <w:rPr>
          <w:sz w:val="24"/>
          <w:szCs w:val="24"/>
        </w:rPr>
      </w:pPr>
      <w:r w:rsidRPr="00803555">
        <w:rPr>
          <w:sz w:val="24"/>
          <w:szCs w:val="24"/>
        </w:rPr>
        <w:lastRenderedPageBreak/>
        <w:t xml:space="preserve">- </w:t>
      </w:r>
      <w:r w:rsidRPr="00803555">
        <w:rPr>
          <w:i/>
          <w:sz w:val="24"/>
          <w:szCs w:val="24"/>
        </w:rPr>
        <w:t>Коммуникабельность</w:t>
      </w:r>
      <w:r w:rsidRPr="00803555">
        <w:rPr>
          <w:sz w:val="24"/>
          <w:szCs w:val="24"/>
        </w:rPr>
        <w:t xml:space="preserve"> - важнейшее качество социального работника. С общения начинается его знакомство с клиентом, общением работа с ним заканчивается. От способности социального работника к общению, его коммуникативной компетентности во многом зависит в целом успех его деятельности, потому что именно в общении он узнает о проблемах клиента, его приоритетах, ожиданиях, в общении вырабатывает план совместных действий по решению проблемы и обсуждает ход его выполнения и результаты. В ходе общения он может узнать об изменившихся обстоятельствах клиента и внести коррективы в план работы, что сделает его актуальным и целесообразным. В общении с коллегами социальный работник перенимает и распространяет опыт работы, обсуждает общие проблемы и решает волнующие его вопросы. В общении с представителями других государственных и негосударственных учреждений и организаций решает необходимые для нормального функционирования и развития социальной службы вопросы. </w:t>
      </w:r>
    </w:p>
    <w:p w:rsidR="00DD0FA2" w:rsidRPr="00803555" w:rsidRDefault="00DD0FA2" w:rsidP="00DD0FA2">
      <w:pPr>
        <w:ind w:firstLine="709"/>
        <w:jc w:val="both"/>
        <w:rPr>
          <w:sz w:val="24"/>
          <w:szCs w:val="24"/>
        </w:rPr>
      </w:pPr>
      <w:r w:rsidRPr="00803555">
        <w:rPr>
          <w:sz w:val="24"/>
          <w:szCs w:val="24"/>
        </w:rPr>
        <w:t xml:space="preserve">- </w:t>
      </w:r>
      <w:r w:rsidRPr="00803555">
        <w:rPr>
          <w:i/>
          <w:sz w:val="24"/>
          <w:szCs w:val="24"/>
        </w:rPr>
        <w:t>Оптимизм</w:t>
      </w:r>
      <w:r w:rsidRPr="00803555">
        <w:rPr>
          <w:sz w:val="24"/>
          <w:szCs w:val="24"/>
        </w:rPr>
        <w:t xml:space="preserve"> - социальная работа является одной из самых трудных профессий, поскольку социальный работник постоянно видит людей несчастных, обездоленных, обремененных множеством проблем. И он знает, что далеко не все проблемы можно разрешить - и по объективным причинам, и по субъективным. Вместе с тем, он несет людям помощь, хотя бы частичное облегчение их страданий, следовательно, и добро - и это обстоятельство служит источником его оптимизма. </w:t>
      </w:r>
    </w:p>
    <w:p w:rsidR="00DD0FA2" w:rsidRPr="00803555" w:rsidRDefault="00DD0FA2" w:rsidP="00DD0FA2">
      <w:pPr>
        <w:ind w:firstLine="709"/>
        <w:jc w:val="both"/>
        <w:rPr>
          <w:sz w:val="24"/>
          <w:szCs w:val="24"/>
        </w:rPr>
      </w:pPr>
      <w:r w:rsidRPr="00803555">
        <w:rPr>
          <w:sz w:val="24"/>
          <w:szCs w:val="24"/>
        </w:rPr>
        <w:t>Социальный оптимизм социального работника имеет своим источником убеждение в возможности осуществления социальной справедливости, способности человека к постоянному саморазвитию и совершенствованию, приближении к идеалу добра. Отсутствие оптимизма у социального работника не только “заражает” клиента безысходностью, но и делает нецелесообразными всяческие попытки изменить положение к лучшему, т.е. делает социальную работу бессмысленной тратой времени и средств.</w:t>
      </w:r>
    </w:p>
    <w:p w:rsidR="00DD0FA2" w:rsidRPr="00803555" w:rsidRDefault="00DD0FA2" w:rsidP="00DD0FA2">
      <w:pPr>
        <w:ind w:firstLine="709"/>
        <w:jc w:val="both"/>
        <w:rPr>
          <w:sz w:val="24"/>
          <w:szCs w:val="24"/>
        </w:rPr>
      </w:pPr>
      <w:r w:rsidRPr="00803555">
        <w:rPr>
          <w:i/>
          <w:sz w:val="24"/>
          <w:szCs w:val="24"/>
        </w:rPr>
        <w:t>- Сила воли</w:t>
      </w:r>
      <w:r w:rsidRPr="00803555">
        <w:rPr>
          <w:sz w:val="24"/>
          <w:szCs w:val="24"/>
        </w:rPr>
        <w:t xml:space="preserve"> - всегда необходима социальному работнику в его практической деятельности. Она до некоторой степени детерминирована генетически, но не является исключительно природным, изначально существующим продуктом, принадлежностью человеческого существа. Сознательный настрой на выполнение объективно необходимых действий на основе знаний и умений, способность не отступать перед препятствиями, возникающими в процессе деятельности, и доводить начатое дело до конца являются качествами, развивающимися в результате накопления опыта работы и осознания своего профессионального долга, преодоления самого себя, своей слабости. Сила воли необходима социальному работнику не только для того, чтобы преодолеть себя, но и для того, чтобы преодолеть пассивность клиента, обусловленную его неуверенностью в себе, разочарованностью в своих силах и возможностях, сложившимся в его сознании мнении о себе как о неудачнике, неспособном успешно функционировать во враждебном социуме. Именно сила воли социального работника может заставить клиента вновь поверить в себя, преодолеть слабость и неверие в собственные силы, активно подключиться к деятельности и тем самым повысить его личностный потенциал и социальную активность.</w:t>
      </w:r>
    </w:p>
    <w:p w:rsidR="00DD0FA2" w:rsidRPr="00803555" w:rsidRDefault="00DD0FA2" w:rsidP="00DD0FA2">
      <w:pPr>
        <w:ind w:firstLine="709"/>
        <w:jc w:val="both"/>
        <w:rPr>
          <w:sz w:val="24"/>
          <w:szCs w:val="24"/>
        </w:rPr>
      </w:pPr>
      <w:r w:rsidRPr="00803555">
        <w:rPr>
          <w:sz w:val="24"/>
          <w:szCs w:val="24"/>
        </w:rPr>
        <w:t xml:space="preserve">- </w:t>
      </w:r>
      <w:r w:rsidRPr="00803555">
        <w:rPr>
          <w:i/>
          <w:sz w:val="24"/>
          <w:szCs w:val="24"/>
        </w:rPr>
        <w:t xml:space="preserve">Эмпатия </w:t>
      </w:r>
      <w:r w:rsidRPr="00803555">
        <w:rPr>
          <w:sz w:val="24"/>
          <w:szCs w:val="24"/>
        </w:rPr>
        <w:t>- (от греч. empatheia - сопереживание) - постижение эмоционального состояния, проникновение-вчувствование в переживания другого человека. Способность к эмпатии в форме сопереживания и сочувствия являются необходимыми чертами личности социального работника и во многом определяются умением специалиста поставить себя на место клиента. Эти качества развиваются по мере накопления им жизненного и профессионального опыта.</w:t>
      </w:r>
    </w:p>
    <w:p w:rsidR="00DD0FA2" w:rsidRPr="00803555" w:rsidRDefault="00DD0FA2" w:rsidP="00DD0FA2">
      <w:pPr>
        <w:ind w:firstLine="709"/>
        <w:jc w:val="both"/>
        <w:rPr>
          <w:sz w:val="24"/>
          <w:szCs w:val="24"/>
        </w:rPr>
      </w:pPr>
      <w:r w:rsidRPr="00803555">
        <w:rPr>
          <w:sz w:val="24"/>
          <w:szCs w:val="24"/>
        </w:rPr>
        <w:t xml:space="preserve">Качества личности социального работника во многом определяют успешность его взаимодействия с клиентом и являются необходимым условием его профессиональной пригодности. Формирование профессионально-этических качеств происходит путем усвоения духовных ценностей общества и профессии, превращения их в процессе деятельности в убеждения и потребности. Эти же качества личности социального работника, транслируемые им на клиента, его окружение и на все общество, способствуют </w:t>
      </w:r>
      <w:r w:rsidRPr="00803555">
        <w:rPr>
          <w:sz w:val="24"/>
          <w:szCs w:val="24"/>
        </w:rPr>
        <w:lastRenderedPageBreak/>
        <w:t>повышению уровня общественной нравственности и тем самым - решению ряда социальных проблем.</w:t>
      </w:r>
    </w:p>
    <w:p w:rsidR="00DD0FA2" w:rsidRPr="00803555" w:rsidRDefault="00DD0FA2" w:rsidP="00DD0FA2">
      <w:pPr>
        <w:ind w:firstLine="709"/>
        <w:jc w:val="both"/>
        <w:rPr>
          <w:sz w:val="24"/>
          <w:szCs w:val="24"/>
        </w:rPr>
      </w:pPr>
      <w:r w:rsidRPr="00803555">
        <w:rPr>
          <w:sz w:val="24"/>
          <w:szCs w:val="24"/>
        </w:rPr>
        <w:t xml:space="preserve">Личность социального работника целостна. Те качества, которых требует от специалиста профессиональная деятельность, не исчезают за пределами учреждения социальной защиты, они присутствуют в его поведении и действиях постоянно, в любых ситуациях и отношениях, формируя в общественном мнении облик социального работника как высоконравственной личности, гражданина. Понятно, что указанные качества в своей совокупности характеризуют личность скорее идеальную, нежели реальную. </w:t>
      </w:r>
    </w:p>
    <w:p w:rsidR="00DD0FA2" w:rsidRPr="00803555" w:rsidRDefault="00DD0FA2" w:rsidP="00DD0FA2">
      <w:pPr>
        <w:ind w:firstLine="709"/>
        <w:jc w:val="both"/>
        <w:rPr>
          <w:sz w:val="24"/>
          <w:szCs w:val="24"/>
        </w:rPr>
      </w:pPr>
      <w:r w:rsidRPr="00803555">
        <w:rPr>
          <w:sz w:val="24"/>
          <w:szCs w:val="24"/>
        </w:rPr>
        <w:t xml:space="preserve">Человек признан высшей ценностью современной цивилизации, поскольку именно он и его благо являются, согласно гуманистическим воззрениям, признаваемым мировым сообществом в качестве базового социально-философского учения, основным критерием оценки всех социальных систем, в связи с чем важнейшим критерием этической ценности деятельности является благополучие, благоденствие человека, понимаемое в самом широком смысле слова и включающее в себя биологические, социальные и духовные компоненты. </w:t>
      </w:r>
    </w:p>
    <w:p w:rsidR="00DD0FA2" w:rsidRPr="00803555" w:rsidRDefault="00DD0FA2" w:rsidP="00DD0FA2">
      <w:pPr>
        <w:ind w:firstLine="709"/>
        <w:jc w:val="both"/>
        <w:rPr>
          <w:sz w:val="24"/>
          <w:szCs w:val="24"/>
        </w:rPr>
      </w:pPr>
      <w:r w:rsidRPr="00803555">
        <w:rPr>
          <w:sz w:val="24"/>
          <w:szCs w:val="24"/>
        </w:rPr>
        <w:t>Инструментом для реализации ценности человека являются знания и навыки специалиста, нормы, принципы и ценности профессионально-этической системы, а также профессионально-значимые черты личности специалиста, выступающие в роли инструментальных ценностей. В рамках этико-аксиологической подготовки и воспитания личности специалиста значительное внимание должно быть уделено формированию его иерархии ценностей. В этом отношении необходимым является усвоение и присвоение им системы профессионально-этических ценностей, главными из которых являются ценность человека и общества. Воздействие на общество, группу и личность осуществляется специалистом не только посредством вовлечения их в деятельность, получение положительного конечного результата деятельности и осознание этого обстоятельства клиентом и его социальным окружением, но и посредством прямого воздействия на сознание клиента. В процессе непосредственного общения социального работника с клиентом им осуществляется экспонирование собственной системы ценностей и ее, пусть и не прямое, обоснование, доказательство ее истинности посредством как рассуждений, так и практической деятельности, направленной на реализацию ценностей. Будучи обоснованными социальным работником и подкрепленными его конкретными действиями, элементы его системы ценностей приобретают значимость и в сознании клиента и, следовательно, могут стать элементами системы ценностей клиента или приобрести более высокие ранги в его иерархии ценностей. Соответственно этому, жизнедеятельность клиента и его мировоззрение в результате социальной работы могут трансформироваться в сторону их гуманизации.</w:t>
      </w:r>
    </w:p>
    <w:p w:rsidR="00DD0FA2" w:rsidRDefault="00DD0FA2" w:rsidP="00DD0FA2">
      <w:pPr>
        <w:widowControl w:val="0"/>
        <w:rPr>
          <w:b/>
          <w:i/>
          <w:color w:val="000000"/>
          <w:sz w:val="22"/>
          <w:szCs w:val="22"/>
        </w:rPr>
      </w:pPr>
    </w:p>
    <w:p w:rsidR="00DD0FA2" w:rsidRPr="00E042ED" w:rsidRDefault="00DD0FA2" w:rsidP="00DD0FA2">
      <w:pPr>
        <w:pStyle w:val="a4"/>
        <w:widowControl w:val="0"/>
        <w:spacing w:line="240" w:lineRule="auto"/>
        <w:rPr>
          <w:b/>
          <w:i/>
          <w:color w:val="000000"/>
          <w:szCs w:val="24"/>
        </w:rPr>
      </w:pPr>
      <w:r>
        <w:rPr>
          <w:b/>
          <w:i/>
          <w:color w:val="000000"/>
          <w:szCs w:val="24"/>
        </w:rPr>
        <w:t>РАЗДЕЛ</w:t>
      </w:r>
      <w:r w:rsidRPr="00575BCD">
        <w:rPr>
          <w:b/>
          <w:i/>
          <w:color w:val="000000"/>
          <w:szCs w:val="24"/>
        </w:rPr>
        <w:t xml:space="preserve"> </w:t>
      </w:r>
      <w:r w:rsidRPr="00575BCD">
        <w:rPr>
          <w:b/>
          <w:i/>
          <w:color w:val="000000"/>
          <w:szCs w:val="24"/>
          <w:lang w:val="en-US"/>
        </w:rPr>
        <w:t>IV</w:t>
      </w:r>
      <w:r w:rsidRPr="00575BCD">
        <w:rPr>
          <w:b/>
          <w:i/>
          <w:color w:val="000000"/>
          <w:szCs w:val="24"/>
        </w:rPr>
        <w:t>.</w:t>
      </w:r>
      <w:r>
        <w:rPr>
          <w:b/>
          <w:i/>
          <w:color w:val="000000"/>
          <w:szCs w:val="24"/>
        </w:rPr>
        <w:t xml:space="preserve"> </w:t>
      </w:r>
      <w:r w:rsidRPr="00E042ED">
        <w:rPr>
          <w:b/>
          <w:i/>
          <w:color w:val="000000"/>
          <w:szCs w:val="24"/>
        </w:rPr>
        <w:t>Деонтология как основа профессиональной деятельности социального работника</w:t>
      </w:r>
    </w:p>
    <w:p w:rsidR="00DD0FA2" w:rsidRPr="00575BCD" w:rsidRDefault="00DD0FA2" w:rsidP="00DD0FA2">
      <w:pPr>
        <w:pStyle w:val="FR1"/>
        <w:tabs>
          <w:tab w:val="left" w:pos="6237"/>
          <w:tab w:val="left" w:pos="7938"/>
        </w:tabs>
        <w:ind w:left="0"/>
        <w:rPr>
          <w:b/>
          <w:i/>
          <w:color w:val="000000"/>
          <w:sz w:val="24"/>
          <w:szCs w:val="24"/>
        </w:rPr>
      </w:pPr>
    </w:p>
    <w:p w:rsidR="00DD0FA2" w:rsidRPr="00A42741" w:rsidRDefault="00DD0FA2" w:rsidP="00DD0FA2">
      <w:pPr>
        <w:pStyle w:val="FR1"/>
        <w:tabs>
          <w:tab w:val="left" w:pos="6237"/>
          <w:tab w:val="left" w:pos="7938"/>
        </w:tabs>
        <w:ind w:left="0" w:firstLine="709"/>
        <w:jc w:val="both"/>
        <w:rPr>
          <w:b/>
          <w:i/>
          <w:color w:val="000000"/>
          <w:sz w:val="24"/>
          <w:szCs w:val="24"/>
        </w:rPr>
      </w:pPr>
      <w:r>
        <w:rPr>
          <w:b/>
          <w:i/>
          <w:color w:val="000000"/>
          <w:sz w:val="24"/>
          <w:szCs w:val="24"/>
        </w:rPr>
        <w:t xml:space="preserve">Лекция </w:t>
      </w:r>
      <w:r w:rsidRPr="00575BCD">
        <w:rPr>
          <w:b/>
          <w:i/>
          <w:color w:val="000000"/>
          <w:sz w:val="24"/>
          <w:szCs w:val="24"/>
        </w:rPr>
        <w:t xml:space="preserve">8. </w:t>
      </w:r>
      <w:r>
        <w:rPr>
          <w:b/>
          <w:i/>
          <w:color w:val="000000"/>
          <w:sz w:val="24"/>
          <w:szCs w:val="24"/>
        </w:rPr>
        <w:t>Место и роль деонтологии в этической системе и системе ценностей социальной работы. Деонтологические конфликты в социальной работе.</w:t>
      </w:r>
    </w:p>
    <w:p w:rsidR="00DD0FA2" w:rsidRPr="00803555" w:rsidRDefault="00DD0FA2" w:rsidP="00DD0FA2">
      <w:pPr>
        <w:ind w:firstLine="709"/>
        <w:jc w:val="both"/>
        <w:rPr>
          <w:sz w:val="24"/>
          <w:szCs w:val="24"/>
        </w:rPr>
      </w:pPr>
      <w:r w:rsidRPr="00803555">
        <w:rPr>
          <w:sz w:val="24"/>
          <w:szCs w:val="24"/>
        </w:rPr>
        <w:t xml:space="preserve">Термин </w:t>
      </w:r>
      <w:r w:rsidRPr="00803555">
        <w:rPr>
          <w:i/>
          <w:sz w:val="24"/>
          <w:szCs w:val="24"/>
        </w:rPr>
        <w:t>“деонтология”</w:t>
      </w:r>
      <w:r w:rsidRPr="00803555">
        <w:rPr>
          <w:sz w:val="24"/>
          <w:szCs w:val="24"/>
        </w:rPr>
        <w:t xml:space="preserve"> (от греч. deonthos - должный) был введен в научный лексикон для обозначения учения о долге и должном поведении, поступках, образе действий ХVIII веке английским философом-утилитаристом </w:t>
      </w:r>
      <w:r w:rsidRPr="00803555">
        <w:rPr>
          <w:i/>
          <w:sz w:val="24"/>
          <w:szCs w:val="24"/>
        </w:rPr>
        <w:t>Иеремией Бентамом</w:t>
      </w:r>
      <w:r w:rsidRPr="00803555">
        <w:rPr>
          <w:sz w:val="24"/>
          <w:szCs w:val="24"/>
        </w:rPr>
        <w:t xml:space="preserve"> (1748-1832 гг.). Исследуя место и роль морали в человеческом обществе, И. Бентам сделал вывод о том, что она, как и законодательство, является способом регуляции человеческого поведения с целью обеспечения счастья, благополучия и пользы наибольшему числу людей. Первоначально И. Бентам вкладывал в понятие «деонтология» довольно узкий смысл, имея в виду прежде всего долг и обязанности верующего перед Богом, религией, религиозной общиной, но затем употребил его для обозначения теории морали в целом. </w:t>
      </w:r>
      <w:r w:rsidRPr="00803555">
        <w:rPr>
          <w:sz w:val="24"/>
          <w:szCs w:val="24"/>
        </w:rPr>
        <w:lastRenderedPageBreak/>
        <w:t>Вскоре термин “деонтология” начал применяться несколько в ином смысле - он стал использоваться для обозначения учения о должном поведении, поступках и действиях любой личности или группы, а не только верующего по отношению к его религиозным обязанностям, и деонтология стала различаться с аксиологией - учением о ценностях.</w:t>
      </w:r>
    </w:p>
    <w:p w:rsidR="00DD0FA2" w:rsidRPr="00803555" w:rsidRDefault="00DD0FA2" w:rsidP="00DD0FA2">
      <w:pPr>
        <w:ind w:firstLine="709"/>
        <w:jc w:val="both"/>
        <w:rPr>
          <w:sz w:val="24"/>
          <w:szCs w:val="24"/>
        </w:rPr>
      </w:pPr>
      <w:r w:rsidRPr="00803555">
        <w:rPr>
          <w:sz w:val="24"/>
          <w:szCs w:val="24"/>
        </w:rPr>
        <w:t xml:space="preserve">В настоящее время термин «деонтология» используется довольно широко и в профессиональной этике для обозначения теории о долге и должном поведении специалиста в процессе выполнения им профессиональных обязанностей. Именно в этом значении он используется и в профессиональной этике социальной работы. В целом содержательно деонтология представляет собой систему смыслов, понятий, норм, установлений и предписаний о долге социального работника, коллектива социальной службы и совокупной профессиональной группы перед обществом и государством, социальной работой как специфическим видом профессиональной социальной деятельности и особым социальным институтом, перед коллегами, клиентами и перед самим собой. </w:t>
      </w:r>
    </w:p>
    <w:p w:rsidR="00DD0FA2" w:rsidRPr="00803555" w:rsidRDefault="00DD0FA2" w:rsidP="00DD0FA2">
      <w:pPr>
        <w:ind w:firstLine="709"/>
        <w:jc w:val="both"/>
        <w:rPr>
          <w:sz w:val="24"/>
          <w:szCs w:val="24"/>
        </w:rPr>
      </w:pPr>
      <w:r w:rsidRPr="00803555">
        <w:rPr>
          <w:sz w:val="24"/>
          <w:szCs w:val="24"/>
        </w:rPr>
        <w:t>Практически каждая профессия, сформировавшая и кодифицировавшая собственную профессионально-этическую систему, осмысливает одновременно с этим и содержание профессионального долга специалиста, но чаще всего при этом не затрагивает места и роли деонтологии в профессионально-этическом учении, проблем соотнесения долга и обязанностей. Эта проблема – места деонтологии в профессионально-этическом учении – должна быть решена в профессиональной этике, поскольку содержание решения определяется допустимую степень самостоятельности специалиста, способы контроля его деятельности, взаимное доверие специалистов и их клиентов и т.п.</w:t>
      </w:r>
    </w:p>
    <w:p w:rsidR="00DD0FA2" w:rsidRPr="00803555" w:rsidRDefault="00DD0FA2" w:rsidP="00DD0FA2">
      <w:pPr>
        <w:ind w:firstLine="709"/>
        <w:jc w:val="both"/>
        <w:rPr>
          <w:sz w:val="24"/>
          <w:szCs w:val="24"/>
        </w:rPr>
      </w:pPr>
      <w:r w:rsidRPr="00803555">
        <w:rPr>
          <w:sz w:val="24"/>
          <w:szCs w:val="24"/>
        </w:rPr>
        <w:t>Деонтология в профессионально-этической системе занимает центральное место. Очевидно, что чем большую социальную значимость имеют результаты профессиональной деятельности и чем больше влияние профессиональной деятельности на судьбу, благополучие общества и конкретных личностей, тем большая часть поведения, отношений и деятельности специалиста может регулироваться с помощью деонтологических принципов. Вместе с тем вышесказанное не означает, что та часть деятельности или та деятельность, которые могут регулироваться деонтологией, всегда противоречат интересам, склонностям личности; они могут совпадать, и должное поведение может не только своими итогами, но и самим процессом доставлять личности удовольствие.</w:t>
      </w:r>
    </w:p>
    <w:p w:rsidR="00DD0FA2" w:rsidRPr="00803555" w:rsidRDefault="00DD0FA2" w:rsidP="00DD0FA2">
      <w:pPr>
        <w:ind w:firstLine="709"/>
        <w:jc w:val="both"/>
        <w:rPr>
          <w:sz w:val="24"/>
          <w:szCs w:val="24"/>
        </w:rPr>
      </w:pPr>
      <w:r w:rsidRPr="00803555">
        <w:rPr>
          <w:sz w:val="24"/>
          <w:szCs w:val="24"/>
        </w:rPr>
        <w:t xml:space="preserve">Основной категорией деонтологии является </w:t>
      </w:r>
      <w:r w:rsidRPr="00803555">
        <w:rPr>
          <w:i/>
          <w:sz w:val="24"/>
          <w:szCs w:val="24"/>
        </w:rPr>
        <w:t>долг</w:t>
      </w:r>
      <w:r w:rsidRPr="00803555">
        <w:rPr>
          <w:sz w:val="24"/>
          <w:szCs w:val="24"/>
        </w:rPr>
        <w:t xml:space="preserve"> (греч. deon). Впервые понятие долга рассматривается Аристотелем, который трактует его как обычай, необходимость следования обычному поведению. В настоящее время долг – это важнейшая этическая категория. Он представляет собой выступающее в качестве внутреннего переживания принуждение поступать в соответствии с требованиями, исходящими из этических ценностей, и строить свое бытие в соответствии с этими требованиями. Должная регуляция может иметь место не всегда, а тогда лишь, когда человек находится в состоянии выбора между различными вариантами поведения, действий, отношений, поступков. Долг представляет собой механизм, включающий моральное сознание личности непосредственно в процесс выбора поступков, а также ориентирующий человека на достижение социально и индивидуально значимых результатов.</w:t>
      </w:r>
    </w:p>
    <w:p w:rsidR="00DD0FA2" w:rsidRPr="00803555" w:rsidRDefault="00DD0FA2" w:rsidP="00DD0FA2">
      <w:pPr>
        <w:ind w:firstLine="709"/>
        <w:jc w:val="both"/>
        <w:rPr>
          <w:sz w:val="24"/>
          <w:szCs w:val="24"/>
        </w:rPr>
      </w:pPr>
      <w:r w:rsidRPr="00803555">
        <w:rPr>
          <w:sz w:val="24"/>
          <w:szCs w:val="24"/>
        </w:rPr>
        <w:t>В требованиях долга находят отражение интересы той или иной группы или личности. Осознание и переживание этих интересов, выделение их них общих с личными интересами индивида приводит к возникновению и сознанию чувства долга. По сути дела, сознание и чувство долга есть констатация зависимости человека от общества, группы, поскольку содержание долга носит, как правило, внешний по отношению к личности характер. Поэтому долг выступает как форма регуляции поведения человека со стороны общества или группы, форма моральной оценки его поведения и деятельности. Это, однако, не исключает того обстоятельства, что должное поведение для личности может стать привычным, соответствовать ее склонностям, установкам и т.п.</w:t>
      </w:r>
    </w:p>
    <w:p w:rsidR="00DD0FA2" w:rsidRPr="00803555" w:rsidRDefault="00DD0FA2" w:rsidP="00DD0FA2">
      <w:pPr>
        <w:ind w:firstLine="709"/>
        <w:jc w:val="both"/>
        <w:rPr>
          <w:sz w:val="24"/>
          <w:szCs w:val="24"/>
        </w:rPr>
      </w:pPr>
      <w:r w:rsidRPr="00803555">
        <w:rPr>
          <w:sz w:val="24"/>
          <w:szCs w:val="24"/>
        </w:rPr>
        <w:lastRenderedPageBreak/>
        <w:t xml:space="preserve">Долг является основной категорией деонтологии социальной работы. Смысл и содержание долга специалиста, место и роль деонтологии в профессионально-этической системе социальной работы составляют одно из основных направлений в этой области. Именно в деонтологии ярко выражена сопряженность моральных и профессиональных компонентов в поведении и действиях специалиста. Введение понятия профессионального долга в социальной работе необходимо, поскольку от деятельности специалиста во многом зависит судьба его клиента, благополучие его коллег, профессии, а также опосредованно – судьбы общества и государства. Кроме того, далеко не все обязанности социального работника могут быть для него привлекательными; специалист ситуативно может быть не склонен выполнять тот или иной вид работы, общаться с тем или иным клиентом и т.п. Очевидно, что ни клиент, ни профессия, ни коллеги не должны зависеть от такого рода особенностей специалиста, его склонностей, настроения. Независимо от этих и подобных причин взаимодействие с клиентом должно организовываться качественно и профессионально. Значит, в определенных ситуациях специалисту необходимо принуждать себя к деятельности. </w:t>
      </w:r>
    </w:p>
    <w:p w:rsidR="00DD0FA2" w:rsidRPr="00803555" w:rsidRDefault="00DD0FA2" w:rsidP="00DD0FA2">
      <w:pPr>
        <w:ind w:firstLine="709"/>
        <w:jc w:val="both"/>
        <w:rPr>
          <w:sz w:val="24"/>
          <w:szCs w:val="24"/>
        </w:rPr>
      </w:pPr>
      <w:r w:rsidRPr="00803555">
        <w:rPr>
          <w:sz w:val="24"/>
          <w:szCs w:val="24"/>
        </w:rPr>
        <w:t>Долг как выступающее в качестве внутреннего переживания самопринуждение специалиста поступать в соответствии с требованиями профессионально-этической системы и строить свою профессиональную деятельность, отношения, поступки в соответствии с этими требованиями может обеспечить нормативное поведение. Должная (деонтологическая или деонтическая) регуляция может иметь место не всегда, а тогда лишь, когда специалист находится в состоянии выбора между различными вариантами поведения, действий, отношений, поступков. Например, эмоции, склонности, интересы предлагают вариант ненормативного поведения, сулящего большее удовольствие или меньшие индивидуально-эмоциональные переживания, в то время как интересы дела требуют, чтобы специалист подчинился им во что бы то ни стало. В этом отношении долг представляет собой механизм, включающий моральное сознание специалиста непосредственно в процесс выбора поступков и обусловливает такое решение, которое является оптимальным с точки зрения достижения социально и индивидуально значимых результатов.</w:t>
      </w:r>
    </w:p>
    <w:p w:rsidR="00DD0FA2" w:rsidRPr="00803555" w:rsidRDefault="00DD0FA2" w:rsidP="00DD0FA2">
      <w:pPr>
        <w:ind w:firstLine="709"/>
        <w:jc w:val="both"/>
        <w:rPr>
          <w:sz w:val="24"/>
          <w:szCs w:val="24"/>
        </w:rPr>
      </w:pPr>
      <w:r w:rsidRPr="00803555">
        <w:rPr>
          <w:sz w:val="24"/>
          <w:szCs w:val="24"/>
        </w:rPr>
        <w:t>В требованиях профессионального долга в социальной работе находят отражение интересы различных субъектов. В первую очередь, это интересы общества и государства, заинтересованных в том, чтобы социальная работа как профессия выполняла возложенные на нее функции и достигала необходимого конечного результата. Группа клиентов также заинтересована в том, чтобы специалист добросовестно выполнял свои обязанности. Совокупная профессиональная группа и профессия в целом также заинтересованы в эффективной деятельности специалиста. Наконец, в требованиях долга представлены интересы самого специалист. Осознание и переживание этих интересов, выделение их них совпадающих с личными интересами специалиста приводит к возникновению и сознанию чувства долга. Долг выступает как форма регуляции поведения специалиста со стороны профессиональной группы, форма моральной оценки его поведения и деятельности. Долг - одна из важнейших категорий профессионально-этической системы, поскольку она выражает общественные и профессиональные связи специалиста и представляет собой совокупность обязанностей перед государством, обществом, коллегами, профессией, клиентами, перед собой, выполнение которых представляется обязательным для специалиста в силу внутренних причин, и ответственность перед ними. Сознание своего долга определяет поведение специалиста, выбор им среди множества определенных норм морали, которым он следует в своей повседневной практической деятельности. В отличие от профессиональных обязанностей, профессиональный долг воспринимается специалистом не как нечто, навязанное извне, а как внутренняя нравственная потребность, глубокая убежденность в необходимости определенных действий.</w:t>
      </w:r>
    </w:p>
    <w:p w:rsidR="00DD0FA2" w:rsidRPr="00803555" w:rsidRDefault="00DD0FA2" w:rsidP="00DD0FA2">
      <w:pPr>
        <w:ind w:firstLine="709"/>
        <w:jc w:val="both"/>
        <w:rPr>
          <w:sz w:val="24"/>
          <w:szCs w:val="24"/>
        </w:rPr>
      </w:pPr>
      <w:r w:rsidRPr="00803555">
        <w:rPr>
          <w:sz w:val="24"/>
          <w:szCs w:val="24"/>
        </w:rPr>
        <w:t xml:space="preserve">В категории “долг” наиболее ярко проявляется социальный характер деятельности социального работника и гуманистический характер профессионально-этической </w:t>
      </w:r>
      <w:r w:rsidRPr="00803555">
        <w:rPr>
          <w:sz w:val="24"/>
          <w:szCs w:val="24"/>
        </w:rPr>
        <w:lastRenderedPageBreak/>
        <w:t>системы. Специфическое содержание и основные черты долга социального работника определяются тем, что он занят конкретной специфической социальной деятельностью по решению проблем общества, социальных групп и отдельных индивидов, и вытекают из содержания его профессиональной деятельности. Чувство долга детерминирует необходимость для социального работника соизмерять все свои поступки, действия и отношения в конкретных ситуациях с требованиями профессиональной морали.</w:t>
      </w:r>
    </w:p>
    <w:p w:rsidR="00DD0FA2" w:rsidRPr="00803555" w:rsidRDefault="00DD0FA2" w:rsidP="00DD0FA2">
      <w:pPr>
        <w:ind w:firstLine="709"/>
        <w:jc w:val="both"/>
        <w:rPr>
          <w:sz w:val="24"/>
          <w:szCs w:val="24"/>
        </w:rPr>
      </w:pPr>
      <w:r w:rsidRPr="00803555">
        <w:rPr>
          <w:sz w:val="24"/>
          <w:szCs w:val="24"/>
        </w:rPr>
        <w:t>Долг как высокая нравственная необходимость, ставшая внутриличностным источником добровольного подчинения своей воли задачам достижения, сохранения тех или иных моральных ценностей, внутренне закономерно связан с ответственностью, выражающей соответствие моральной деятельности специалиста его долгу с точки зрения его возможностей. Если долг специалиста состоит в том, чтобы в конкретной ситуации осознать и практически выполнить требования профессиональной морали, то ответственность определяется с точки зрения выполнимости долга. Ответственность специалиста характеризует его личность с точки зрения нравственных требований, предъявляемых к ней в части профессионально-квалификационных и личностных качеств и деятельности.  Ответственность без долга беспредметна, она никогда не выступает изолированно, особенно если речь идет об ответственности перед самим собой. Ответственность специалиста за результаты его деятельности формируется в процессе самой социальной работы и выражается в осуществлении формального и неформального контроля за процессом деятельности, состоянием клиента с целью обеспечения своевременного корригирующего вмешательства. Идентификация социальным работником себя как активного субъекта деятельности приводит к возникновению субъективного чувства решающей зависимости конечного результата деятельности от ее индивидуальной активности, что побуждает личность изыскивать дополнительные средства, создавать условия для достижения намеченной цели.</w:t>
      </w:r>
    </w:p>
    <w:p w:rsidR="00DD0FA2" w:rsidRPr="00803555" w:rsidRDefault="00DD0FA2" w:rsidP="00DD0FA2">
      <w:pPr>
        <w:ind w:firstLine="709"/>
        <w:jc w:val="both"/>
        <w:rPr>
          <w:i/>
          <w:sz w:val="24"/>
          <w:szCs w:val="24"/>
        </w:rPr>
      </w:pPr>
      <w:r w:rsidRPr="00803555">
        <w:rPr>
          <w:i/>
          <w:sz w:val="24"/>
          <w:szCs w:val="24"/>
        </w:rPr>
        <w:t>Деонтология социальной работы включает в себя определенные принципы:</w:t>
      </w:r>
    </w:p>
    <w:p w:rsidR="00DD0FA2" w:rsidRPr="00803555" w:rsidRDefault="00DD0FA2" w:rsidP="00DD0FA2">
      <w:pPr>
        <w:ind w:firstLine="709"/>
        <w:jc w:val="both"/>
        <w:rPr>
          <w:sz w:val="24"/>
          <w:szCs w:val="24"/>
        </w:rPr>
      </w:pPr>
      <w:r w:rsidRPr="00803555">
        <w:rPr>
          <w:sz w:val="24"/>
          <w:szCs w:val="24"/>
        </w:rPr>
        <w:t>- личной ответственности за порученное дело как в правовом, так и в моральном отношениях;</w:t>
      </w:r>
    </w:p>
    <w:p w:rsidR="00DD0FA2" w:rsidRPr="00803555" w:rsidRDefault="00DD0FA2" w:rsidP="00DD0FA2">
      <w:pPr>
        <w:ind w:firstLine="709"/>
        <w:jc w:val="both"/>
        <w:rPr>
          <w:sz w:val="24"/>
          <w:szCs w:val="24"/>
        </w:rPr>
      </w:pPr>
      <w:r w:rsidRPr="00803555">
        <w:rPr>
          <w:sz w:val="24"/>
          <w:szCs w:val="24"/>
        </w:rPr>
        <w:t>- профессиональной компетентности специалиста;</w:t>
      </w:r>
    </w:p>
    <w:p w:rsidR="00DD0FA2" w:rsidRPr="00803555" w:rsidRDefault="00DD0FA2" w:rsidP="00DD0FA2">
      <w:pPr>
        <w:ind w:firstLine="709"/>
        <w:jc w:val="both"/>
        <w:rPr>
          <w:sz w:val="24"/>
          <w:szCs w:val="24"/>
        </w:rPr>
      </w:pPr>
      <w:r w:rsidRPr="00803555">
        <w:rPr>
          <w:sz w:val="24"/>
          <w:szCs w:val="24"/>
        </w:rPr>
        <w:t>- рационального, а не эмоционального подхода к решению поставленных задач;</w:t>
      </w:r>
    </w:p>
    <w:p w:rsidR="00DD0FA2" w:rsidRPr="00803555" w:rsidRDefault="00DD0FA2" w:rsidP="00DD0FA2">
      <w:pPr>
        <w:ind w:firstLine="709"/>
        <w:jc w:val="both"/>
        <w:rPr>
          <w:sz w:val="24"/>
          <w:szCs w:val="24"/>
        </w:rPr>
      </w:pPr>
      <w:r w:rsidRPr="00803555">
        <w:rPr>
          <w:sz w:val="24"/>
          <w:szCs w:val="24"/>
        </w:rPr>
        <w:t>- соответствия полномочий и ответственности;</w:t>
      </w:r>
    </w:p>
    <w:p w:rsidR="00DD0FA2" w:rsidRPr="00803555" w:rsidRDefault="00DD0FA2" w:rsidP="00DD0FA2">
      <w:pPr>
        <w:ind w:firstLine="709"/>
        <w:jc w:val="both"/>
        <w:rPr>
          <w:sz w:val="24"/>
          <w:szCs w:val="24"/>
        </w:rPr>
      </w:pPr>
      <w:r w:rsidRPr="00803555">
        <w:rPr>
          <w:sz w:val="24"/>
          <w:szCs w:val="24"/>
        </w:rPr>
        <w:t>- правовой регламентации деятельности;</w:t>
      </w:r>
    </w:p>
    <w:p w:rsidR="00DD0FA2" w:rsidRPr="00803555" w:rsidRDefault="00DD0FA2" w:rsidP="00DD0FA2">
      <w:pPr>
        <w:ind w:firstLine="709"/>
        <w:jc w:val="both"/>
        <w:rPr>
          <w:sz w:val="24"/>
          <w:szCs w:val="24"/>
        </w:rPr>
      </w:pPr>
      <w:r w:rsidRPr="00803555">
        <w:rPr>
          <w:sz w:val="24"/>
          <w:szCs w:val="24"/>
        </w:rPr>
        <w:t>- подотчетности;</w:t>
      </w:r>
    </w:p>
    <w:p w:rsidR="00DD0FA2" w:rsidRPr="00803555" w:rsidRDefault="00DD0FA2" w:rsidP="00DD0FA2">
      <w:pPr>
        <w:ind w:firstLine="709"/>
        <w:jc w:val="both"/>
        <w:rPr>
          <w:sz w:val="24"/>
          <w:szCs w:val="24"/>
        </w:rPr>
      </w:pPr>
      <w:r w:rsidRPr="00803555">
        <w:rPr>
          <w:sz w:val="24"/>
          <w:szCs w:val="24"/>
        </w:rPr>
        <w:t>- инициативы и творческого подхода;</w:t>
      </w:r>
    </w:p>
    <w:p w:rsidR="00DD0FA2" w:rsidRPr="00803555" w:rsidRDefault="00DD0FA2" w:rsidP="00DD0FA2">
      <w:pPr>
        <w:ind w:firstLine="709"/>
        <w:jc w:val="both"/>
        <w:rPr>
          <w:sz w:val="24"/>
          <w:szCs w:val="24"/>
        </w:rPr>
      </w:pPr>
      <w:r w:rsidRPr="00803555">
        <w:rPr>
          <w:sz w:val="24"/>
          <w:szCs w:val="24"/>
        </w:rPr>
        <w:t>- организованности и дисциплины;</w:t>
      </w:r>
    </w:p>
    <w:p w:rsidR="00DD0FA2" w:rsidRPr="00803555" w:rsidRDefault="00DD0FA2" w:rsidP="00DD0FA2">
      <w:pPr>
        <w:ind w:firstLine="709"/>
        <w:jc w:val="both"/>
        <w:rPr>
          <w:sz w:val="24"/>
          <w:szCs w:val="24"/>
        </w:rPr>
      </w:pPr>
      <w:r w:rsidRPr="00803555">
        <w:rPr>
          <w:sz w:val="24"/>
          <w:szCs w:val="24"/>
        </w:rPr>
        <w:t>- контроля и проверки исполнения;</w:t>
      </w:r>
    </w:p>
    <w:p w:rsidR="00DD0FA2" w:rsidRPr="00803555" w:rsidRDefault="00DD0FA2" w:rsidP="00DD0FA2">
      <w:pPr>
        <w:ind w:firstLine="709"/>
        <w:jc w:val="both"/>
        <w:rPr>
          <w:sz w:val="24"/>
          <w:szCs w:val="24"/>
        </w:rPr>
      </w:pPr>
      <w:r w:rsidRPr="00803555">
        <w:rPr>
          <w:sz w:val="24"/>
          <w:szCs w:val="24"/>
        </w:rPr>
        <w:t>- критического подхода к оценке деятельности, возможностей своих и клиента;</w:t>
      </w:r>
    </w:p>
    <w:p w:rsidR="00DD0FA2" w:rsidRPr="00803555" w:rsidRDefault="00DD0FA2" w:rsidP="00DD0FA2">
      <w:pPr>
        <w:ind w:firstLine="709"/>
        <w:jc w:val="both"/>
        <w:rPr>
          <w:sz w:val="24"/>
          <w:szCs w:val="24"/>
        </w:rPr>
      </w:pPr>
      <w:r w:rsidRPr="00803555">
        <w:rPr>
          <w:sz w:val="24"/>
          <w:szCs w:val="24"/>
        </w:rPr>
        <w:t>- доверия и свободы действий как в отношении клиента, так и в отношении коллег;</w:t>
      </w:r>
    </w:p>
    <w:p w:rsidR="00DD0FA2" w:rsidRPr="00803555" w:rsidRDefault="00DD0FA2" w:rsidP="00DD0FA2">
      <w:pPr>
        <w:ind w:firstLine="709"/>
        <w:jc w:val="both"/>
        <w:rPr>
          <w:sz w:val="24"/>
          <w:szCs w:val="24"/>
        </w:rPr>
      </w:pPr>
      <w:r w:rsidRPr="00803555">
        <w:rPr>
          <w:sz w:val="24"/>
          <w:szCs w:val="24"/>
        </w:rPr>
        <w:t xml:space="preserve">- поощрения и наказания. </w:t>
      </w:r>
    </w:p>
    <w:p w:rsidR="00DD0FA2" w:rsidRPr="00803555" w:rsidRDefault="00DD0FA2" w:rsidP="00DD0FA2">
      <w:pPr>
        <w:ind w:firstLine="709"/>
        <w:jc w:val="both"/>
        <w:rPr>
          <w:sz w:val="24"/>
          <w:szCs w:val="24"/>
        </w:rPr>
      </w:pPr>
      <w:r w:rsidRPr="00803555">
        <w:rPr>
          <w:sz w:val="24"/>
          <w:szCs w:val="24"/>
        </w:rPr>
        <w:t xml:space="preserve">Смысл должного поведения, отношений и действий социального работника – достижение блага клиента и общества, а, следовательно, обеспечение высокоэффективной, квалифицированной профессиональной деятельности. Для профессионального социального работника требования профессионального долга во многом могут совпадать как с его профессиональными обязанностями, так и с его личными интересами, в силу чего он осознает долг как естественную необходимость и в то же время внутреннюю потребность, моральный долг. Требования профессионального долга, ставшие внутренними убеждениями социального работника, являются определяющим духовным стимулом его деятельности. Требования морального долга заставляют социального работника рассматривать свои обязанности шире, чем этого требует профессиональный долг. В отличие от профессионального долга, профессиональные обязанности могут носить более конкретный характер, т.к. они относятся к выполнению разнообразных требований и задач, возложенных на социального </w:t>
      </w:r>
      <w:r w:rsidRPr="00803555">
        <w:rPr>
          <w:sz w:val="24"/>
          <w:szCs w:val="24"/>
        </w:rPr>
        <w:lastRenderedPageBreak/>
        <w:t xml:space="preserve">работника в силу его профессионального статуса или на социальную работу как на институт, востребованный обществом. </w:t>
      </w:r>
    </w:p>
    <w:p w:rsidR="00DD0FA2" w:rsidRPr="00803555" w:rsidRDefault="00DD0FA2" w:rsidP="00DD0FA2">
      <w:pPr>
        <w:ind w:firstLine="709"/>
        <w:jc w:val="both"/>
        <w:rPr>
          <w:sz w:val="24"/>
          <w:szCs w:val="24"/>
        </w:rPr>
      </w:pPr>
      <w:r w:rsidRPr="00803555">
        <w:rPr>
          <w:sz w:val="24"/>
          <w:szCs w:val="24"/>
        </w:rPr>
        <w:t>Деятельность социального работника во всех своих модификациях и компонентах имеет социальную направленность и несет в себе социальные последствия, в связи с чем встает вопрос о долге и ответственности специалиста перед обществом и государством за свою деятельность. Рассматривая этот вопрос в целом, следует отметить, что само выполнение социальным работником его профессиональных обязанностей, достижение поставленных целей совпадает с интересами общества. Решая ту или иную конкретную задачу, социальный работник ситуативно руководствуется различными интересами - интересами клиента, своими личными, общепрофессиональными, которые в главном совпадают с общественными. Однако деятельность социального работника столь сложна и многообразна, содержит в себе возможность возникновения такого огромного количества нестандартных, неформальных ситуаций, что социальный работник довольно часто оказывается в ситуации выбора, как поступить, чьи интересы считать приоритетными – общества и государства или клиента, клиента или свои собственные и т.п. При этом основные этические коллизии возникают на стыке интересов клиента и государства.</w:t>
      </w:r>
    </w:p>
    <w:p w:rsidR="00DD0FA2" w:rsidRPr="00803555" w:rsidRDefault="00DD0FA2" w:rsidP="00DD0FA2">
      <w:pPr>
        <w:ind w:firstLine="709"/>
        <w:jc w:val="both"/>
        <w:rPr>
          <w:sz w:val="24"/>
          <w:szCs w:val="24"/>
        </w:rPr>
      </w:pPr>
      <w:r w:rsidRPr="00803555">
        <w:rPr>
          <w:sz w:val="24"/>
          <w:szCs w:val="24"/>
        </w:rPr>
        <w:t xml:space="preserve"> В решении этой задачи необходимо иметь в виду, что общее практически всегда имеет приоритет над частным (именно так формируются нормы, стандарты, представления о должном и т.п.), однако в конкретных случаях могут иметь место исключения. Чаще всего это бывает тогда, кода реальность не соответствует декларациям государства, вследствие чего социальный работник, обязанный от имени государства обеспечить своим клиентам достойную жизнь, сталкивается с ресурсной недостаточностью и вынужден суживать свою деятельность от желаемой до возможной. Тем не менее, государство институциализировало социальную работу как общественно необходимую профессиональную деятельность, возложив на нее определенные задачи и ожидая вполне конкретного конечного результата.</w:t>
      </w:r>
    </w:p>
    <w:p w:rsidR="00DD0FA2" w:rsidRPr="00803555" w:rsidRDefault="00DD0FA2" w:rsidP="00DD0FA2">
      <w:pPr>
        <w:ind w:firstLine="709"/>
        <w:jc w:val="both"/>
        <w:rPr>
          <w:sz w:val="24"/>
          <w:szCs w:val="24"/>
        </w:rPr>
      </w:pPr>
      <w:r w:rsidRPr="00803555">
        <w:rPr>
          <w:sz w:val="24"/>
          <w:szCs w:val="24"/>
        </w:rPr>
        <w:t>Поручая социальному работнику заботу от своего имени о своих социально уязвимых гражданах, делегируя некоторые необходимые для осуществления этой целенаправленной деятельности свои полномочия, государство и общество тем самым возлагают на специалиста двойную ответственность перед собой - за действия и последствия этих действий самого социального работника и за деятельность его клиента. Долг и ответственность специалиста перед обществом и государством требуют в первую очередь использования всех профессиональных знаний и навыков, таланта и душевных качеств социального работника в интересах общества и государства. Это означает участие в разработке и реализации социальной политики, предполагает выбор приоритетов деятельности и способов ее осуществления на основании понимания целей и задач, социального смысла и содержания профессии. С учетом того, что не только институт социальной работы должен проявлять заботу о человеке, социальная работа множеством связей соединена со значительным количеством разнообразных социальных институтов, структур. Профессиональный долг социального работника состоит в установлении таких взаимосвязей и отношений в профессиональной деятельности, которые бы оптимально соответствовали требованиям к институту социальной работы.</w:t>
      </w:r>
    </w:p>
    <w:p w:rsidR="00DD0FA2" w:rsidRPr="00803555" w:rsidRDefault="00DD0FA2" w:rsidP="00DD0FA2">
      <w:pPr>
        <w:ind w:firstLine="709"/>
        <w:jc w:val="both"/>
        <w:rPr>
          <w:sz w:val="24"/>
          <w:szCs w:val="24"/>
        </w:rPr>
      </w:pPr>
      <w:r w:rsidRPr="00803555">
        <w:rPr>
          <w:sz w:val="24"/>
          <w:szCs w:val="24"/>
        </w:rPr>
        <w:t xml:space="preserve">Совершая для достижения стоящих перед ним целей необходимые действия в рамках профессиональной деятельности, социальный работник привлекает для этого при необходимости все возможные виды ресурсов, и в первую очередь те, которые ему предоставляет государство и общество. При этом он должен заботиться об обеспечении оптимального соотношения между затратами ресурсов и полученным результатом. Эффективность использования ресурсов в социальной работе, их творческое, рациональное расходование, изыскание новых, нетрадиционных и более эффективных видов ресурсов - одна из главных задач социального работника и его профессиональный долг перед обществом и государством. При этом большое значение имеет использование возможностей клиентов, их вовлечение в совместную деятельность, максимальная </w:t>
      </w:r>
      <w:r w:rsidRPr="00803555">
        <w:rPr>
          <w:sz w:val="24"/>
          <w:szCs w:val="24"/>
        </w:rPr>
        <w:lastRenderedPageBreak/>
        <w:t>активизация. Долг социального работника перед обществом и государством состоит не только в том, чтобы по возможности добиться улучшения условий жизнедеятельности определенной части общества – клиентов, но и сделать их активными членами общества. Осознавая глубокие социальные последствия своей профессиональной деятельности и организуя профессиональную практику таким образом, чтобы содействовать достижению блага не только клиентов, но и всего общества, социальный работник выполняет свой профессиональный долг перед обществом и государством.</w:t>
      </w:r>
    </w:p>
    <w:p w:rsidR="00DD0FA2" w:rsidRPr="00803555" w:rsidRDefault="00DD0FA2" w:rsidP="00DD0FA2">
      <w:pPr>
        <w:ind w:firstLine="709"/>
        <w:jc w:val="both"/>
        <w:rPr>
          <w:sz w:val="24"/>
          <w:szCs w:val="24"/>
        </w:rPr>
      </w:pPr>
      <w:r w:rsidRPr="00803555">
        <w:rPr>
          <w:sz w:val="24"/>
          <w:szCs w:val="24"/>
        </w:rPr>
        <w:t>Престиж профессии - это престиж ее представителей, оценка их деятельности и морального облика, их социальной значимости обществом, причем в общественном сознании производится в большей степени оценка не потенциала, а действительного значения профессиональной деятельности. Борьба социального работника за повышение престижа и статуса профессии в обществе является его профессиональным долгом перед профессией. В этой связи социальный работник обязан поддерживать моральную чистоту профессии, заботиться о собственном моральном облике, не допуская никаких проявлений узковедомственных интересов в ущерб интересам дела, подмены ценностей профессии ценностями группы специалистов, отступлений от принципов и норм этики социальной работы. Борьба социального работника за повышение престижа и статуса профессии должна строиться как борьба за максимальное приближение действительного состояния профессиональной деятельности к желаемому и социально необходимому, стремление реализовать весь ее гуманистический социальный потенциал.</w:t>
      </w:r>
    </w:p>
    <w:p w:rsidR="00DD0FA2" w:rsidRPr="00803555" w:rsidRDefault="00DD0FA2" w:rsidP="00DD0FA2">
      <w:pPr>
        <w:ind w:firstLine="709"/>
        <w:jc w:val="both"/>
        <w:rPr>
          <w:sz w:val="24"/>
          <w:szCs w:val="24"/>
        </w:rPr>
      </w:pPr>
      <w:r w:rsidRPr="00803555">
        <w:rPr>
          <w:sz w:val="24"/>
          <w:szCs w:val="24"/>
        </w:rPr>
        <w:t>Социальная работа является профессиональной деятельностью не только одного конкретного социального работника, но и всего коллектива учреждения социальной защиты, всей совокупной профессиональной группы. Поэтому профессиональным долгом каждого социального работника является поддержание стабильности и сплоченности коллектива, в котором он работает, и всей профессиональной группы, создание атмосферы коллективизма, товарищества и взаимной поддержки, поскольку усилия коллектива как единого целого приносят результаты неизмеримо более высокие, нежели усилия одиночек.</w:t>
      </w:r>
    </w:p>
    <w:p w:rsidR="00DD0FA2" w:rsidRPr="00803555" w:rsidRDefault="00DD0FA2" w:rsidP="00DD0FA2">
      <w:pPr>
        <w:ind w:firstLine="709"/>
        <w:jc w:val="both"/>
        <w:rPr>
          <w:sz w:val="24"/>
          <w:szCs w:val="24"/>
        </w:rPr>
      </w:pPr>
      <w:r w:rsidRPr="00803555">
        <w:rPr>
          <w:sz w:val="24"/>
          <w:szCs w:val="24"/>
        </w:rPr>
        <w:t>Совокупная профессиональная группа социальных работников состоит из людей разного возраста и пола, с различным образовательным уровнем и жизненным опытом, различными интересами, взглядами и убеждениями, характерами и нравственными идеалами. Однако есть и нечто общее, объединяющее этих разных людей - это в первую очередь цели, которые они перед собой ставят и достижения которых добиваются сообща. Вторым по значимости фактором, объединяющим социальных работников в коллектив, является единство моральных принципов, профессиональных ценностей. Все противоречия, которые могут возникать и возникают в процессе повседневной практической деятельности, должны разрешаться в интересах достижения общих целей и на основе единых моральных принципов и системы ценностей. Профессиональным долгом социального работника по отношению к коллегам, коллективу, в котором он работает, совокупной профессиональной группе является подчинение своих действий и поведения единым для всего коллектива и профессиональной группы целям, содействие коллегам в достижении этих целей, обеспечение согласованности действий всех членов коллектива. Каждый социальный работник несет ответственность за эффективность деятельности всего коллектива. Поддержка деятельности коллег, подчеркивание ее значимости и важности, уважение их профессионального опыта, оказание им всесторонней помощи, открытость, честность, доброжелательность, высокая требовательность к коллегам и еще более высокая - к себе самому - долг социального работника перед ними. Однако выполнение профессионального долга невозможно без критического, беспристрастного отношения к отступлениям от профессиональной морали и ценностей.</w:t>
      </w:r>
    </w:p>
    <w:p w:rsidR="00DD0FA2" w:rsidRPr="00803555" w:rsidRDefault="00DD0FA2" w:rsidP="00DD0FA2">
      <w:pPr>
        <w:ind w:firstLine="709"/>
        <w:jc w:val="both"/>
        <w:rPr>
          <w:sz w:val="24"/>
          <w:szCs w:val="24"/>
        </w:rPr>
      </w:pPr>
      <w:r w:rsidRPr="00803555">
        <w:rPr>
          <w:sz w:val="24"/>
          <w:szCs w:val="24"/>
        </w:rPr>
        <w:t xml:space="preserve">Система отношений “социальный работник-клиент” и “социальный работник-окружение клиента” играет в социальной работе важнейшую роль. Эти отношения до </w:t>
      </w:r>
      <w:r w:rsidRPr="00803555">
        <w:rPr>
          <w:sz w:val="24"/>
          <w:szCs w:val="24"/>
        </w:rPr>
        <w:lastRenderedPageBreak/>
        <w:t xml:space="preserve">некоторой степени детерминированы социальными обстоятельствами: клиент нуждается в содействии социального работника, а социальный работник обязан оказывать помощь. Социальный работник по сути дела не имеет возможности выбирать клиента, а тем более его окружение; клиент же вправе требовать замены социального работника, если для этого есть основания. </w:t>
      </w:r>
    </w:p>
    <w:p w:rsidR="00DD0FA2" w:rsidRPr="00803555" w:rsidRDefault="00DD0FA2" w:rsidP="00DD0FA2">
      <w:pPr>
        <w:ind w:firstLine="709"/>
        <w:jc w:val="both"/>
        <w:rPr>
          <w:sz w:val="24"/>
          <w:szCs w:val="24"/>
        </w:rPr>
      </w:pPr>
      <w:r w:rsidRPr="00803555">
        <w:rPr>
          <w:sz w:val="24"/>
          <w:szCs w:val="24"/>
        </w:rPr>
        <w:t xml:space="preserve">Основное содержание профессионального долга социального работника по отношению к клиенту заключается в его содействии наиболее полной самореализации личности, достигаемой различными способами и методами в соответствии с потребностями клиента, и за выполнение этих требований социальный работник несет моральную ответственность. Основными требований профессионального долга социального работника в отношении клиента являются: уважение клиента как личности, поддержка и развитие наиболее значимых его положительных качеств, разумная требовательность к нему, установление не только деловых, официальных, но и человеческих отношений, создание у клиента оптимистического настроя, поддержание его достоинства и самоуважения, уважения со стороны социального окружения. </w:t>
      </w:r>
    </w:p>
    <w:p w:rsidR="00DD0FA2" w:rsidRPr="00803555" w:rsidRDefault="00DD0FA2" w:rsidP="00DD0FA2">
      <w:pPr>
        <w:ind w:firstLine="709"/>
        <w:jc w:val="both"/>
        <w:rPr>
          <w:sz w:val="24"/>
          <w:szCs w:val="24"/>
        </w:rPr>
      </w:pPr>
      <w:r w:rsidRPr="00803555">
        <w:rPr>
          <w:sz w:val="24"/>
          <w:szCs w:val="24"/>
        </w:rPr>
        <w:t>Особо следует подчеркнуть такое требование, как изучение внутреннего, духовного мира клиента. Внутренняя, духовная жизнь человека принадлежит только ему самому, является его неотъемлемой собственностью. Приступая к профессиональной деятельности, знакомясь с клиентом и его проблемой, решая (или способствуя решению) этих проблем, социальный работник неизбежно вторгается в личную жизнь индивида, соприкасается с его духовным миром. Поскольку одной из целей социальной работы является способствовать полному раскрытию потенциала личности, ее самореализации, обретению ею самой себя, социальный работник обязан знать внутренний мир своего клиента и умело на него влиять. Однако, поскольку духовный мир человека - наиболее тонкая, деликатная часть его “я”, грубое, бесцеремонное вторжение в него может привести к необратимым негативным последствиям. Внимательное, доброжелательное и чуткое отношение к мыслям, идеям, интересам клиента, его эмоциям и переживаниям на основе уважения личности поможет социальному работнику выполнить этот его профессиональный долг по отношению к клиенту.</w:t>
      </w:r>
    </w:p>
    <w:p w:rsidR="00DD0FA2" w:rsidRPr="00803555" w:rsidRDefault="00DD0FA2" w:rsidP="00DD0FA2">
      <w:pPr>
        <w:ind w:firstLine="709"/>
        <w:jc w:val="both"/>
        <w:rPr>
          <w:sz w:val="24"/>
          <w:szCs w:val="24"/>
        </w:rPr>
      </w:pPr>
      <w:r w:rsidRPr="00803555">
        <w:rPr>
          <w:sz w:val="24"/>
          <w:szCs w:val="24"/>
        </w:rPr>
        <w:t>При этом социальный работник всегда должен исходить из того, что каждый человек есть ответственная, сознательная личность. Это значит, его клиент, несмотря на то, что он обратился за помощью, признав собственную несостоятельность в решении некоторых вопросов, в значительной мере отвечает сам за себя. В соответствии с этическими принципами клиент вправе принимать решения о своей собственной судьбе, а значит, он должен нести за них ответственность. В таком подходе видна вся сложность взаимоотношений социального работника и его клиента, долга специалиста и его клиента: специалист профессионально подготовлен к своей деятельности, он обладает знаниями, навыками, опытом, имеет соответствующие полномочия и доступ к ресурсам. Его профессиональный долг – оказать клиенту необходимую помощь, используя все свои возможности и ресурсы. Клиент, напротив, не обладает знаниями, или навыками, его полномочия и ресурсы ограничены, казалось бы, он не должен принимать решения и нести за него ответственность. Однако это неверно. Задача социального работника в такой ситуации состоит в том, чтобы обеспечить возможность ответственного принятия клиентом решения, а значит, предоставить ему всю необходимую информацию о возможных способах решения проблемы, последствиях возможных решений, ресурсных затратах, преимуществах и недостатках каждого из возможных решений и т.п. В этом случае он вправе ожидать, что клиент, принимающий решение о своей судьбе, разделит со специалистом и ответственность за все последствия. Таким образом, долг социального работника позаботиться о благе клиента не противоречит ответственности клиента за самого себя.</w:t>
      </w:r>
    </w:p>
    <w:p w:rsidR="00DD0FA2" w:rsidRPr="00803555" w:rsidRDefault="00DD0FA2" w:rsidP="00DD0FA2">
      <w:pPr>
        <w:ind w:firstLine="709"/>
        <w:jc w:val="both"/>
        <w:rPr>
          <w:sz w:val="24"/>
          <w:szCs w:val="24"/>
        </w:rPr>
      </w:pPr>
      <w:r w:rsidRPr="00803555">
        <w:rPr>
          <w:sz w:val="24"/>
          <w:szCs w:val="24"/>
        </w:rPr>
        <w:t xml:space="preserve">Значительную роль в социальной работе играют отношения, складывающиеся между социальным работником и социальным окружением клиента - его родными и </w:t>
      </w:r>
      <w:r w:rsidRPr="00803555">
        <w:rPr>
          <w:sz w:val="24"/>
          <w:szCs w:val="24"/>
        </w:rPr>
        <w:lastRenderedPageBreak/>
        <w:t xml:space="preserve">близкими, друзьями и соседями. Специалист всегда видит в социальном окружении своего клиента не только объект воздействия, но и своего союзника в решении проблем клиента, т.е. субъект социальной работы, поскольку близкие, как правило, объективно заинтересованы в улучшении условий жизнедеятельности своего родственника, друга, соседа. Внимание к социальному окружению клиента, уважение к нему, учет его мнения и привлечение его к сотрудничеству на благо клиента, создание атмосферы полного доверия и взаимопонимания - профессиональный долг социального работника. Однако для плодотворного сотрудничества специалист должен объективно оценивать возможности социального окружения клиента, степень его сплоченности готовности включиться в совместную деятельность, мнение окружающих по поводу обстоятельств и личности клиента, а также, что немаловажно, степень индивидуализма и эгоизма членов окружения (в том числе и их группового эгоизма). Социальный работник обязан постоянно искать средства для повышения заинтересованности и возможности участия социального окружения в решении проблем клиента, выполнения отдельных этапов и разделов общей работы, формировать общественное мнение в пользу своего клиента. Создание крепкого, творчески работающего неформального коллектива, объединенного единством целей и задач - объективная потребность сотрудничества с социальным окружением клиента. Такой творческий коллектив, созданный усилиями социального работника с учетом мнения клиента, обладает большим потенциалом. </w:t>
      </w:r>
    </w:p>
    <w:p w:rsidR="00DD0FA2" w:rsidRPr="00803555" w:rsidRDefault="00DD0FA2" w:rsidP="00DD0FA2">
      <w:pPr>
        <w:ind w:firstLine="709"/>
        <w:jc w:val="both"/>
        <w:rPr>
          <w:sz w:val="24"/>
          <w:szCs w:val="24"/>
        </w:rPr>
      </w:pPr>
      <w:r w:rsidRPr="00803555">
        <w:rPr>
          <w:sz w:val="24"/>
          <w:szCs w:val="24"/>
        </w:rPr>
        <w:t>Социальный работник является человеком, личностью, вступающей в определенные отношения в силу профессиональных обязанностей, и, помимо долга по отношению к клиентам, профессии, коллегам и обществу, он обязан выполнить долг перед самим собой. Свои обязанности социальный работник выполняет не только потому, что его деятельность нужна обществу, что она необходима клиентам, но и потому, что ему самому необходима именно эта профессиональная деятельность, поскольку отвечает его внутренним потребностям, способствует реализации его личностного потенциала. По мере развития личности социального работника у него вырабатывается специфическая потребность - потребность в получении высокой оценки своей профессиональной деятельности, своей личности и поведения, завоевании авторитета. Эта потребность в целом может быть выражена как потребность в уважении и признании со стороны социального окружения специалиста. Однако оценка качеств специалиста и завоевание им уважения и признания производится в соответствии с качеством его работы и во многом зависит от того, насколько полно социальный работник выполняет своей профессиональный и нравственный долг по отношению к клиентам, коллегам, обществу. Творческое, заинтересованное выполнение социальным работником его профессиональных обязанностей, постоянное профессиональное и личностное совершенствование - долг социального работника по отношению к самому себе.</w:t>
      </w:r>
    </w:p>
    <w:p w:rsidR="00DD0FA2" w:rsidRPr="00803555" w:rsidRDefault="00DD0FA2" w:rsidP="00DD0FA2">
      <w:pPr>
        <w:ind w:firstLine="709"/>
        <w:jc w:val="both"/>
        <w:rPr>
          <w:sz w:val="24"/>
          <w:szCs w:val="24"/>
        </w:rPr>
      </w:pPr>
      <w:r w:rsidRPr="00803555">
        <w:rPr>
          <w:sz w:val="24"/>
          <w:szCs w:val="24"/>
        </w:rPr>
        <w:t>Для специалиста как личности с высокой нравственной ценностью важны не только внешние проявления уважения к нему, общественное признание. Для высокоразвитой в духовном плане личности не менее важно сознавать, что уважение и признание, авторитет в глазах окружающих являются объективно заслуженными, имеют основания.  Именно это обстоятельство - потребность в объективности и обоснованности оценки своих достоинств - и является основой совершенствования личности. Если специалисту достаточно не уважения к себе, а лишь внешнего его проявления; если он готов довольствоваться лишь видимостью авторитета, поскольку в силу своего служебного положения обладает возможностью влиять на судьбы людей; если ему достаточно своей власти над людьми для осознания себя как авторитетной и ценной личности - он никогда не станет хорошим специалистом, поскольку личные амбиции в отношении оценки окружающих и субъективная самооценка для него важнее, нежели действительная ценность его личности.</w:t>
      </w:r>
    </w:p>
    <w:p w:rsidR="00DD0FA2" w:rsidRPr="00803555" w:rsidRDefault="00DD0FA2" w:rsidP="00DD0FA2">
      <w:pPr>
        <w:ind w:firstLine="709"/>
        <w:jc w:val="both"/>
        <w:rPr>
          <w:sz w:val="24"/>
          <w:szCs w:val="24"/>
        </w:rPr>
      </w:pPr>
      <w:r w:rsidRPr="00803555">
        <w:rPr>
          <w:sz w:val="24"/>
          <w:szCs w:val="24"/>
        </w:rPr>
        <w:t xml:space="preserve">Честь и достоинство социального работника не даются ему вместе с профессией и служебным удостоверением, они формируются в процессе его деятельности в постоянной </w:t>
      </w:r>
      <w:r w:rsidRPr="00803555">
        <w:rPr>
          <w:sz w:val="24"/>
          <w:szCs w:val="24"/>
        </w:rPr>
        <w:lastRenderedPageBreak/>
        <w:t>работе над своими профессиональными и морально-нравственными качествами и повышаются по мере профессионального и нравственного совершенствования специалиста. Они закономерно связаны с признанием и оценкой его со стороны общества, государства, клиентов и коллег. Объективной основой оценки специалиста является социальная полезность его профессиональной деятельности.</w:t>
      </w:r>
    </w:p>
    <w:p w:rsidR="00DD0FA2" w:rsidRPr="00803555" w:rsidRDefault="00DD0FA2" w:rsidP="00DD0FA2">
      <w:pPr>
        <w:ind w:firstLine="709"/>
        <w:jc w:val="both"/>
        <w:rPr>
          <w:sz w:val="24"/>
          <w:szCs w:val="24"/>
        </w:rPr>
      </w:pPr>
      <w:r w:rsidRPr="00803555">
        <w:rPr>
          <w:sz w:val="24"/>
          <w:szCs w:val="24"/>
        </w:rPr>
        <w:t>Честь и достоинство социального работника требуют в первую очередь объективности в оценке самого себя - своих качеств, способностей и возможностей. Чрезмерное самомнение, завышенная самооценка специалиста, гипертрофированное чувство собственного достоинства, переходящее в самодовольство и самолюбование, отсутствие самокритичности, являются качествами, отрицательно сказывающимися как на перспективах личностного роста, так и на качестве профессиональной деятельности. Такой специалист, считая процесс своего развития законченным, доведенным до вершины, на самом деле не способен не только к совершенствованию, но и к поддержанию уже достигнутого уровня развития. Это, в свою очередь, приводит к объективной утрате чести и достоинства социального работника.</w:t>
      </w:r>
    </w:p>
    <w:p w:rsidR="00DD0FA2" w:rsidRPr="00803555" w:rsidRDefault="00DD0FA2" w:rsidP="00DD0FA2">
      <w:pPr>
        <w:ind w:firstLine="709"/>
        <w:jc w:val="both"/>
        <w:rPr>
          <w:sz w:val="24"/>
          <w:szCs w:val="24"/>
        </w:rPr>
      </w:pPr>
      <w:r w:rsidRPr="00803555">
        <w:rPr>
          <w:sz w:val="24"/>
          <w:szCs w:val="24"/>
        </w:rPr>
        <w:t>Долгом социального работника по отношению к самому себе является завоевание высокого авторитета в общественном мнении. Авторитет социального работника может быть, как формальным, так и неформальным. Формальный авторитет специалиста представляет собой, по сути, авторитет его профессии и должности. Неформальный же авторитет является показателем моральной значимости и влияния специалиста на клиента или его окружение, на коллег, мерилом абсолютной, вне зависимости от служебного положения, его ценности. Авторитет социального работника может быть основан только на действительных его достоинствах и заслугах как профессионального, так и личностного порядка. Не следует рассчитывать на свой профессиональный статус как на условие, необходимое и достаточное для завоевания прочного авторитета. Завоевание авторитета - процесс длительный и трудный, однако есть одна особенность - чем меньше социальный работник думает об авторитете и чем больше - о собственно профессиональной деятельности, тем выше его авторитет. Борьба же за завоевание и укрепление своего авторитета как таковая может стать самоцелью, отвлекая силы от профессиональной деятельности, и привести социального работника к прямо противоположному результату - он утратит остатки авторитета в глазах окружающих.</w:t>
      </w:r>
    </w:p>
    <w:p w:rsidR="00DD0FA2" w:rsidRPr="00064C42" w:rsidRDefault="00DD0FA2" w:rsidP="00DD0FA2">
      <w:pPr>
        <w:ind w:firstLine="709"/>
        <w:jc w:val="both"/>
        <w:rPr>
          <w:sz w:val="22"/>
          <w:szCs w:val="22"/>
        </w:rPr>
      </w:pPr>
    </w:p>
    <w:p w:rsidR="00DD0FA2" w:rsidRPr="004D7CA1" w:rsidRDefault="00DD0FA2" w:rsidP="00DD0FA2">
      <w:pPr>
        <w:jc w:val="both"/>
        <w:rPr>
          <w:b/>
          <w:i/>
          <w:color w:val="000000"/>
          <w:sz w:val="22"/>
          <w:szCs w:val="22"/>
        </w:rPr>
      </w:pPr>
    </w:p>
    <w:p w:rsidR="00DD0FA2" w:rsidRPr="00D11DEB" w:rsidRDefault="00DD0FA2" w:rsidP="00DD0FA2">
      <w:pPr>
        <w:widowControl w:val="0"/>
        <w:ind w:firstLine="709"/>
        <w:jc w:val="both"/>
        <w:rPr>
          <w:b/>
          <w:i/>
          <w:color w:val="000000"/>
          <w:sz w:val="24"/>
          <w:szCs w:val="24"/>
        </w:rPr>
      </w:pPr>
      <w:r w:rsidRPr="00D11DEB">
        <w:rPr>
          <w:b/>
          <w:i/>
          <w:color w:val="000000"/>
          <w:sz w:val="24"/>
          <w:szCs w:val="24"/>
        </w:rPr>
        <w:t xml:space="preserve">РАЗДЕЛ </w:t>
      </w:r>
      <w:r w:rsidRPr="00D11DEB">
        <w:rPr>
          <w:b/>
          <w:i/>
          <w:color w:val="000000"/>
          <w:sz w:val="24"/>
          <w:szCs w:val="24"/>
          <w:lang w:val="en-US"/>
        </w:rPr>
        <w:t>V</w:t>
      </w:r>
      <w:r w:rsidRPr="00D11DEB">
        <w:rPr>
          <w:b/>
          <w:i/>
          <w:color w:val="000000"/>
          <w:sz w:val="24"/>
          <w:szCs w:val="24"/>
        </w:rPr>
        <w:t>.</w:t>
      </w:r>
      <w:r>
        <w:rPr>
          <w:b/>
          <w:i/>
          <w:color w:val="000000"/>
          <w:sz w:val="24"/>
          <w:szCs w:val="24"/>
        </w:rPr>
        <w:t xml:space="preserve"> Профессионально-этическая культура социального работника</w:t>
      </w:r>
    </w:p>
    <w:p w:rsidR="00DD0FA2" w:rsidRDefault="00DD0FA2" w:rsidP="00DD0FA2">
      <w:pPr>
        <w:widowControl w:val="0"/>
        <w:ind w:firstLine="709"/>
        <w:jc w:val="both"/>
        <w:rPr>
          <w:b/>
          <w:i/>
          <w:color w:val="000000"/>
          <w:sz w:val="24"/>
          <w:szCs w:val="24"/>
        </w:rPr>
      </w:pPr>
    </w:p>
    <w:p w:rsidR="00DD0FA2" w:rsidRPr="00AD6277" w:rsidRDefault="00DD0FA2" w:rsidP="00DD0FA2">
      <w:pPr>
        <w:widowControl w:val="0"/>
        <w:ind w:firstLine="709"/>
        <w:jc w:val="both"/>
        <w:rPr>
          <w:bCs/>
          <w:color w:val="000000"/>
          <w:sz w:val="24"/>
          <w:szCs w:val="24"/>
        </w:rPr>
      </w:pPr>
      <w:r>
        <w:rPr>
          <w:b/>
          <w:i/>
          <w:color w:val="000000"/>
          <w:sz w:val="24"/>
          <w:szCs w:val="24"/>
        </w:rPr>
        <w:t>Лекция 9. Профессионально-этическая культура и этикет социального работника как субъект социально-помогающей деятельности</w:t>
      </w:r>
      <w:r w:rsidRPr="00575BCD">
        <w:rPr>
          <w:b/>
          <w:i/>
          <w:color w:val="000000"/>
          <w:sz w:val="24"/>
          <w:szCs w:val="24"/>
        </w:rPr>
        <w:t xml:space="preserve"> </w:t>
      </w:r>
    </w:p>
    <w:p w:rsidR="00DD0FA2" w:rsidRPr="002C14FB" w:rsidRDefault="00DD0FA2" w:rsidP="00DD0FA2">
      <w:pPr>
        <w:ind w:firstLine="709"/>
        <w:jc w:val="both"/>
        <w:rPr>
          <w:b/>
          <w:i/>
          <w:sz w:val="24"/>
          <w:szCs w:val="24"/>
        </w:rPr>
      </w:pPr>
      <w:r w:rsidRPr="002C14FB">
        <w:rPr>
          <w:sz w:val="24"/>
          <w:szCs w:val="24"/>
        </w:rPr>
        <w:t xml:space="preserve">Если спросить в чем разница между понятиями «этика» и «этикет», многие люди сразу не дадут точного ответа, поскольку это достаточно близкие и взаимодополняющие друг друга понятия, но, тем, не менее, между ними все же существует различие. </w:t>
      </w:r>
    </w:p>
    <w:p w:rsidR="00DD0FA2" w:rsidRPr="002C14FB" w:rsidRDefault="00DD0FA2" w:rsidP="00DD0FA2">
      <w:pPr>
        <w:ind w:firstLine="709"/>
        <w:jc w:val="both"/>
        <w:rPr>
          <w:i/>
          <w:sz w:val="24"/>
          <w:szCs w:val="24"/>
        </w:rPr>
      </w:pPr>
      <w:r w:rsidRPr="002C14FB">
        <w:rPr>
          <w:i/>
          <w:sz w:val="24"/>
          <w:szCs w:val="24"/>
        </w:rPr>
        <w:t xml:space="preserve">Сам термин </w:t>
      </w:r>
      <w:r w:rsidRPr="002C14FB">
        <w:rPr>
          <w:b/>
          <w:i/>
          <w:sz w:val="24"/>
          <w:szCs w:val="24"/>
        </w:rPr>
        <w:t>«</w:t>
      </w:r>
      <w:r w:rsidRPr="002C14FB">
        <w:rPr>
          <w:i/>
          <w:sz w:val="24"/>
          <w:szCs w:val="24"/>
        </w:rPr>
        <w:t>этикет</w:t>
      </w:r>
      <w:r w:rsidRPr="002C14FB">
        <w:rPr>
          <w:b/>
          <w:i/>
          <w:sz w:val="24"/>
          <w:szCs w:val="24"/>
        </w:rPr>
        <w:t>»</w:t>
      </w:r>
      <w:r w:rsidRPr="002C14FB">
        <w:rPr>
          <w:i/>
          <w:sz w:val="24"/>
          <w:szCs w:val="24"/>
        </w:rPr>
        <w:t xml:space="preserve"> в современном понимании этого слова впервые был использован в начале </w:t>
      </w:r>
      <w:r w:rsidRPr="002C14FB">
        <w:rPr>
          <w:i/>
          <w:sz w:val="24"/>
          <w:szCs w:val="24"/>
          <w:lang w:val="en-US"/>
        </w:rPr>
        <w:t>XVIII</w:t>
      </w:r>
      <w:r w:rsidRPr="002C14FB">
        <w:rPr>
          <w:i/>
          <w:sz w:val="24"/>
          <w:szCs w:val="24"/>
        </w:rPr>
        <w:t xml:space="preserve"> века на одном из приемов французского короля Людовика </w:t>
      </w:r>
      <w:r w:rsidRPr="002C14FB">
        <w:rPr>
          <w:i/>
          <w:sz w:val="24"/>
          <w:szCs w:val="24"/>
          <w:lang w:val="en-US"/>
        </w:rPr>
        <w:t>XIV</w:t>
      </w:r>
      <w:r w:rsidRPr="002C14FB">
        <w:rPr>
          <w:i/>
          <w:sz w:val="24"/>
          <w:szCs w:val="24"/>
        </w:rPr>
        <w:t xml:space="preserve"> (1638-1715 гг.), когда придворным и приглашенным были преподнесены карточки (этикетки) с перечнем правил поведения при дворе. Этикет – с фр. ярлык, этикетка. </w:t>
      </w:r>
    </w:p>
    <w:p w:rsidR="00DD0FA2" w:rsidRPr="002C14FB" w:rsidRDefault="00DD0FA2" w:rsidP="00DD0FA2">
      <w:pPr>
        <w:ind w:firstLine="709"/>
        <w:jc w:val="both"/>
        <w:rPr>
          <w:i/>
          <w:sz w:val="24"/>
          <w:szCs w:val="24"/>
        </w:rPr>
      </w:pPr>
      <w:r w:rsidRPr="002C14FB">
        <w:rPr>
          <w:i/>
          <w:sz w:val="24"/>
          <w:szCs w:val="24"/>
        </w:rPr>
        <w:t xml:space="preserve">На Руси, в силу особенностей ее культурно-исторического развития формирования «этикета» осуществлялось на основе религиозно-нравственных принципов. Начиная с правления Петра I, в России начали усиленно внедряться правила западноевропейского этикета, по образцу голландского и французского; в 1709 г. он даже издал указ, согласно которому подлежал наказанию каждый, кто вел себя «в нарушение этикета». На русскую почву переносились одежда, манеры, внешние формы поведения. Этикет, как и этика, явление историческое; правила поведения менялись вместе с условиями жизни человека, общества. </w:t>
      </w:r>
    </w:p>
    <w:p w:rsidR="00DD0FA2" w:rsidRPr="002C14FB" w:rsidRDefault="00DD0FA2" w:rsidP="00DD0FA2">
      <w:pPr>
        <w:ind w:firstLine="709"/>
        <w:jc w:val="both"/>
        <w:rPr>
          <w:b/>
          <w:i/>
          <w:sz w:val="24"/>
          <w:szCs w:val="24"/>
        </w:rPr>
      </w:pPr>
    </w:p>
    <w:p w:rsidR="00DD0FA2" w:rsidRPr="002C14FB" w:rsidRDefault="00DD0FA2" w:rsidP="00DD0FA2">
      <w:pPr>
        <w:ind w:firstLine="709"/>
        <w:jc w:val="both"/>
        <w:rPr>
          <w:sz w:val="24"/>
          <w:szCs w:val="24"/>
        </w:rPr>
      </w:pPr>
      <w:r w:rsidRPr="002C14FB">
        <w:rPr>
          <w:sz w:val="24"/>
          <w:szCs w:val="24"/>
        </w:rPr>
        <w:t>Этикет, как и этика, представляют собой свод правил поведения человека в различных сферах деятельности, в том числе и в профессиональной сфере.</w:t>
      </w:r>
    </w:p>
    <w:p w:rsidR="00DD0FA2" w:rsidRPr="002C14FB" w:rsidRDefault="00DD0FA2" w:rsidP="00DD0FA2">
      <w:pPr>
        <w:ind w:firstLine="709"/>
        <w:jc w:val="both"/>
        <w:rPr>
          <w:sz w:val="24"/>
          <w:szCs w:val="24"/>
        </w:rPr>
      </w:pPr>
      <w:r w:rsidRPr="002C14FB">
        <w:rPr>
          <w:sz w:val="24"/>
          <w:szCs w:val="24"/>
        </w:rPr>
        <w:t>С практической точки зрения этикет</w:t>
      </w:r>
      <w:r w:rsidRPr="002C14FB">
        <w:rPr>
          <w:b/>
          <w:i/>
          <w:sz w:val="24"/>
          <w:szCs w:val="24"/>
        </w:rPr>
        <w:t xml:space="preserve"> </w:t>
      </w:r>
      <w:r w:rsidRPr="002C14FB">
        <w:rPr>
          <w:sz w:val="24"/>
          <w:szCs w:val="24"/>
        </w:rPr>
        <w:t>– это совокупность норм и правил поведения, регулирующих внешние формы проявления человеческих взаимоотношений в процессе общения. Это определенные правила хорошего тона, правила проявления вежливости по отношению к самым разным группам людей в разных ситуациях и на разных уровнях; обхождение с окружающими, формы общения и приветствия, поведение в общественных местах, манеры и одежда (словарь по этике А.А. Гусейнова).</w:t>
      </w:r>
    </w:p>
    <w:p w:rsidR="00DD0FA2" w:rsidRPr="002C14FB" w:rsidRDefault="00DD0FA2" w:rsidP="00DD0FA2">
      <w:pPr>
        <w:ind w:firstLine="709"/>
        <w:jc w:val="both"/>
        <w:rPr>
          <w:sz w:val="24"/>
          <w:szCs w:val="24"/>
        </w:rPr>
      </w:pPr>
      <w:r w:rsidRPr="002C14FB">
        <w:rPr>
          <w:sz w:val="24"/>
          <w:szCs w:val="24"/>
        </w:rPr>
        <w:t>В основе всех хороших манер одна цель – забота о том, чтобы человек не мешал человеку, чтобы все вместе чувствовали себя хорошо.</w:t>
      </w:r>
    </w:p>
    <w:p w:rsidR="00DD0FA2" w:rsidRPr="002C14FB" w:rsidRDefault="00DD0FA2" w:rsidP="00DD0FA2">
      <w:pPr>
        <w:ind w:firstLine="709"/>
        <w:jc w:val="both"/>
        <w:rPr>
          <w:sz w:val="24"/>
          <w:szCs w:val="24"/>
        </w:rPr>
      </w:pPr>
      <w:r w:rsidRPr="002C14FB">
        <w:rPr>
          <w:sz w:val="24"/>
          <w:szCs w:val="24"/>
        </w:rPr>
        <w:t xml:space="preserve">С точки зрения этики основой для правила поведения («регулятором» процесса общения между людьми) являются такие понятия, как совесть, ответственность, долг, честь, достоинство. Основой правила поведения с точки зрения этикета являются – вежливость, тактичность, точность, скромность, любезность, деликатность, учтивость, корректность, скромность, предупредительность. </w:t>
      </w:r>
    </w:p>
    <w:p w:rsidR="00DD0FA2" w:rsidRPr="002C14FB" w:rsidRDefault="00DD0FA2" w:rsidP="00DD0FA2">
      <w:pPr>
        <w:ind w:firstLine="709"/>
        <w:jc w:val="both"/>
        <w:rPr>
          <w:sz w:val="24"/>
          <w:szCs w:val="24"/>
        </w:rPr>
      </w:pPr>
      <w:r w:rsidRPr="002C14FB">
        <w:rPr>
          <w:sz w:val="24"/>
          <w:szCs w:val="24"/>
        </w:rPr>
        <w:t>Можно сказать, что именно эти понятия (или категории) в конечном итоге определяют и культуру поведения человека, в том числе и в профессиональной сфере.</w:t>
      </w:r>
    </w:p>
    <w:p w:rsidR="00DD0FA2" w:rsidRPr="002C14FB" w:rsidRDefault="00DD0FA2" w:rsidP="00DD0FA2">
      <w:pPr>
        <w:ind w:firstLine="709"/>
        <w:jc w:val="both"/>
        <w:rPr>
          <w:sz w:val="24"/>
          <w:szCs w:val="24"/>
        </w:rPr>
      </w:pPr>
      <w:r w:rsidRPr="002C14FB">
        <w:rPr>
          <w:i/>
          <w:sz w:val="24"/>
          <w:szCs w:val="24"/>
        </w:rPr>
        <w:t>Культура поведения</w:t>
      </w:r>
      <w:r w:rsidRPr="002C14FB">
        <w:rPr>
          <w:sz w:val="24"/>
          <w:szCs w:val="24"/>
        </w:rPr>
        <w:t xml:space="preserve"> – это поступки и формы общения людей, основанные на нравственности, эстетическом вкусе и соблюдении определенных норм и правил. Истинная культура поведения есть органическое единство внутренней и внешней культуры человека, умение найти правильную линию поведения даже в нестандартной, а порой и в экстремальной ситуации. </w:t>
      </w:r>
    </w:p>
    <w:p w:rsidR="00DD0FA2" w:rsidRPr="002C14FB" w:rsidRDefault="00DD0FA2" w:rsidP="00DD0FA2">
      <w:pPr>
        <w:ind w:firstLine="709"/>
        <w:jc w:val="both"/>
        <w:rPr>
          <w:sz w:val="24"/>
          <w:szCs w:val="24"/>
        </w:rPr>
      </w:pPr>
      <w:r w:rsidRPr="002C14FB">
        <w:rPr>
          <w:i/>
          <w:sz w:val="24"/>
          <w:szCs w:val="24"/>
        </w:rPr>
        <w:t>Деловой этикет</w:t>
      </w:r>
      <w:r w:rsidRPr="002C14FB">
        <w:rPr>
          <w:sz w:val="24"/>
          <w:szCs w:val="24"/>
        </w:rPr>
        <w:t xml:space="preserve"> важнейшая сторона морали профессионального поведения делового человека, в том числе и социального работника.</w:t>
      </w:r>
    </w:p>
    <w:p w:rsidR="00DD0FA2" w:rsidRPr="002C14FB" w:rsidRDefault="00DD0FA2" w:rsidP="00DD0FA2">
      <w:pPr>
        <w:ind w:firstLine="709"/>
        <w:jc w:val="both"/>
        <w:rPr>
          <w:sz w:val="24"/>
          <w:szCs w:val="24"/>
        </w:rPr>
      </w:pPr>
      <w:r w:rsidRPr="002C14FB">
        <w:rPr>
          <w:sz w:val="24"/>
          <w:szCs w:val="24"/>
        </w:rPr>
        <w:t xml:space="preserve">Каждой профессии свойственны определенные </w:t>
      </w:r>
      <w:r w:rsidRPr="002C14FB">
        <w:rPr>
          <w:i/>
          <w:sz w:val="24"/>
          <w:szCs w:val="24"/>
        </w:rPr>
        <w:t>этикетные модели поведения,</w:t>
      </w:r>
      <w:r w:rsidRPr="002C14FB">
        <w:rPr>
          <w:sz w:val="24"/>
          <w:szCs w:val="24"/>
        </w:rPr>
        <w:t xml:space="preserve"> которые регламентируются правилами, принятыми в данной области; эти правила поведения обычно прописаны в этических кодексах. </w:t>
      </w:r>
    </w:p>
    <w:p w:rsidR="00DD0FA2" w:rsidRPr="002C14FB" w:rsidRDefault="00DD0FA2" w:rsidP="00DD0FA2">
      <w:pPr>
        <w:ind w:firstLine="709"/>
        <w:jc w:val="both"/>
        <w:rPr>
          <w:sz w:val="24"/>
          <w:szCs w:val="24"/>
        </w:rPr>
      </w:pPr>
      <w:r w:rsidRPr="002C14FB">
        <w:rPr>
          <w:sz w:val="24"/>
          <w:szCs w:val="24"/>
        </w:rPr>
        <w:t>Правила включают в себя, как требования к внешнему виду сотрудника, так называемый дресс-код, так и к его речи (вербальный этикет), манере поведения.</w:t>
      </w:r>
    </w:p>
    <w:p w:rsidR="00DD0FA2" w:rsidRPr="002C14FB" w:rsidRDefault="00DD0FA2" w:rsidP="00DD0FA2">
      <w:pPr>
        <w:ind w:firstLine="709"/>
        <w:jc w:val="both"/>
        <w:rPr>
          <w:i/>
          <w:sz w:val="24"/>
          <w:szCs w:val="24"/>
        </w:rPr>
      </w:pPr>
      <w:r w:rsidRPr="002C14FB">
        <w:rPr>
          <w:i/>
          <w:sz w:val="24"/>
          <w:szCs w:val="24"/>
        </w:rPr>
        <w:t>Существуют различные этикетные модели поведения, к ним относят:</w:t>
      </w:r>
    </w:p>
    <w:p w:rsidR="00DD0FA2" w:rsidRPr="002C14FB" w:rsidRDefault="00DD0FA2" w:rsidP="00DD0FA2">
      <w:pPr>
        <w:ind w:firstLine="709"/>
        <w:jc w:val="both"/>
        <w:rPr>
          <w:sz w:val="24"/>
          <w:szCs w:val="24"/>
        </w:rPr>
      </w:pPr>
      <w:r w:rsidRPr="002C14FB">
        <w:rPr>
          <w:sz w:val="24"/>
          <w:szCs w:val="24"/>
        </w:rPr>
        <w:t>- представление и знакомство;</w:t>
      </w:r>
    </w:p>
    <w:p w:rsidR="00DD0FA2" w:rsidRPr="002C14FB" w:rsidRDefault="00DD0FA2" w:rsidP="00DD0FA2">
      <w:pPr>
        <w:ind w:firstLine="709"/>
        <w:jc w:val="both"/>
        <w:rPr>
          <w:sz w:val="24"/>
          <w:szCs w:val="24"/>
        </w:rPr>
      </w:pPr>
      <w:r w:rsidRPr="002C14FB">
        <w:rPr>
          <w:sz w:val="24"/>
          <w:szCs w:val="24"/>
        </w:rPr>
        <w:t>- приветствие;</w:t>
      </w:r>
    </w:p>
    <w:p w:rsidR="00DD0FA2" w:rsidRPr="002C14FB" w:rsidRDefault="00DD0FA2" w:rsidP="00DD0FA2">
      <w:pPr>
        <w:ind w:firstLine="709"/>
        <w:jc w:val="both"/>
        <w:rPr>
          <w:sz w:val="24"/>
          <w:szCs w:val="24"/>
        </w:rPr>
      </w:pPr>
      <w:r w:rsidRPr="002C14FB">
        <w:rPr>
          <w:sz w:val="24"/>
          <w:szCs w:val="24"/>
        </w:rPr>
        <w:t>- правила ведения делового разговора, беседы, переговоров, совещания;</w:t>
      </w:r>
    </w:p>
    <w:p w:rsidR="00DD0FA2" w:rsidRPr="002C14FB" w:rsidRDefault="00DD0FA2" w:rsidP="00DD0FA2">
      <w:pPr>
        <w:ind w:firstLine="709"/>
        <w:jc w:val="both"/>
        <w:rPr>
          <w:sz w:val="24"/>
          <w:szCs w:val="24"/>
        </w:rPr>
      </w:pPr>
      <w:r w:rsidRPr="002C14FB">
        <w:rPr>
          <w:sz w:val="24"/>
          <w:szCs w:val="24"/>
        </w:rPr>
        <w:t>- правила проведения деловых встреч, приемов (протокольных мероприятий);</w:t>
      </w:r>
    </w:p>
    <w:p w:rsidR="00DD0FA2" w:rsidRPr="002C14FB" w:rsidRDefault="00DD0FA2" w:rsidP="00DD0FA2">
      <w:pPr>
        <w:ind w:firstLine="709"/>
        <w:jc w:val="both"/>
        <w:rPr>
          <w:sz w:val="24"/>
          <w:szCs w:val="24"/>
        </w:rPr>
      </w:pPr>
      <w:r w:rsidRPr="002C14FB">
        <w:rPr>
          <w:sz w:val="24"/>
          <w:szCs w:val="24"/>
        </w:rPr>
        <w:t>- правила ведения деловых бесед по телефону.</w:t>
      </w:r>
    </w:p>
    <w:p w:rsidR="00DD0FA2" w:rsidRPr="002C14FB" w:rsidRDefault="00DD0FA2" w:rsidP="00DD0FA2">
      <w:pPr>
        <w:ind w:firstLine="709"/>
        <w:jc w:val="both"/>
        <w:rPr>
          <w:sz w:val="24"/>
          <w:szCs w:val="24"/>
        </w:rPr>
      </w:pPr>
      <w:r w:rsidRPr="002C14FB">
        <w:rPr>
          <w:i/>
          <w:sz w:val="24"/>
          <w:szCs w:val="24"/>
        </w:rPr>
        <w:t>Деловое общение</w:t>
      </w:r>
      <w:r>
        <w:rPr>
          <w:sz w:val="24"/>
          <w:szCs w:val="24"/>
        </w:rPr>
        <w:t xml:space="preserve"> среди сотрудников может </w:t>
      </w:r>
      <w:r w:rsidRPr="002C14FB">
        <w:rPr>
          <w:sz w:val="24"/>
          <w:szCs w:val="24"/>
        </w:rPr>
        <w:t>быть</w:t>
      </w:r>
      <w:r>
        <w:rPr>
          <w:sz w:val="24"/>
          <w:szCs w:val="24"/>
        </w:rPr>
        <w:t>,</w:t>
      </w:r>
      <w:r w:rsidRPr="002C14FB">
        <w:rPr>
          <w:sz w:val="24"/>
          <w:szCs w:val="24"/>
        </w:rPr>
        <w:t xml:space="preserve"> как </w:t>
      </w:r>
      <w:r w:rsidRPr="002C14FB">
        <w:rPr>
          <w:i/>
          <w:sz w:val="24"/>
          <w:szCs w:val="24"/>
        </w:rPr>
        <w:t>официальным</w:t>
      </w:r>
      <w:r w:rsidRPr="002C14FB">
        <w:rPr>
          <w:sz w:val="24"/>
          <w:szCs w:val="24"/>
        </w:rPr>
        <w:t xml:space="preserve"> (на работе между руководителем и подчиненным), так и </w:t>
      </w:r>
      <w:r w:rsidRPr="002C14FB">
        <w:rPr>
          <w:i/>
          <w:sz w:val="24"/>
          <w:szCs w:val="24"/>
        </w:rPr>
        <w:t>неофициальным</w:t>
      </w:r>
      <w:r w:rsidRPr="002C14FB">
        <w:rPr>
          <w:b/>
          <w:i/>
          <w:sz w:val="24"/>
          <w:szCs w:val="24"/>
        </w:rPr>
        <w:t xml:space="preserve"> </w:t>
      </w:r>
      <w:r w:rsidRPr="002C14FB">
        <w:rPr>
          <w:sz w:val="24"/>
          <w:szCs w:val="24"/>
        </w:rPr>
        <w:t>(между коллегами). Правила делового этикета меняются в зависимости от конкретной ситуации, от вида взаимодействия между деловыми людьми.</w:t>
      </w:r>
    </w:p>
    <w:p w:rsidR="00DD0FA2" w:rsidRPr="002C14FB" w:rsidRDefault="00DD0FA2" w:rsidP="00DD0FA2">
      <w:pPr>
        <w:ind w:firstLine="709"/>
        <w:jc w:val="both"/>
        <w:rPr>
          <w:sz w:val="24"/>
          <w:szCs w:val="24"/>
        </w:rPr>
      </w:pPr>
      <w:r w:rsidRPr="002C14FB">
        <w:rPr>
          <w:sz w:val="24"/>
          <w:szCs w:val="24"/>
        </w:rPr>
        <w:t xml:space="preserve">Знание делового этикета для руководителя и сотрудников любой организации является сегодня одним из наиболее актуальных вопросов. От того, насколько грамотным и компетентными будут сотрудники организации в вопросах делового этикета (особенно с зарубежными партнерами или компаниями), порой напрямую будет зависеть их успех в профессиональной сфере.  </w:t>
      </w:r>
    </w:p>
    <w:p w:rsidR="00DD0FA2" w:rsidRPr="002C14FB" w:rsidRDefault="00DD0FA2" w:rsidP="00DD0FA2">
      <w:pPr>
        <w:ind w:firstLine="709"/>
        <w:jc w:val="both"/>
        <w:rPr>
          <w:sz w:val="24"/>
          <w:szCs w:val="24"/>
        </w:rPr>
      </w:pPr>
      <w:r w:rsidRPr="002C14FB">
        <w:rPr>
          <w:sz w:val="24"/>
          <w:szCs w:val="24"/>
        </w:rPr>
        <w:t>Знание этикета, культуры поведения, по мнению большинства исследователей, являются сегодня ключевыми условиями для успешной работы любой организации, это основа предпринимательского успеха.</w:t>
      </w:r>
    </w:p>
    <w:p w:rsidR="00DD0FA2" w:rsidRPr="002C14FB" w:rsidRDefault="00DD0FA2" w:rsidP="00DD0FA2">
      <w:pPr>
        <w:ind w:firstLine="709"/>
        <w:jc w:val="both"/>
        <w:rPr>
          <w:i/>
          <w:sz w:val="24"/>
          <w:szCs w:val="24"/>
        </w:rPr>
      </w:pPr>
      <w:r w:rsidRPr="002C14FB">
        <w:rPr>
          <w:i/>
          <w:sz w:val="24"/>
          <w:szCs w:val="24"/>
        </w:rPr>
        <w:t xml:space="preserve">Еще в 1936 г. Дейл Карнеги в своей знаменитой книге «Как завоевывать друзей и оказывать влияние на других людей», писал, что успехи “того или человека в его финансовых делах только на 15% зависят от его профессиональных знаний и 85% - от его умения общаться с другими людьми».  Неслучайно, японцы тратят на обучение </w:t>
      </w:r>
      <w:r w:rsidRPr="002C14FB">
        <w:rPr>
          <w:i/>
          <w:sz w:val="24"/>
          <w:szCs w:val="24"/>
        </w:rPr>
        <w:lastRenderedPageBreak/>
        <w:t>хорошим манерам и консультациям по вопросам этикета, культуры поведения значительные суммы. Они знают, что успех любой фирмы во многом зависит от способнос</w:t>
      </w:r>
      <w:r>
        <w:rPr>
          <w:i/>
          <w:sz w:val="24"/>
          <w:szCs w:val="24"/>
        </w:rPr>
        <w:t xml:space="preserve">ти ее работников, от их умения </w:t>
      </w:r>
      <w:r w:rsidRPr="002C14FB">
        <w:rPr>
          <w:i/>
          <w:sz w:val="24"/>
          <w:szCs w:val="24"/>
        </w:rPr>
        <w:t xml:space="preserve">дружно трудиться над достижением общей цели. </w:t>
      </w:r>
    </w:p>
    <w:p w:rsidR="00DD0FA2" w:rsidRPr="002C14FB" w:rsidRDefault="00DD0FA2" w:rsidP="00DD0FA2">
      <w:pPr>
        <w:ind w:firstLine="709"/>
        <w:jc w:val="both"/>
        <w:rPr>
          <w:sz w:val="24"/>
          <w:szCs w:val="24"/>
        </w:rPr>
      </w:pPr>
      <w:r w:rsidRPr="002C14FB">
        <w:rPr>
          <w:sz w:val="24"/>
          <w:szCs w:val="24"/>
        </w:rPr>
        <w:t xml:space="preserve">К сожалению, мы не может похвастаться этими знаниями и умениями, хотя определенные сдвиги в этом направлении, несомненно, есть (сказывается «тлетворное влияние запада»). </w:t>
      </w:r>
    </w:p>
    <w:p w:rsidR="00DD0FA2" w:rsidRPr="002C14FB" w:rsidRDefault="00DD0FA2" w:rsidP="00DD0FA2">
      <w:pPr>
        <w:ind w:firstLine="709"/>
        <w:jc w:val="both"/>
        <w:rPr>
          <w:sz w:val="24"/>
          <w:szCs w:val="24"/>
        </w:rPr>
      </w:pPr>
      <w:r w:rsidRPr="002C14FB">
        <w:rPr>
          <w:b/>
          <w:i/>
          <w:sz w:val="24"/>
          <w:szCs w:val="24"/>
        </w:rPr>
        <w:t>Этикет социального работника.</w:t>
      </w:r>
      <w:r w:rsidRPr="002C14FB">
        <w:rPr>
          <w:sz w:val="24"/>
          <w:szCs w:val="24"/>
        </w:rPr>
        <w:t xml:space="preserve"> Нормы и правила поведения современного делового этикета, в том числе и социального работника, строятся на основных принципах современного этикета, ориентированных на честь и достоинство человека как высшую ценность и соблюдаемых в цивилизованном мире. </w:t>
      </w:r>
    </w:p>
    <w:p w:rsidR="00DD0FA2" w:rsidRPr="002C14FB" w:rsidRDefault="00DD0FA2" w:rsidP="00DD0FA2">
      <w:pPr>
        <w:ind w:firstLine="709"/>
        <w:jc w:val="both"/>
        <w:rPr>
          <w:b/>
          <w:i/>
          <w:sz w:val="24"/>
          <w:szCs w:val="24"/>
        </w:rPr>
      </w:pPr>
      <w:r w:rsidRPr="002C14FB">
        <w:rPr>
          <w:b/>
          <w:i/>
          <w:sz w:val="24"/>
          <w:szCs w:val="24"/>
        </w:rPr>
        <w:t>Общие принципы современного этикета:</w:t>
      </w:r>
    </w:p>
    <w:p w:rsidR="00DD0FA2" w:rsidRPr="002C14FB" w:rsidRDefault="00DD0FA2" w:rsidP="00DD0FA2">
      <w:pPr>
        <w:ind w:firstLine="709"/>
        <w:jc w:val="both"/>
        <w:rPr>
          <w:sz w:val="24"/>
          <w:szCs w:val="24"/>
        </w:rPr>
      </w:pPr>
      <w:r w:rsidRPr="002C14FB">
        <w:rPr>
          <w:sz w:val="24"/>
          <w:szCs w:val="24"/>
        </w:rPr>
        <w:t xml:space="preserve">1. </w:t>
      </w:r>
      <w:r w:rsidRPr="002C14FB">
        <w:rPr>
          <w:b/>
          <w:i/>
          <w:sz w:val="24"/>
          <w:szCs w:val="24"/>
        </w:rPr>
        <w:t>Принцип гуманизма</w:t>
      </w:r>
      <w:r w:rsidRPr="002C14FB">
        <w:rPr>
          <w:sz w:val="24"/>
          <w:szCs w:val="24"/>
        </w:rPr>
        <w:t xml:space="preserve"> – это уважение к человеку, признание достоинства его личности через такие понятия, как доброжелательность, вежливость, чуткость, тактичность, скромность и т.д.</w:t>
      </w:r>
    </w:p>
    <w:p w:rsidR="00DD0FA2" w:rsidRPr="002C14FB" w:rsidRDefault="00DD0FA2" w:rsidP="00DD0FA2">
      <w:pPr>
        <w:ind w:firstLine="709"/>
        <w:jc w:val="both"/>
        <w:rPr>
          <w:sz w:val="24"/>
          <w:szCs w:val="24"/>
        </w:rPr>
      </w:pPr>
      <w:r w:rsidRPr="002C14FB">
        <w:rPr>
          <w:sz w:val="24"/>
          <w:szCs w:val="24"/>
        </w:rPr>
        <w:t xml:space="preserve">2. </w:t>
      </w:r>
      <w:r w:rsidRPr="002C14FB">
        <w:rPr>
          <w:b/>
          <w:i/>
          <w:sz w:val="24"/>
          <w:szCs w:val="24"/>
        </w:rPr>
        <w:t>Принцип целесообразности действий</w:t>
      </w:r>
      <w:r w:rsidRPr="002C14FB">
        <w:rPr>
          <w:sz w:val="24"/>
          <w:szCs w:val="24"/>
        </w:rPr>
        <w:t xml:space="preserve"> – говорит о том, что этикет не должен быть догмой, поскольку все ситуации трудно предусмотреть, поэтому необходим творческий подход. </w:t>
      </w:r>
    </w:p>
    <w:p w:rsidR="00DD0FA2" w:rsidRPr="002C14FB" w:rsidRDefault="00DD0FA2" w:rsidP="00DD0FA2">
      <w:pPr>
        <w:ind w:firstLine="709"/>
        <w:jc w:val="both"/>
        <w:rPr>
          <w:sz w:val="24"/>
          <w:szCs w:val="24"/>
        </w:rPr>
      </w:pPr>
      <w:r w:rsidRPr="002C14FB">
        <w:rPr>
          <w:sz w:val="24"/>
          <w:szCs w:val="24"/>
        </w:rPr>
        <w:t xml:space="preserve">3. </w:t>
      </w:r>
      <w:r w:rsidRPr="002C14FB">
        <w:rPr>
          <w:b/>
          <w:i/>
          <w:sz w:val="24"/>
          <w:szCs w:val="24"/>
        </w:rPr>
        <w:t>Принцип этической привлекательности</w:t>
      </w:r>
      <w:r w:rsidRPr="002C14FB">
        <w:rPr>
          <w:sz w:val="24"/>
          <w:szCs w:val="24"/>
        </w:rPr>
        <w:t xml:space="preserve"> – предполагает хорошие манеры и внешний вид человека.</w:t>
      </w:r>
    </w:p>
    <w:p w:rsidR="00DD0FA2" w:rsidRPr="002C14FB" w:rsidRDefault="00DD0FA2" w:rsidP="00DD0FA2">
      <w:pPr>
        <w:ind w:firstLine="709"/>
        <w:jc w:val="both"/>
        <w:rPr>
          <w:sz w:val="24"/>
          <w:szCs w:val="24"/>
        </w:rPr>
      </w:pPr>
      <w:r w:rsidRPr="002C14FB">
        <w:rPr>
          <w:sz w:val="24"/>
          <w:szCs w:val="24"/>
        </w:rPr>
        <w:t xml:space="preserve">4. </w:t>
      </w:r>
      <w:r w:rsidRPr="002C14FB">
        <w:rPr>
          <w:b/>
          <w:i/>
          <w:sz w:val="24"/>
          <w:szCs w:val="24"/>
        </w:rPr>
        <w:t>Принцип учета народных традиций и обычаев</w:t>
      </w:r>
      <w:r w:rsidRPr="002C14FB">
        <w:rPr>
          <w:sz w:val="24"/>
          <w:szCs w:val="24"/>
        </w:rPr>
        <w:t xml:space="preserve"> своей страны и стран, с представителями которых устанавливаются деловые контакты. </w:t>
      </w:r>
    </w:p>
    <w:p w:rsidR="00DD0FA2" w:rsidRPr="002C14FB" w:rsidRDefault="00DD0FA2" w:rsidP="00DD0FA2">
      <w:pPr>
        <w:ind w:firstLine="709"/>
        <w:jc w:val="both"/>
        <w:rPr>
          <w:sz w:val="24"/>
          <w:szCs w:val="24"/>
        </w:rPr>
      </w:pPr>
    </w:p>
    <w:p w:rsidR="00DD0FA2" w:rsidRPr="002C14FB" w:rsidRDefault="00DD0FA2" w:rsidP="00DD0FA2">
      <w:pPr>
        <w:ind w:firstLine="709"/>
        <w:jc w:val="both"/>
        <w:rPr>
          <w:b/>
          <w:i/>
          <w:sz w:val="24"/>
          <w:szCs w:val="24"/>
        </w:rPr>
      </w:pPr>
      <w:r w:rsidRPr="002C14FB">
        <w:rPr>
          <w:b/>
          <w:i/>
          <w:sz w:val="24"/>
          <w:szCs w:val="24"/>
        </w:rPr>
        <w:t>Этикетные модели поведения социального работника:</w:t>
      </w:r>
    </w:p>
    <w:p w:rsidR="00DD0FA2" w:rsidRPr="002C14FB" w:rsidRDefault="00DD0FA2" w:rsidP="00DD0FA2">
      <w:pPr>
        <w:ind w:firstLine="709"/>
        <w:jc w:val="both"/>
        <w:rPr>
          <w:sz w:val="24"/>
          <w:szCs w:val="24"/>
        </w:rPr>
      </w:pPr>
      <w:r w:rsidRPr="002C14FB">
        <w:rPr>
          <w:sz w:val="24"/>
          <w:szCs w:val="24"/>
        </w:rPr>
        <w:t>- Знакомство, представление (либо в социальном учреждении, либо на дому);</w:t>
      </w:r>
    </w:p>
    <w:p w:rsidR="00DD0FA2" w:rsidRPr="002C14FB" w:rsidRDefault="00DD0FA2" w:rsidP="00DD0FA2">
      <w:pPr>
        <w:ind w:firstLine="709"/>
        <w:jc w:val="both"/>
        <w:rPr>
          <w:sz w:val="24"/>
          <w:szCs w:val="24"/>
        </w:rPr>
      </w:pPr>
      <w:r w:rsidRPr="002C14FB">
        <w:rPr>
          <w:sz w:val="24"/>
          <w:szCs w:val="24"/>
        </w:rPr>
        <w:t>- Консультирование;</w:t>
      </w:r>
    </w:p>
    <w:p w:rsidR="00DD0FA2" w:rsidRPr="002C14FB" w:rsidRDefault="00DD0FA2" w:rsidP="00DD0FA2">
      <w:pPr>
        <w:ind w:firstLine="709"/>
        <w:jc w:val="both"/>
        <w:rPr>
          <w:sz w:val="24"/>
          <w:szCs w:val="24"/>
        </w:rPr>
      </w:pPr>
      <w:r w:rsidRPr="002C14FB">
        <w:rPr>
          <w:sz w:val="24"/>
          <w:szCs w:val="24"/>
        </w:rPr>
        <w:t>- Повторная встреча;</w:t>
      </w:r>
    </w:p>
    <w:p w:rsidR="00DD0FA2" w:rsidRPr="002C14FB" w:rsidRDefault="00DD0FA2" w:rsidP="00DD0FA2">
      <w:pPr>
        <w:ind w:firstLine="709"/>
        <w:jc w:val="both"/>
        <w:rPr>
          <w:sz w:val="24"/>
          <w:szCs w:val="24"/>
        </w:rPr>
      </w:pPr>
      <w:r w:rsidRPr="002C14FB">
        <w:rPr>
          <w:sz w:val="24"/>
          <w:szCs w:val="24"/>
        </w:rPr>
        <w:t>- Повседневное общение с клиентами (либо в социальном учреждении, либо на дому);</w:t>
      </w:r>
    </w:p>
    <w:p w:rsidR="00DD0FA2" w:rsidRPr="002C14FB" w:rsidRDefault="00DD0FA2" w:rsidP="00DD0FA2">
      <w:pPr>
        <w:ind w:firstLine="709"/>
        <w:jc w:val="both"/>
        <w:rPr>
          <w:sz w:val="24"/>
          <w:szCs w:val="24"/>
        </w:rPr>
      </w:pPr>
      <w:r w:rsidRPr="002C14FB">
        <w:rPr>
          <w:sz w:val="24"/>
          <w:szCs w:val="24"/>
        </w:rPr>
        <w:t>- Общение с окружением клиента (либо в социальном учреждении, либо на дому);</w:t>
      </w:r>
    </w:p>
    <w:p w:rsidR="00DD0FA2" w:rsidRPr="002C14FB" w:rsidRDefault="00DD0FA2" w:rsidP="00DD0FA2">
      <w:pPr>
        <w:ind w:firstLine="709"/>
        <w:jc w:val="both"/>
        <w:rPr>
          <w:sz w:val="24"/>
          <w:szCs w:val="24"/>
        </w:rPr>
      </w:pPr>
      <w:r w:rsidRPr="002C14FB">
        <w:rPr>
          <w:sz w:val="24"/>
          <w:szCs w:val="24"/>
        </w:rPr>
        <w:t>- Деловое общение с различными государственными и общественными организациями.</w:t>
      </w:r>
    </w:p>
    <w:p w:rsidR="00AF3259" w:rsidRDefault="00AF3259" w:rsidP="008513B9">
      <w:pPr>
        <w:tabs>
          <w:tab w:val="left" w:pos="9072"/>
          <w:tab w:val="left" w:pos="9355"/>
        </w:tabs>
        <w:ind w:firstLine="709"/>
        <w:contextualSpacing/>
        <w:jc w:val="both"/>
        <w:rPr>
          <w:b/>
          <w:i/>
          <w:sz w:val="24"/>
          <w:szCs w:val="24"/>
        </w:rPr>
      </w:pPr>
    </w:p>
    <w:p w:rsidR="000B42DA" w:rsidRDefault="00AF3259" w:rsidP="00AF3259">
      <w:pPr>
        <w:tabs>
          <w:tab w:val="left" w:pos="9072"/>
          <w:tab w:val="left" w:pos="9355"/>
        </w:tabs>
        <w:ind w:firstLine="709"/>
        <w:contextualSpacing/>
        <w:jc w:val="center"/>
        <w:rPr>
          <w:b/>
          <w:i/>
          <w:sz w:val="24"/>
          <w:szCs w:val="24"/>
        </w:rPr>
      </w:pPr>
      <w:r w:rsidRPr="00AF3259">
        <w:rPr>
          <w:b/>
          <w:i/>
          <w:sz w:val="24"/>
          <w:szCs w:val="24"/>
        </w:rPr>
        <w:t>Темы практических занятий</w:t>
      </w:r>
    </w:p>
    <w:p w:rsidR="00AF3259" w:rsidRDefault="00AF3259" w:rsidP="00AF3259">
      <w:pPr>
        <w:tabs>
          <w:tab w:val="left" w:pos="9072"/>
          <w:tab w:val="left" w:pos="9355"/>
        </w:tabs>
        <w:ind w:firstLine="709"/>
        <w:contextualSpacing/>
        <w:jc w:val="center"/>
        <w:rPr>
          <w:b/>
          <w:i/>
          <w:sz w:val="24"/>
          <w:szCs w:val="24"/>
        </w:rPr>
      </w:pPr>
    </w:p>
    <w:p w:rsidR="00F62941" w:rsidRDefault="00F62941" w:rsidP="008513B9">
      <w:pPr>
        <w:tabs>
          <w:tab w:val="left" w:pos="9072"/>
          <w:tab w:val="left" w:pos="9355"/>
        </w:tabs>
        <w:ind w:firstLine="709"/>
        <w:contextualSpacing/>
        <w:jc w:val="both"/>
        <w:rPr>
          <w:b/>
          <w:i/>
          <w:sz w:val="24"/>
          <w:szCs w:val="24"/>
        </w:rPr>
      </w:pPr>
      <w:r>
        <w:rPr>
          <w:b/>
          <w:i/>
          <w:sz w:val="24"/>
          <w:szCs w:val="24"/>
        </w:rPr>
        <w:t>Семинарское занятие 1. Социальная работа как профессия и вид социально-помогающей деятельности</w:t>
      </w:r>
    </w:p>
    <w:p w:rsidR="002C5350" w:rsidRDefault="002C5350" w:rsidP="008513B9">
      <w:pPr>
        <w:tabs>
          <w:tab w:val="left" w:pos="9072"/>
          <w:tab w:val="left" w:pos="9355"/>
        </w:tabs>
        <w:ind w:firstLine="709"/>
        <w:contextualSpacing/>
        <w:jc w:val="both"/>
        <w:rPr>
          <w:i/>
          <w:sz w:val="24"/>
          <w:szCs w:val="24"/>
        </w:rPr>
      </w:pPr>
    </w:p>
    <w:p w:rsidR="00F62941" w:rsidRDefault="00F62941" w:rsidP="008513B9">
      <w:pPr>
        <w:tabs>
          <w:tab w:val="left" w:pos="9072"/>
          <w:tab w:val="left" w:pos="9355"/>
        </w:tabs>
        <w:ind w:firstLine="709"/>
        <w:contextualSpacing/>
        <w:jc w:val="both"/>
        <w:rPr>
          <w:i/>
          <w:sz w:val="24"/>
          <w:szCs w:val="24"/>
        </w:rPr>
      </w:pPr>
      <w:r>
        <w:rPr>
          <w:i/>
          <w:sz w:val="24"/>
          <w:szCs w:val="24"/>
        </w:rPr>
        <w:t>Вопросы для подготовки:</w:t>
      </w:r>
    </w:p>
    <w:p w:rsidR="00F62941" w:rsidRDefault="00F62941" w:rsidP="008513B9">
      <w:pPr>
        <w:tabs>
          <w:tab w:val="left" w:pos="9072"/>
          <w:tab w:val="left" w:pos="9355"/>
        </w:tabs>
        <w:ind w:firstLine="709"/>
        <w:contextualSpacing/>
        <w:jc w:val="both"/>
        <w:rPr>
          <w:sz w:val="24"/>
          <w:szCs w:val="24"/>
        </w:rPr>
      </w:pPr>
      <w:r>
        <w:rPr>
          <w:sz w:val="24"/>
          <w:szCs w:val="24"/>
        </w:rPr>
        <w:t>1. Сущность и содержание социально-помогающей деятельности</w:t>
      </w:r>
      <w:r w:rsidR="00741D7C">
        <w:rPr>
          <w:sz w:val="24"/>
          <w:szCs w:val="24"/>
        </w:rPr>
        <w:t>.</w:t>
      </w:r>
    </w:p>
    <w:p w:rsidR="00F62941" w:rsidRDefault="00741D7C" w:rsidP="008513B9">
      <w:pPr>
        <w:tabs>
          <w:tab w:val="left" w:pos="9072"/>
          <w:tab w:val="left" w:pos="9355"/>
        </w:tabs>
        <w:ind w:firstLine="709"/>
        <w:contextualSpacing/>
        <w:jc w:val="both"/>
        <w:rPr>
          <w:sz w:val="24"/>
          <w:szCs w:val="24"/>
        </w:rPr>
      </w:pPr>
      <w:r>
        <w:rPr>
          <w:sz w:val="24"/>
          <w:szCs w:val="24"/>
        </w:rPr>
        <w:t>2. Социальная работа в системе социально-помогающей деятельности.</w:t>
      </w:r>
    </w:p>
    <w:p w:rsidR="002F5A9D" w:rsidRDefault="002F5A9D" w:rsidP="008513B9">
      <w:pPr>
        <w:tabs>
          <w:tab w:val="left" w:pos="9072"/>
          <w:tab w:val="left" w:pos="9355"/>
        </w:tabs>
        <w:ind w:firstLine="709"/>
        <w:contextualSpacing/>
        <w:jc w:val="both"/>
        <w:rPr>
          <w:sz w:val="24"/>
          <w:szCs w:val="24"/>
        </w:rPr>
      </w:pPr>
      <w:r>
        <w:rPr>
          <w:sz w:val="24"/>
          <w:szCs w:val="24"/>
        </w:rPr>
        <w:t>3</w:t>
      </w:r>
      <w:r w:rsidR="00E82EA6">
        <w:rPr>
          <w:sz w:val="24"/>
          <w:szCs w:val="24"/>
        </w:rPr>
        <w:t>.</w:t>
      </w:r>
      <w:r>
        <w:rPr>
          <w:sz w:val="24"/>
          <w:szCs w:val="24"/>
        </w:rPr>
        <w:t xml:space="preserve"> Субъекты и объекты </w:t>
      </w:r>
      <w:r w:rsidR="00E82EA6">
        <w:rPr>
          <w:sz w:val="24"/>
          <w:szCs w:val="24"/>
        </w:rPr>
        <w:t>социально-помогающей деятельности.</w:t>
      </w:r>
    </w:p>
    <w:p w:rsidR="00F62941" w:rsidRDefault="00F62941" w:rsidP="008513B9">
      <w:pPr>
        <w:tabs>
          <w:tab w:val="left" w:pos="9072"/>
          <w:tab w:val="left" w:pos="9355"/>
        </w:tabs>
        <w:ind w:firstLine="709"/>
        <w:contextualSpacing/>
        <w:jc w:val="both"/>
        <w:rPr>
          <w:sz w:val="24"/>
          <w:szCs w:val="24"/>
        </w:rPr>
      </w:pPr>
    </w:p>
    <w:p w:rsidR="00F62941" w:rsidRDefault="00F62941" w:rsidP="008513B9">
      <w:pPr>
        <w:tabs>
          <w:tab w:val="left" w:pos="9072"/>
          <w:tab w:val="left" w:pos="9355"/>
        </w:tabs>
        <w:ind w:firstLine="709"/>
        <w:contextualSpacing/>
        <w:jc w:val="both"/>
        <w:rPr>
          <w:i/>
          <w:sz w:val="24"/>
          <w:szCs w:val="24"/>
        </w:rPr>
      </w:pPr>
      <w:r>
        <w:rPr>
          <w:i/>
          <w:sz w:val="24"/>
          <w:szCs w:val="24"/>
        </w:rPr>
        <w:t>Вопросы для самоконтроля:</w:t>
      </w:r>
    </w:p>
    <w:p w:rsidR="00F62941" w:rsidRDefault="00741D7C" w:rsidP="008513B9">
      <w:pPr>
        <w:tabs>
          <w:tab w:val="left" w:pos="9072"/>
          <w:tab w:val="left" w:pos="9355"/>
        </w:tabs>
        <w:ind w:firstLine="709"/>
        <w:contextualSpacing/>
        <w:jc w:val="both"/>
        <w:rPr>
          <w:sz w:val="24"/>
          <w:szCs w:val="24"/>
        </w:rPr>
      </w:pPr>
      <w:r>
        <w:rPr>
          <w:sz w:val="24"/>
          <w:szCs w:val="24"/>
        </w:rPr>
        <w:t>1. В чем заключается сущность социально-помогающей деятельности</w:t>
      </w:r>
      <w:r w:rsidR="00F62941">
        <w:rPr>
          <w:sz w:val="24"/>
          <w:szCs w:val="24"/>
        </w:rPr>
        <w:t>?</w:t>
      </w:r>
    </w:p>
    <w:p w:rsidR="00F62941" w:rsidRDefault="00741D7C" w:rsidP="008513B9">
      <w:pPr>
        <w:tabs>
          <w:tab w:val="left" w:pos="9072"/>
          <w:tab w:val="left" w:pos="9355"/>
        </w:tabs>
        <w:ind w:firstLine="709"/>
        <w:contextualSpacing/>
        <w:jc w:val="both"/>
        <w:rPr>
          <w:sz w:val="24"/>
          <w:szCs w:val="24"/>
        </w:rPr>
      </w:pPr>
      <w:r>
        <w:rPr>
          <w:sz w:val="24"/>
          <w:szCs w:val="24"/>
        </w:rPr>
        <w:t>2. Какие функции в рыночных условиях выполняет социально-помогающая деятельность</w:t>
      </w:r>
      <w:r w:rsidR="00F62941">
        <w:rPr>
          <w:sz w:val="24"/>
          <w:szCs w:val="24"/>
        </w:rPr>
        <w:t>?</w:t>
      </w:r>
    </w:p>
    <w:p w:rsidR="00F62941" w:rsidRDefault="00741D7C" w:rsidP="008513B9">
      <w:pPr>
        <w:tabs>
          <w:tab w:val="left" w:pos="9072"/>
          <w:tab w:val="left" w:pos="9355"/>
        </w:tabs>
        <w:ind w:firstLine="709"/>
        <w:contextualSpacing/>
        <w:jc w:val="both"/>
        <w:rPr>
          <w:sz w:val="24"/>
          <w:szCs w:val="24"/>
        </w:rPr>
      </w:pPr>
      <w:r>
        <w:rPr>
          <w:sz w:val="24"/>
          <w:szCs w:val="24"/>
        </w:rPr>
        <w:t>3. Какое место в системе социально-помогающей деятельности занимает социальная работа?</w:t>
      </w:r>
    </w:p>
    <w:p w:rsidR="00F62941" w:rsidRDefault="00741D7C" w:rsidP="008513B9">
      <w:pPr>
        <w:tabs>
          <w:tab w:val="left" w:pos="9072"/>
          <w:tab w:val="left" w:pos="9355"/>
        </w:tabs>
        <w:ind w:firstLine="709"/>
        <w:contextualSpacing/>
        <w:jc w:val="both"/>
        <w:rPr>
          <w:sz w:val="24"/>
          <w:szCs w:val="24"/>
        </w:rPr>
      </w:pPr>
      <w:r>
        <w:rPr>
          <w:sz w:val="24"/>
          <w:szCs w:val="24"/>
        </w:rPr>
        <w:t xml:space="preserve">4. </w:t>
      </w:r>
      <w:r w:rsidR="008513B9">
        <w:rPr>
          <w:sz w:val="24"/>
          <w:szCs w:val="24"/>
        </w:rPr>
        <w:t xml:space="preserve">Какие функции и цели в системе социально-помогающей деятельности выполняет социальная работа? </w:t>
      </w:r>
    </w:p>
    <w:p w:rsidR="00F62941" w:rsidRDefault="00F62941" w:rsidP="00E82EA6">
      <w:pPr>
        <w:tabs>
          <w:tab w:val="left" w:pos="9072"/>
          <w:tab w:val="left" w:pos="9355"/>
        </w:tabs>
        <w:contextualSpacing/>
        <w:jc w:val="both"/>
        <w:rPr>
          <w:sz w:val="24"/>
          <w:szCs w:val="24"/>
        </w:rPr>
      </w:pPr>
    </w:p>
    <w:p w:rsidR="008513B9" w:rsidRDefault="008513B9" w:rsidP="008513B9">
      <w:pPr>
        <w:tabs>
          <w:tab w:val="left" w:pos="9072"/>
          <w:tab w:val="left" w:pos="9355"/>
        </w:tabs>
        <w:ind w:firstLine="709"/>
        <w:contextualSpacing/>
        <w:jc w:val="both"/>
        <w:rPr>
          <w:i/>
          <w:sz w:val="24"/>
          <w:szCs w:val="24"/>
        </w:rPr>
      </w:pPr>
      <w:r>
        <w:rPr>
          <w:i/>
          <w:sz w:val="24"/>
          <w:szCs w:val="24"/>
        </w:rPr>
        <w:lastRenderedPageBreak/>
        <w:t>Темы рефератов/докладов</w:t>
      </w:r>
    </w:p>
    <w:p w:rsidR="008513B9" w:rsidRDefault="008513B9" w:rsidP="008513B9">
      <w:pPr>
        <w:tabs>
          <w:tab w:val="left" w:pos="9072"/>
          <w:tab w:val="left" w:pos="9355"/>
        </w:tabs>
        <w:ind w:firstLine="709"/>
        <w:contextualSpacing/>
        <w:jc w:val="both"/>
        <w:rPr>
          <w:sz w:val="24"/>
          <w:szCs w:val="24"/>
        </w:rPr>
      </w:pPr>
      <w:r>
        <w:rPr>
          <w:sz w:val="24"/>
          <w:szCs w:val="24"/>
        </w:rPr>
        <w:t>1. Функции социальной работы и ее место в формировании современной системы социальной защиты населения России.</w:t>
      </w:r>
    </w:p>
    <w:p w:rsidR="00F62941" w:rsidRDefault="008513B9" w:rsidP="004D2A03">
      <w:pPr>
        <w:tabs>
          <w:tab w:val="left" w:pos="9072"/>
          <w:tab w:val="left" w:pos="9355"/>
        </w:tabs>
        <w:ind w:firstLine="709"/>
        <w:contextualSpacing/>
        <w:jc w:val="both"/>
        <w:rPr>
          <w:sz w:val="24"/>
          <w:szCs w:val="24"/>
        </w:rPr>
      </w:pPr>
      <w:r>
        <w:rPr>
          <w:sz w:val="24"/>
          <w:szCs w:val="24"/>
        </w:rPr>
        <w:t>2. Гуманистический потенциал социальной работы как социально-</w:t>
      </w:r>
      <w:r w:rsidR="004F64FC">
        <w:rPr>
          <w:sz w:val="24"/>
          <w:szCs w:val="24"/>
        </w:rPr>
        <w:t>помогающей деятельности в социальном развитии.</w:t>
      </w:r>
      <w:r>
        <w:rPr>
          <w:sz w:val="24"/>
          <w:szCs w:val="24"/>
        </w:rPr>
        <w:t xml:space="preserve"> </w:t>
      </w:r>
    </w:p>
    <w:p w:rsidR="00E82EA6" w:rsidRDefault="00E82EA6" w:rsidP="004D2A03">
      <w:pPr>
        <w:tabs>
          <w:tab w:val="left" w:pos="9072"/>
          <w:tab w:val="left" w:pos="9355"/>
        </w:tabs>
        <w:ind w:firstLine="709"/>
        <w:contextualSpacing/>
        <w:jc w:val="both"/>
        <w:rPr>
          <w:sz w:val="24"/>
          <w:szCs w:val="24"/>
        </w:rPr>
      </w:pPr>
      <w:r>
        <w:rPr>
          <w:sz w:val="24"/>
          <w:szCs w:val="24"/>
        </w:rPr>
        <w:t>3. Социальный работник как субъект социально-помогающей деятельности.</w:t>
      </w:r>
    </w:p>
    <w:p w:rsidR="00E82EA6" w:rsidRPr="004D2A03" w:rsidRDefault="00E82EA6" w:rsidP="004D2A03">
      <w:pPr>
        <w:tabs>
          <w:tab w:val="left" w:pos="9072"/>
          <w:tab w:val="left" w:pos="9355"/>
        </w:tabs>
        <w:ind w:firstLine="709"/>
        <w:contextualSpacing/>
        <w:jc w:val="both"/>
        <w:rPr>
          <w:sz w:val="24"/>
          <w:szCs w:val="24"/>
        </w:rPr>
      </w:pPr>
      <w:r>
        <w:rPr>
          <w:sz w:val="24"/>
          <w:szCs w:val="24"/>
        </w:rPr>
        <w:t xml:space="preserve">4. Благотворительность как непрофессиональный вид социально-помогающей деятельности. </w:t>
      </w:r>
    </w:p>
    <w:p w:rsidR="004F64FC" w:rsidRDefault="004F64FC" w:rsidP="008513B9">
      <w:pPr>
        <w:tabs>
          <w:tab w:val="left" w:pos="9072"/>
          <w:tab w:val="left" w:pos="9355"/>
        </w:tabs>
        <w:ind w:firstLine="709"/>
        <w:contextualSpacing/>
        <w:jc w:val="both"/>
        <w:rPr>
          <w:i/>
          <w:sz w:val="24"/>
          <w:szCs w:val="24"/>
        </w:rPr>
      </w:pPr>
    </w:p>
    <w:p w:rsidR="00F62941" w:rsidRDefault="00F62941" w:rsidP="008513B9">
      <w:pPr>
        <w:tabs>
          <w:tab w:val="left" w:pos="9072"/>
          <w:tab w:val="left" w:pos="9355"/>
        </w:tabs>
        <w:ind w:firstLine="709"/>
        <w:contextualSpacing/>
        <w:jc w:val="both"/>
        <w:rPr>
          <w:i/>
          <w:sz w:val="24"/>
          <w:szCs w:val="24"/>
        </w:rPr>
      </w:pPr>
      <w:r>
        <w:rPr>
          <w:i/>
          <w:sz w:val="24"/>
          <w:szCs w:val="24"/>
        </w:rPr>
        <w:t>Литература:</w:t>
      </w:r>
    </w:p>
    <w:p w:rsidR="004F64FC" w:rsidRDefault="004F64FC" w:rsidP="004F64FC">
      <w:pPr>
        <w:pStyle w:val="a4"/>
        <w:widowControl w:val="0"/>
        <w:spacing w:line="240" w:lineRule="auto"/>
        <w:ind w:firstLine="0"/>
        <w:rPr>
          <w:sz w:val="22"/>
          <w:szCs w:val="22"/>
        </w:rPr>
      </w:pPr>
      <w:r>
        <w:rPr>
          <w:sz w:val="22"/>
          <w:szCs w:val="22"/>
        </w:rPr>
        <w:t>Гурьянова Т.Н. Этические основы социальной работы: учебно-методическое пособие. Казань: Изд-во КНИТУ, 2016.</w:t>
      </w:r>
    </w:p>
    <w:p w:rsidR="004F64FC" w:rsidRDefault="004F64FC" w:rsidP="004F64FC">
      <w:pPr>
        <w:pStyle w:val="a4"/>
        <w:widowControl w:val="0"/>
        <w:spacing w:line="240" w:lineRule="auto"/>
        <w:ind w:firstLine="0"/>
        <w:rPr>
          <w:sz w:val="22"/>
          <w:szCs w:val="22"/>
        </w:rPr>
      </w:pPr>
      <w:r>
        <w:rPr>
          <w:sz w:val="22"/>
          <w:szCs w:val="22"/>
        </w:rPr>
        <w:t>Коныгина М.Н., Горлова Е.Б. Этические основы социальной работы: учебное пособие. М.: «Проспект», 2016.</w:t>
      </w:r>
    </w:p>
    <w:p w:rsidR="004F64FC" w:rsidRPr="004F64FC" w:rsidRDefault="004F64FC" w:rsidP="004F64FC">
      <w:pPr>
        <w:pStyle w:val="a4"/>
        <w:widowControl w:val="0"/>
        <w:spacing w:line="240" w:lineRule="auto"/>
        <w:ind w:firstLine="0"/>
        <w:rPr>
          <w:color w:val="000000"/>
          <w:sz w:val="22"/>
          <w:szCs w:val="22"/>
        </w:rPr>
      </w:pPr>
      <w:r>
        <w:rPr>
          <w:color w:val="000000"/>
          <w:sz w:val="22"/>
          <w:szCs w:val="22"/>
        </w:rPr>
        <w:t>Медведева Г.П. Этические основы социальной работы: учебник. М.: «Академия», 2012</w:t>
      </w:r>
      <w:r>
        <w:rPr>
          <w:sz w:val="22"/>
          <w:szCs w:val="22"/>
        </w:rPr>
        <w:t xml:space="preserve">. </w:t>
      </w:r>
    </w:p>
    <w:p w:rsidR="004F64FC" w:rsidRDefault="004F64FC" w:rsidP="004F64FC">
      <w:pPr>
        <w:pStyle w:val="a4"/>
        <w:widowControl w:val="0"/>
        <w:spacing w:line="240" w:lineRule="auto"/>
        <w:ind w:firstLine="0"/>
        <w:rPr>
          <w:color w:val="000000"/>
          <w:sz w:val="22"/>
          <w:szCs w:val="22"/>
        </w:rPr>
      </w:pPr>
      <w:r w:rsidRPr="00E64FA4">
        <w:rPr>
          <w:color w:val="000000"/>
          <w:sz w:val="22"/>
          <w:szCs w:val="22"/>
        </w:rPr>
        <w:t xml:space="preserve">Шмелева Н.Б. </w:t>
      </w:r>
      <w:r>
        <w:rPr>
          <w:color w:val="000000"/>
          <w:sz w:val="22"/>
          <w:szCs w:val="22"/>
        </w:rPr>
        <w:t>Введение в профессию «Социальная работа»: учебник. М.: Дашков и К., 2012.</w:t>
      </w:r>
    </w:p>
    <w:p w:rsidR="00FD477E" w:rsidRDefault="00FD477E" w:rsidP="004F64FC">
      <w:pPr>
        <w:pStyle w:val="a4"/>
        <w:widowControl w:val="0"/>
        <w:spacing w:line="240" w:lineRule="auto"/>
        <w:ind w:firstLine="0"/>
        <w:rPr>
          <w:color w:val="000000"/>
          <w:sz w:val="22"/>
          <w:szCs w:val="22"/>
        </w:rPr>
      </w:pPr>
      <w:r>
        <w:rPr>
          <w:color w:val="000000"/>
          <w:sz w:val="22"/>
          <w:szCs w:val="22"/>
        </w:rPr>
        <w:t>Шарин В.И. История социальной работы: учебное пособие. М.: Дашков и К, 2013.</w:t>
      </w:r>
    </w:p>
    <w:p w:rsidR="004F64FC" w:rsidRDefault="004F64FC" w:rsidP="004F64FC">
      <w:pPr>
        <w:tabs>
          <w:tab w:val="left" w:pos="9072"/>
          <w:tab w:val="left" w:pos="9355"/>
        </w:tabs>
        <w:contextualSpacing/>
        <w:rPr>
          <w:b/>
          <w:sz w:val="24"/>
          <w:szCs w:val="24"/>
        </w:rPr>
      </w:pPr>
    </w:p>
    <w:p w:rsidR="004F64FC" w:rsidRDefault="005D13B7" w:rsidP="004F64FC">
      <w:pPr>
        <w:tabs>
          <w:tab w:val="left" w:pos="9072"/>
          <w:tab w:val="left" w:pos="9355"/>
        </w:tabs>
        <w:ind w:firstLine="709"/>
        <w:contextualSpacing/>
        <w:jc w:val="both"/>
        <w:rPr>
          <w:b/>
          <w:i/>
          <w:sz w:val="24"/>
          <w:szCs w:val="24"/>
        </w:rPr>
      </w:pPr>
      <w:r>
        <w:rPr>
          <w:b/>
          <w:i/>
          <w:sz w:val="24"/>
          <w:szCs w:val="24"/>
        </w:rPr>
        <w:t>Семинарское занятие 2</w:t>
      </w:r>
      <w:r w:rsidR="004F64FC">
        <w:rPr>
          <w:b/>
          <w:i/>
          <w:sz w:val="24"/>
          <w:szCs w:val="24"/>
        </w:rPr>
        <w:t xml:space="preserve">. </w:t>
      </w:r>
      <w:r w:rsidR="00B542D8">
        <w:rPr>
          <w:b/>
          <w:i/>
          <w:sz w:val="24"/>
          <w:szCs w:val="24"/>
        </w:rPr>
        <w:t>Место и роль этики в с</w:t>
      </w:r>
      <w:r w:rsidR="004F64FC">
        <w:rPr>
          <w:b/>
          <w:i/>
          <w:sz w:val="24"/>
          <w:szCs w:val="24"/>
        </w:rPr>
        <w:t>оциаль</w:t>
      </w:r>
      <w:r w:rsidR="00E407A5">
        <w:rPr>
          <w:b/>
          <w:i/>
          <w:sz w:val="24"/>
          <w:szCs w:val="24"/>
        </w:rPr>
        <w:t>но</w:t>
      </w:r>
      <w:r w:rsidR="000B42DA">
        <w:rPr>
          <w:b/>
          <w:i/>
          <w:sz w:val="24"/>
          <w:szCs w:val="24"/>
        </w:rPr>
        <w:t xml:space="preserve">й работе </w:t>
      </w:r>
      <w:r w:rsidR="002F5A9D">
        <w:rPr>
          <w:b/>
          <w:i/>
          <w:sz w:val="24"/>
          <w:szCs w:val="24"/>
        </w:rPr>
        <w:t>как социально-помогающей деятельности и профессии</w:t>
      </w:r>
    </w:p>
    <w:p w:rsidR="002C5350" w:rsidRDefault="002C5350" w:rsidP="004F64FC">
      <w:pPr>
        <w:tabs>
          <w:tab w:val="left" w:pos="9072"/>
          <w:tab w:val="left" w:pos="9355"/>
        </w:tabs>
        <w:ind w:firstLine="709"/>
        <w:contextualSpacing/>
        <w:jc w:val="both"/>
        <w:rPr>
          <w:i/>
          <w:sz w:val="24"/>
          <w:szCs w:val="24"/>
        </w:rPr>
      </w:pPr>
    </w:p>
    <w:p w:rsidR="004F64FC" w:rsidRDefault="004F64FC" w:rsidP="004F64FC">
      <w:pPr>
        <w:tabs>
          <w:tab w:val="left" w:pos="9072"/>
          <w:tab w:val="left" w:pos="9355"/>
        </w:tabs>
        <w:ind w:firstLine="709"/>
        <w:contextualSpacing/>
        <w:jc w:val="both"/>
        <w:rPr>
          <w:i/>
          <w:sz w:val="24"/>
          <w:szCs w:val="24"/>
        </w:rPr>
      </w:pPr>
      <w:r>
        <w:rPr>
          <w:i/>
          <w:sz w:val="24"/>
          <w:szCs w:val="24"/>
        </w:rPr>
        <w:t>Вопросы для подготовки:</w:t>
      </w:r>
    </w:p>
    <w:p w:rsidR="004F64FC" w:rsidRDefault="004F64FC" w:rsidP="002F5A9D">
      <w:pPr>
        <w:tabs>
          <w:tab w:val="left" w:pos="9072"/>
          <w:tab w:val="left" w:pos="9355"/>
        </w:tabs>
        <w:ind w:firstLine="709"/>
        <w:contextualSpacing/>
        <w:jc w:val="both"/>
        <w:rPr>
          <w:sz w:val="24"/>
          <w:szCs w:val="24"/>
        </w:rPr>
      </w:pPr>
      <w:r>
        <w:rPr>
          <w:sz w:val="24"/>
          <w:szCs w:val="24"/>
        </w:rPr>
        <w:t>1.</w:t>
      </w:r>
      <w:r w:rsidR="00B542D8">
        <w:rPr>
          <w:sz w:val="24"/>
          <w:szCs w:val="24"/>
        </w:rPr>
        <w:t xml:space="preserve"> Этика ее роль и значение в жизни </w:t>
      </w:r>
      <w:r w:rsidR="002F5A9D">
        <w:rPr>
          <w:sz w:val="24"/>
          <w:szCs w:val="24"/>
        </w:rPr>
        <w:t xml:space="preserve">человека и </w:t>
      </w:r>
      <w:r w:rsidR="00B542D8">
        <w:rPr>
          <w:sz w:val="24"/>
          <w:szCs w:val="24"/>
        </w:rPr>
        <w:t>общества</w:t>
      </w:r>
      <w:r>
        <w:rPr>
          <w:sz w:val="24"/>
          <w:szCs w:val="24"/>
        </w:rPr>
        <w:t>.</w:t>
      </w:r>
    </w:p>
    <w:p w:rsidR="00B542D8" w:rsidRDefault="00B542D8" w:rsidP="004F64FC">
      <w:pPr>
        <w:tabs>
          <w:tab w:val="left" w:pos="9072"/>
          <w:tab w:val="left" w:pos="9355"/>
        </w:tabs>
        <w:ind w:firstLine="709"/>
        <w:contextualSpacing/>
        <w:jc w:val="both"/>
        <w:rPr>
          <w:sz w:val="24"/>
          <w:szCs w:val="24"/>
        </w:rPr>
      </w:pPr>
      <w:r>
        <w:rPr>
          <w:sz w:val="24"/>
          <w:szCs w:val="24"/>
        </w:rPr>
        <w:t>2. Этика как наука. Объект и предмет и этики.</w:t>
      </w:r>
    </w:p>
    <w:p w:rsidR="00B542D8" w:rsidRDefault="00B542D8" w:rsidP="004F64FC">
      <w:pPr>
        <w:tabs>
          <w:tab w:val="left" w:pos="9072"/>
          <w:tab w:val="left" w:pos="9355"/>
        </w:tabs>
        <w:ind w:firstLine="709"/>
        <w:contextualSpacing/>
        <w:jc w:val="both"/>
        <w:rPr>
          <w:sz w:val="24"/>
          <w:szCs w:val="24"/>
        </w:rPr>
      </w:pPr>
      <w:r>
        <w:rPr>
          <w:sz w:val="24"/>
          <w:szCs w:val="24"/>
        </w:rPr>
        <w:t xml:space="preserve">3. Основные функции этики. </w:t>
      </w:r>
    </w:p>
    <w:p w:rsidR="004F64FC" w:rsidRDefault="002C5350" w:rsidP="004F64FC">
      <w:pPr>
        <w:tabs>
          <w:tab w:val="left" w:pos="9072"/>
          <w:tab w:val="left" w:pos="9355"/>
        </w:tabs>
        <w:ind w:firstLine="709"/>
        <w:contextualSpacing/>
        <w:jc w:val="both"/>
        <w:rPr>
          <w:sz w:val="24"/>
          <w:szCs w:val="24"/>
        </w:rPr>
      </w:pPr>
      <w:r>
        <w:rPr>
          <w:sz w:val="24"/>
          <w:szCs w:val="24"/>
        </w:rPr>
        <w:t xml:space="preserve">4. </w:t>
      </w:r>
      <w:r w:rsidR="00B542D8">
        <w:rPr>
          <w:sz w:val="24"/>
          <w:szCs w:val="24"/>
        </w:rPr>
        <w:t>Этика и социальная работа как социально-помогающая деятельность</w:t>
      </w:r>
      <w:r w:rsidR="002F5A9D">
        <w:rPr>
          <w:sz w:val="24"/>
          <w:szCs w:val="24"/>
        </w:rPr>
        <w:t xml:space="preserve"> и профессия</w:t>
      </w:r>
      <w:r w:rsidR="004F64FC">
        <w:rPr>
          <w:sz w:val="24"/>
          <w:szCs w:val="24"/>
        </w:rPr>
        <w:t>.</w:t>
      </w:r>
    </w:p>
    <w:p w:rsidR="004F64FC" w:rsidRDefault="004F64FC" w:rsidP="004F64FC">
      <w:pPr>
        <w:tabs>
          <w:tab w:val="left" w:pos="9072"/>
          <w:tab w:val="left" w:pos="9355"/>
        </w:tabs>
        <w:ind w:firstLine="709"/>
        <w:contextualSpacing/>
        <w:jc w:val="both"/>
        <w:rPr>
          <w:sz w:val="24"/>
          <w:szCs w:val="24"/>
        </w:rPr>
      </w:pPr>
    </w:p>
    <w:p w:rsidR="004F64FC" w:rsidRDefault="004F64FC" w:rsidP="004F64FC">
      <w:pPr>
        <w:tabs>
          <w:tab w:val="left" w:pos="9072"/>
          <w:tab w:val="left" w:pos="9355"/>
        </w:tabs>
        <w:ind w:firstLine="709"/>
        <w:contextualSpacing/>
        <w:jc w:val="both"/>
        <w:rPr>
          <w:i/>
          <w:sz w:val="24"/>
          <w:szCs w:val="24"/>
        </w:rPr>
      </w:pPr>
      <w:r>
        <w:rPr>
          <w:i/>
          <w:sz w:val="24"/>
          <w:szCs w:val="24"/>
        </w:rPr>
        <w:t>Вопросы для самоконтроля:</w:t>
      </w:r>
    </w:p>
    <w:p w:rsidR="004F64FC" w:rsidRDefault="00ED6035" w:rsidP="004F64FC">
      <w:pPr>
        <w:tabs>
          <w:tab w:val="left" w:pos="9072"/>
          <w:tab w:val="left" w:pos="9355"/>
        </w:tabs>
        <w:ind w:firstLine="709"/>
        <w:contextualSpacing/>
        <w:jc w:val="both"/>
        <w:rPr>
          <w:sz w:val="24"/>
          <w:szCs w:val="24"/>
        </w:rPr>
      </w:pPr>
      <w:r>
        <w:rPr>
          <w:sz w:val="24"/>
          <w:szCs w:val="24"/>
        </w:rPr>
        <w:t>1. Чем различаются понятия «этика», «мораль», «нравственность»</w:t>
      </w:r>
      <w:r w:rsidR="004F64FC">
        <w:rPr>
          <w:sz w:val="24"/>
          <w:szCs w:val="24"/>
        </w:rPr>
        <w:t>?</w:t>
      </w:r>
    </w:p>
    <w:p w:rsidR="00ED6035" w:rsidRDefault="004F64FC" w:rsidP="00ED6035">
      <w:pPr>
        <w:tabs>
          <w:tab w:val="left" w:pos="9072"/>
          <w:tab w:val="left" w:pos="9355"/>
        </w:tabs>
        <w:ind w:firstLine="709"/>
        <w:contextualSpacing/>
        <w:jc w:val="both"/>
        <w:rPr>
          <w:sz w:val="24"/>
          <w:szCs w:val="24"/>
        </w:rPr>
      </w:pPr>
      <w:r>
        <w:rPr>
          <w:sz w:val="24"/>
          <w:szCs w:val="24"/>
        </w:rPr>
        <w:t>2.</w:t>
      </w:r>
      <w:r w:rsidR="00ED6035">
        <w:rPr>
          <w:sz w:val="24"/>
          <w:szCs w:val="24"/>
        </w:rPr>
        <w:t xml:space="preserve"> Что изучает этика?</w:t>
      </w:r>
      <w:r>
        <w:rPr>
          <w:sz w:val="24"/>
          <w:szCs w:val="24"/>
        </w:rPr>
        <w:t xml:space="preserve"> </w:t>
      </w:r>
    </w:p>
    <w:p w:rsidR="00ED6035" w:rsidRDefault="00ED6035" w:rsidP="00ED6035">
      <w:pPr>
        <w:tabs>
          <w:tab w:val="left" w:pos="9072"/>
          <w:tab w:val="left" w:pos="9355"/>
        </w:tabs>
        <w:ind w:firstLine="709"/>
        <w:contextualSpacing/>
        <w:jc w:val="both"/>
        <w:rPr>
          <w:sz w:val="24"/>
          <w:szCs w:val="24"/>
        </w:rPr>
      </w:pPr>
      <w:r>
        <w:rPr>
          <w:sz w:val="24"/>
          <w:szCs w:val="24"/>
        </w:rPr>
        <w:t>3. Можно ли научить морали?</w:t>
      </w:r>
    </w:p>
    <w:p w:rsidR="00ED6035" w:rsidRDefault="00ED6035" w:rsidP="00ED6035">
      <w:pPr>
        <w:tabs>
          <w:tab w:val="left" w:pos="9072"/>
          <w:tab w:val="left" w:pos="9355"/>
        </w:tabs>
        <w:ind w:firstLine="709"/>
        <w:contextualSpacing/>
        <w:jc w:val="both"/>
        <w:rPr>
          <w:sz w:val="24"/>
          <w:szCs w:val="24"/>
        </w:rPr>
      </w:pPr>
      <w:r>
        <w:rPr>
          <w:sz w:val="24"/>
          <w:szCs w:val="24"/>
        </w:rPr>
        <w:t xml:space="preserve">4. Какие существуют концепции происхождения морали? </w:t>
      </w:r>
    </w:p>
    <w:p w:rsidR="004F64FC" w:rsidRDefault="00ED6035" w:rsidP="00ED6035">
      <w:pPr>
        <w:tabs>
          <w:tab w:val="left" w:pos="9072"/>
          <w:tab w:val="left" w:pos="9355"/>
        </w:tabs>
        <w:ind w:firstLine="709"/>
        <w:contextualSpacing/>
        <w:jc w:val="both"/>
        <w:rPr>
          <w:sz w:val="24"/>
          <w:szCs w:val="24"/>
        </w:rPr>
      </w:pPr>
      <w:r>
        <w:rPr>
          <w:sz w:val="24"/>
          <w:szCs w:val="24"/>
        </w:rPr>
        <w:t xml:space="preserve">5. </w:t>
      </w:r>
      <w:r w:rsidR="004F64FC">
        <w:rPr>
          <w:sz w:val="24"/>
          <w:szCs w:val="24"/>
        </w:rPr>
        <w:t>Какие функции</w:t>
      </w:r>
      <w:r w:rsidR="002C5350">
        <w:rPr>
          <w:sz w:val="24"/>
          <w:szCs w:val="24"/>
        </w:rPr>
        <w:t xml:space="preserve"> призвана выполнять этика в обществе</w:t>
      </w:r>
      <w:r w:rsidR="004F64FC">
        <w:rPr>
          <w:sz w:val="24"/>
          <w:szCs w:val="24"/>
        </w:rPr>
        <w:t>?</w:t>
      </w:r>
    </w:p>
    <w:p w:rsidR="00FD477E" w:rsidRDefault="00FD477E" w:rsidP="00ED6035">
      <w:pPr>
        <w:tabs>
          <w:tab w:val="left" w:pos="9072"/>
          <w:tab w:val="left" w:pos="9355"/>
        </w:tabs>
        <w:ind w:firstLine="709"/>
        <w:contextualSpacing/>
        <w:jc w:val="both"/>
        <w:rPr>
          <w:sz w:val="24"/>
          <w:szCs w:val="24"/>
        </w:rPr>
      </w:pPr>
      <w:r>
        <w:rPr>
          <w:sz w:val="24"/>
          <w:szCs w:val="24"/>
        </w:rPr>
        <w:t>6. Какую роль играют нравственные отношения людей в жизни общества?</w:t>
      </w:r>
    </w:p>
    <w:p w:rsidR="004F64FC" w:rsidRDefault="00FD477E" w:rsidP="005D13B7">
      <w:pPr>
        <w:tabs>
          <w:tab w:val="left" w:pos="9072"/>
          <w:tab w:val="left" w:pos="9355"/>
        </w:tabs>
        <w:ind w:firstLine="709"/>
        <w:contextualSpacing/>
        <w:jc w:val="both"/>
        <w:rPr>
          <w:sz w:val="24"/>
          <w:szCs w:val="24"/>
        </w:rPr>
      </w:pPr>
      <w:r>
        <w:rPr>
          <w:sz w:val="24"/>
          <w:szCs w:val="24"/>
        </w:rPr>
        <w:t>7</w:t>
      </w:r>
      <w:r w:rsidR="004F64FC">
        <w:rPr>
          <w:sz w:val="24"/>
          <w:szCs w:val="24"/>
        </w:rPr>
        <w:t>.</w:t>
      </w:r>
      <w:r w:rsidR="00ED6035">
        <w:rPr>
          <w:sz w:val="24"/>
          <w:szCs w:val="24"/>
        </w:rPr>
        <w:t xml:space="preserve"> Какую роль призвана выполнять этика в </w:t>
      </w:r>
      <w:r>
        <w:rPr>
          <w:sz w:val="24"/>
          <w:szCs w:val="24"/>
        </w:rPr>
        <w:t xml:space="preserve">профессиональной </w:t>
      </w:r>
      <w:r w:rsidR="005D13B7">
        <w:rPr>
          <w:sz w:val="24"/>
          <w:szCs w:val="24"/>
        </w:rPr>
        <w:t>деятельности специалиста социальной сферы</w:t>
      </w:r>
      <w:r w:rsidR="004F64FC">
        <w:rPr>
          <w:sz w:val="24"/>
          <w:szCs w:val="24"/>
        </w:rPr>
        <w:t>?</w:t>
      </w:r>
    </w:p>
    <w:p w:rsidR="004D2A03" w:rsidRDefault="004D2A03" w:rsidP="00FD477E">
      <w:pPr>
        <w:tabs>
          <w:tab w:val="left" w:pos="9072"/>
          <w:tab w:val="left" w:pos="9355"/>
        </w:tabs>
        <w:contextualSpacing/>
        <w:jc w:val="both"/>
        <w:rPr>
          <w:sz w:val="24"/>
          <w:szCs w:val="24"/>
        </w:rPr>
      </w:pPr>
    </w:p>
    <w:p w:rsidR="004F64FC" w:rsidRDefault="004F64FC" w:rsidP="004F64FC">
      <w:pPr>
        <w:tabs>
          <w:tab w:val="left" w:pos="9072"/>
          <w:tab w:val="left" w:pos="9355"/>
        </w:tabs>
        <w:ind w:firstLine="709"/>
        <w:contextualSpacing/>
        <w:jc w:val="both"/>
        <w:rPr>
          <w:i/>
          <w:sz w:val="24"/>
          <w:szCs w:val="24"/>
        </w:rPr>
      </w:pPr>
      <w:r>
        <w:rPr>
          <w:i/>
          <w:sz w:val="24"/>
          <w:szCs w:val="24"/>
        </w:rPr>
        <w:t>Темы рефератов/докладов</w:t>
      </w:r>
    </w:p>
    <w:p w:rsidR="004F64FC" w:rsidRDefault="004F64FC" w:rsidP="004F64FC">
      <w:pPr>
        <w:tabs>
          <w:tab w:val="left" w:pos="9072"/>
          <w:tab w:val="left" w:pos="9355"/>
        </w:tabs>
        <w:ind w:firstLine="709"/>
        <w:contextualSpacing/>
        <w:jc w:val="both"/>
        <w:rPr>
          <w:sz w:val="24"/>
          <w:szCs w:val="24"/>
        </w:rPr>
      </w:pPr>
      <w:r>
        <w:rPr>
          <w:sz w:val="24"/>
          <w:szCs w:val="24"/>
        </w:rPr>
        <w:t xml:space="preserve">1. </w:t>
      </w:r>
      <w:r w:rsidR="00FD477E">
        <w:rPr>
          <w:sz w:val="24"/>
          <w:szCs w:val="24"/>
        </w:rPr>
        <w:t>Этика как философская наука о морали</w:t>
      </w:r>
      <w:r>
        <w:rPr>
          <w:sz w:val="24"/>
          <w:szCs w:val="24"/>
        </w:rPr>
        <w:t>.</w:t>
      </w:r>
    </w:p>
    <w:p w:rsidR="002C5350" w:rsidRDefault="002C5350" w:rsidP="004F64FC">
      <w:pPr>
        <w:tabs>
          <w:tab w:val="left" w:pos="9072"/>
          <w:tab w:val="left" w:pos="9355"/>
        </w:tabs>
        <w:ind w:firstLine="709"/>
        <w:contextualSpacing/>
        <w:jc w:val="both"/>
        <w:rPr>
          <w:sz w:val="24"/>
          <w:szCs w:val="24"/>
        </w:rPr>
      </w:pPr>
      <w:r>
        <w:rPr>
          <w:sz w:val="24"/>
          <w:szCs w:val="24"/>
        </w:rPr>
        <w:t>2. Мораль как регулятор общественных отношений</w:t>
      </w:r>
      <w:r w:rsidR="004F64FC">
        <w:rPr>
          <w:sz w:val="24"/>
          <w:szCs w:val="24"/>
        </w:rPr>
        <w:t>.</w:t>
      </w:r>
    </w:p>
    <w:p w:rsidR="001F00B7" w:rsidRDefault="002C5350" w:rsidP="001F00B7">
      <w:pPr>
        <w:tabs>
          <w:tab w:val="left" w:pos="9072"/>
          <w:tab w:val="left" w:pos="9355"/>
        </w:tabs>
        <w:ind w:firstLine="709"/>
        <w:contextualSpacing/>
        <w:jc w:val="both"/>
        <w:rPr>
          <w:sz w:val="24"/>
          <w:szCs w:val="24"/>
        </w:rPr>
      </w:pPr>
      <w:r>
        <w:rPr>
          <w:sz w:val="24"/>
          <w:szCs w:val="24"/>
        </w:rPr>
        <w:t xml:space="preserve">3. Этика и ее роль в </w:t>
      </w:r>
      <w:r w:rsidR="00FD477E">
        <w:rPr>
          <w:sz w:val="24"/>
          <w:szCs w:val="24"/>
        </w:rPr>
        <w:t xml:space="preserve">профессиональной </w:t>
      </w:r>
      <w:r>
        <w:rPr>
          <w:sz w:val="24"/>
          <w:szCs w:val="24"/>
        </w:rPr>
        <w:t>деятельности специалиста социальной сферы.</w:t>
      </w:r>
      <w:r w:rsidR="004F64FC">
        <w:rPr>
          <w:sz w:val="24"/>
          <w:szCs w:val="24"/>
        </w:rPr>
        <w:t xml:space="preserve"> </w:t>
      </w:r>
    </w:p>
    <w:p w:rsidR="001F00B7" w:rsidRPr="001F00B7" w:rsidRDefault="001F00B7" w:rsidP="001F00B7">
      <w:pPr>
        <w:tabs>
          <w:tab w:val="left" w:pos="9072"/>
          <w:tab w:val="left" w:pos="9355"/>
        </w:tabs>
        <w:ind w:firstLine="709"/>
        <w:contextualSpacing/>
        <w:jc w:val="both"/>
        <w:rPr>
          <w:sz w:val="24"/>
          <w:szCs w:val="24"/>
        </w:rPr>
      </w:pPr>
      <w:r>
        <w:rPr>
          <w:sz w:val="24"/>
          <w:szCs w:val="24"/>
        </w:rPr>
        <w:t xml:space="preserve">4. </w:t>
      </w:r>
      <w:r>
        <w:rPr>
          <w:color w:val="000000"/>
          <w:sz w:val="22"/>
          <w:szCs w:val="22"/>
        </w:rPr>
        <w:t>Моральный выбор и нравственная ответственность личности.</w:t>
      </w:r>
    </w:p>
    <w:p w:rsidR="004F64FC" w:rsidRDefault="004F64FC" w:rsidP="00FD477E">
      <w:pPr>
        <w:tabs>
          <w:tab w:val="left" w:pos="9072"/>
          <w:tab w:val="left" w:pos="9355"/>
        </w:tabs>
        <w:contextualSpacing/>
        <w:jc w:val="both"/>
        <w:rPr>
          <w:i/>
          <w:sz w:val="24"/>
          <w:szCs w:val="24"/>
        </w:rPr>
      </w:pPr>
    </w:p>
    <w:p w:rsidR="004F64FC" w:rsidRDefault="004F64FC" w:rsidP="004F64FC">
      <w:pPr>
        <w:tabs>
          <w:tab w:val="left" w:pos="9072"/>
          <w:tab w:val="left" w:pos="9355"/>
        </w:tabs>
        <w:ind w:firstLine="709"/>
        <w:contextualSpacing/>
        <w:jc w:val="both"/>
        <w:rPr>
          <w:i/>
          <w:sz w:val="24"/>
          <w:szCs w:val="24"/>
        </w:rPr>
      </w:pPr>
      <w:r>
        <w:rPr>
          <w:i/>
          <w:sz w:val="24"/>
          <w:szCs w:val="24"/>
        </w:rPr>
        <w:t>Литература:</w:t>
      </w:r>
    </w:p>
    <w:p w:rsidR="004F64FC" w:rsidRDefault="004F64FC" w:rsidP="004F64FC">
      <w:pPr>
        <w:pStyle w:val="a4"/>
        <w:widowControl w:val="0"/>
        <w:spacing w:line="240" w:lineRule="auto"/>
        <w:ind w:firstLine="0"/>
        <w:rPr>
          <w:sz w:val="22"/>
          <w:szCs w:val="22"/>
        </w:rPr>
      </w:pPr>
      <w:r>
        <w:rPr>
          <w:sz w:val="22"/>
          <w:szCs w:val="22"/>
        </w:rPr>
        <w:t>Гурьянова Т.Н. Этические основы социальной работы: учебно-методическое пособие. Казань: Изд-во КНИТУ, 2016.</w:t>
      </w:r>
    </w:p>
    <w:p w:rsidR="004F64FC" w:rsidRDefault="004F64FC" w:rsidP="004F64FC">
      <w:pPr>
        <w:pStyle w:val="a4"/>
        <w:widowControl w:val="0"/>
        <w:spacing w:line="240" w:lineRule="auto"/>
        <w:ind w:firstLine="0"/>
        <w:rPr>
          <w:sz w:val="22"/>
          <w:szCs w:val="22"/>
        </w:rPr>
      </w:pPr>
      <w:r>
        <w:rPr>
          <w:sz w:val="22"/>
          <w:szCs w:val="22"/>
        </w:rPr>
        <w:t>Коныгина М.Н., Горлова Е.Б. Этические основы социальной работы: учебное пособие. М.: «Проспект», 2016.</w:t>
      </w:r>
    </w:p>
    <w:p w:rsidR="004F64FC" w:rsidRDefault="004F64FC" w:rsidP="004F64FC">
      <w:pPr>
        <w:pStyle w:val="a4"/>
        <w:widowControl w:val="0"/>
        <w:spacing w:line="240" w:lineRule="auto"/>
        <w:ind w:firstLine="0"/>
        <w:rPr>
          <w:sz w:val="22"/>
          <w:szCs w:val="22"/>
        </w:rPr>
      </w:pPr>
      <w:r>
        <w:rPr>
          <w:color w:val="000000"/>
          <w:sz w:val="22"/>
          <w:szCs w:val="22"/>
        </w:rPr>
        <w:t>Медведева Г.П. Этические основы социальной работы: учебник. М.: «Академия», 2012</w:t>
      </w:r>
      <w:r>
        <w:rPr>
          <w:sz w:val="22"/>
          <w:szCs w:val="22"/>
        </w:rPr>
        <w:t xml:space="preserve">. </w:t>
      </w:r>
    </w:p>
    <w:p w:rsidR="005D13B7" w:rsidRPr="005D13B7" w:rsidRDefault="005D13B7" w:rsidP="004F64FC">
      <w:pPr>
        <w:pStyle w:val="a4"/>
        <w:widowControl w:val="0"/>
        <w:spacing w:line="240" w:lineRule="auto"/>
        <w:ind w:firstLine="0"/>
        <w:rPr>
          <w:sz w:val="22"/>
          <w:szCs w:val="22"/>
        </w:rPr>
      </w:pPr>
      <w:r>
        <w:rPr>
          <w:sz w:val="22"/>
          <w:szCs w:val="22"/>
        </w:rPr>
        <w:t>Скворцов А.А. Этика: учебник для бакалавров. М.: «Юрайт», 2012.</w:t>
      </w:r>
    </w:p>
    <w:p w:rsidR="004F64FC" w:rsidRDefault="004F64FC" w:rsidP="004F64FC">
      <w:pPr>
        <w:pStyle w:val="a4"/>
        <w:widowControl w:val="0"/>
        <w:spacing w:line="240" w:lineRule="auto"/>
        <w:ind w:firstLine="0"/>
        <w:rPr>
          <w:color w:val="000000"/>
          <w:sz w:val="22"/>
          <w:szCs w:val="22"/>
        </w:rPr>
      </w:pPr>
      <w:r w:rsidRPr="00E64FA4">
        <w:rPr>
          <w:color w:val="000000"/>
          <w:sz w:val="22"/>
          <w:szCs w:val="22"/>
        </w:rPr>
        <w:t xml:space="preserve">Шмелева Н.Б. </w:t>
      </w:r>
      <w:r>
        <w:rPr>
          <w:color w:val="000000"/>
          <w:sz w:val="22"/>
          <w:szCs w:val="22"/>
        </w:rPr>
        <w:t>Введение в профессию «Социальная работа»: учебник. М.: Дашков и К., 2012.</w:t>
      </w:r>
    </w:p>
    <w:p w:rsidR="004F64FC" w:rsidRPr="00D45273" w:rsidRDefault="004F64FC" w:rsidP="005D13B7">
      <w:pPr>
        <w:rPr>
          <w:sz w:val="28"/>
          <w:szCs w:val="28"/>
        </w:rPr>
      </w:pPr>
    </w:p>
    <w:p w:rsidR="000B42DA" w:rsidRPr="000B42DA" w:rsidRDefault="00575BCD" w:rsidP="005D13B7">
      <w:pPr>
        <w:pStyle w:val="FR1"/>
        <w:tabs>
          <w:tab w:val="left" w:pos="6237"/>
          <w:tab w:val="left" w:pos="7938"/>
        </w:tabs>
        <w:ind w:left="0" w:firstLine="709"/>
        <w:jc w:val="both"/>
        <w:rPr>
          <w:b/>
          <w:i/>
          <w:color w:val="000000"/>
          <w:sz w:val="24"/>
          <w:szCs w:val="24"/>
        </w:rPr>
      </w:pPr>
      <w:r>
        <w:rPr>
          <w:b/>
          <w:i/>
          <w:color w:val="000000"/>
          <w:sz w:val="24"/>
          <w:szCs w:val="24"/>
        </w:rPr>
        <w:t>РАЗДЕЛ</w:t>
      </w:r>
      <w:r w:rsidR="000B42DA">
        <w:rPr>
          <w:b/>
          <w:i/>
          <w:color w:val="000000"/>
          <w:sz w:val="24"/>
          <w:szCs w:val="24"/>
        </w:rPr>
        <w:t xml:space="preserve"> </w:t>
      </w:r>
      <w:r w:rsidR="000B42DA">
        <w:rPr>
          <w:b/>
          <w:i/>
          <w:color w:val="000000"/>
          <w:sz w:val="24"/>
          <w:szCs w:val="24"/>
          <w:lang w:val="en-US"/>
        </w:rPr>
        <w:t>II</w:t>
      </w:r>
      <w:r w:rsidR="000B42DA" w:rsidRPr="000B42DA">
        <w:rPr>
          <w:b/>
          <w:i/>
          <w:color w:val="000000"/>
          <w:sz w:val="24"/>
          <w:szCs w:val="24"/>
        </w:rPr>
        <w:t xml:space="preserve">. </w:t>
      </w:r>
      <w:r w:rsidR="006905FC">
        <w:rPr>
          <w:b/>
          <w:i/>
          <w:color w:val="000000"/>
          <w:sz w:val="24"/>
          <w:szCs w:val="24"/>
        </w:rPr>
        <w:t>Основные этапы становления и развития</w:t>
      </w:r>
      <w:r w:rsidR="000B42DA">
        <w:rPr>
          <w:b/>
          <w:i/>
          <w:color w:val="000000"/>
          <w:sz w:val="24"/>
          <w:szCs w:val="24"/>
        </w:rPr>
        <w:t xml:space="preserve"> ценностных оснований с</w:t>
      </w:r>
      <w:r w:rsidR="00A022D6">
        <w:rPr>
          <w:b/>
          <w:i/>
          <w:color w:val="000000"/>
          <w:sz w:val="24"/>
          <w:szCs w:val="24"/>
        </w:rPr>
        <w:t>оциальной работы</w:t>
      </w:r>
      <w:r w:rsidR="00856D97">
        <w:rPr>
          <w:b/>
          <w:i/>
          <w:color w:val="000000"/>
          <w:sz w:val="24"/>
          <w:szCs w:val="24"/>
        </w:rPr>
        <w:t xml:space="preserve"> в России</w:t>
      </w:r>
    </w:p>
    <w:p w:rsidR="000B42DA" w:rsidRDefault="000B42DA" w:rsidP="000B42DA">
      <w:pPr>
        <w:pStyle w:val="FR1"/>
        <w:tabs>
          <w:tab w:val="left" w:pos="6237"/>
          <w:tab w:val="left" w:pos="7938"/>
        </w:tabs>
        <w:ind w:left="0" w:firstLine="709"/>
        <w:jc w:val="both"/>
        <w:rPr>
          <w:b/>
          <w:i/>
          <w:color w:val="000000"/>
          <w:sz w:val="24"/>
          <w:szCs w:val="24"/>
        </w:rPr>
      </w:pPr>
    </w:p>
    <w:p w:rsidR="005D13B7" w:rsidRPr="005D13B7" w:rsidRDefault="005D13B7" w:rsidP="00856D97">
      <w:pPr>
        <w:pStyle w:val="FR1"/>
        <w:tabs>
          <w:tab w:val="left" w:pos="6237"/>
          <w:tab w:val="left" w:pos="7938"/>
        </w:tabs>
        <w:ind w:left="0" w:firstLine="709"/>
        <w:jc w:val="both"/>
        <w:rPr>
          <w:b/>
          <w:i/>
          <w:color w:val="000000"/>
          <w:sz w:val="24"/>
          <w:szCs w:val="24"/>
        </w:rPr>
      </w:pPr>
      <w:r w:rsidRPr="005D13B7">
        <w:rPr>
          <w:b/>
          <w:i/>
          <w:color w:val="000000"/>
          <w:sz w:val="24"/>
          <w:szCs w:val="24"/>
        </w:rPr>
        <w:t>Семинарское занятие</w:t>
      </w:r>
      <w:r>
        <w:rPr>
          <w:b/>
          <w:i/>
          <w:color w:val="000000"/>
          <w:sz w:val="24"/>
          <w:szCs w:val="24"/>
        </w:rPr>
        <w:t xml:space="preserve"> </w:t>
      </w:r>
      <w:r w:rsidR="008174C2">
        <w:rPr>
          <w:b/>
          <w:i/>
          <w:color w:val="000000"/>
          <w:sz w:val="24"/>
          <w:szCs w:val="24"/>
        </w:rPr>
        <w:t>3</w:t>
      </w:r>
      <w:r>
        <w:rPr>
          <w:b/>
          <w:i/>
          <w:color w:val="000000"/>
          <w:sz w:val="24"/>
          <w:szCs w:val="24"/>
        </w:rPr>
        <w:t>.</w:t>
      </w:r>
      <w:r w:rsidRPr="005D13B7">
        <w:rPr>
          <w:b/>
          <w:i/>
          <w:color w:val="000000"/>
          <w:sz w:val="24"/>
          <w:szCs w:val="24"/>
        </w:rPr>
        <w:t xml:space="preserve"> История этических традиций в становлении и развитии общественного призрения и благотворительности </w:t>
      </w:r>
      <w:r>
        <w:rPr>
          <w:b/>
          <w:i/>
          <w:color w:val="000000"/>
          <w:sz w:val="24"/>
          <w:szCs w:val="24"/>
        </w:rPr>
        <w:t xml:space="preserve">на Руси </w:t>
      </w:r>
    </w:p>
    <w:p w:rsidR="005D13B7" w:rsidRPr="005D13B7" w:rsidRDefault="005D13B7" w:rsidP="005D13B7">
      <w:pPr>
        <w:pStyle w:val="FR1"/>
        <w:ind w:left="0" w:right="27" w:firstLine="720"/>
        <w:jc w:val="center"/>
        <w:rPr>
          <w:color w:val="000000"/>
          <w:sz w:val="24"/>
          <w:szCs w:val="24"/>
        </w:rPr>
      </w:pPr>
    </w:p>
    <w:p w:rsidR="005D13B7" w:rsidRPr="00E407A5" w:rsidRDefault="00E407A5" w:rsidP="00E407A5">
      <w:pPr>
        <w:pStyle w:val="FR1"/>
        <w:ind w:left="0" w:firstLine="709"/>
        <w:jc w:val="both"/>
        <w:rPr>
          <w:i/>
          <w:color w:val="000000"/>
          <w:sz w:val="24"/>
          <w:szCs w:val="24"/>
        </w:rPr>
      </w:pPr>
      <w:r>
        <w:rPr>
          <w:i/>
          <w:color w:val="000000"/>
          <w:sz w:val="24"/>
          <w:szCs w:val="24"/>
        </w:rPr>
        <w:t>Вопросы для подготовки:</w:t>
      </w:r>
    </w:p>
    <w:p w:rsidR="001329C1" w:rsidRPr="005D13B7" w:rsidRDefault="00E407A5" w:rsidP="001329C1">
      <w:pPr>
        <w:pStyle w:val="FR1"/>
        <w:ind w:left="0" w:firstLine="709"/>
        <w:jc w:val="both"/>
        <w:rPr>
          <w:color w:val="000000"/>
          <w:sz w:val="24"/>
          <w:szCs w:val="24"/>
        </w:rPr>
      </w:pPr>
      <w:r>
        <w:rPr>
          <w:color w:val="000000"/>
          <w:sz w:val="24"/>
          <w:szCs w:val="24"/>
        </w:rPr>
        <w:t>1</w:t>
      </w:r>
      <w:r w:rsidR="005D13B7" w:rsidRPr="005D13B7">
        <w:rPr>
          <w:color w:val="000000"/>
          <w:sz w:val="24"/>
          <w:szCs w:val="24"/>
        </w:rPr>
        <w:t>. Христ</w:t>
      </w:r>
      <w:r w:rsidR="001329C1">
        <w:rPr>
          <w:color w:val="000000"/>
          <w:sz w:val="24"/>
          <w:szCs w:val="24"/>
        </w:rPr>
        <w:t>ианство и его роль в</w:t>
      </w:r>
      <w:r w:rsidR="005D13B7" w:rsidRPr="005D13B7">
        <w:rPr>
          <w:color w:val="000000"/>
          <w:sz w:val="24"/>
          <w:szCs w:val="24"/>
        </w:rPr>
        <w:t xml:space="preserve"> </w:t>
      </w:r>
      <w:r w:rsidR="001329C1">
        <w:rPr>
          <w:color w:val="000000"/>
          <w:sz w:val="24"/>
          <w:szCs w:val="24"/>
        </w:rPr>
        <w:t xml:space="preserve">развитии </w:t>
      </w:r>
      <w:r w:rsidR="005D13B7" w:rsidRPr="005D13B7">
        <w:rPr>
          <w:color w:val="000000"/>
          <w:sz w:val="24"/>
          <w:szCs w:val="24"/>
        </w:rPr>
        <w:t>этических традиций</w:t>
      </w:r>
      <w:r w:rsidR="001329C1">
        <w:rPr>
          <w:color w:val="000000"/>
          <w:sz w:val="24"/>
          <w:szCs w:val="24"/>
        </w:rPr>
        <w:t xml:space="preserve"> милосердия </w:t>
      </w:r>
      <w:r w:rsidR="005D13B7" w:rsidRPr="005D13B7">
        <w:rPr>
          <w:color w:val="000000"/>
          <w:sz w:val="24"/>
          <w:szCs w:val="24"/>
        </w:rPr>
        <w:t xml:space="preserve">                                                                                   </w:t>
      </w:r>
      <w:r>
        <w:rPr>
          <w:color w:val="000000"/>
          <w:sz w:val="24"/>
          <w:szCs w:val="24"/>
        </w:rPr>
        <w:t xml:space="preserve">            </w:t>
      </w:r>
      <w:r w:rsidR="005D13B7" w:rsidRPr="005D13B7">
        <w:rPr>
          <w:color w:val="000000"/>
          <w:sz w:val="24"/>
          <w:szCs w:val="24"/>
        </w:rPr>
        <w:t>Древней Руси.</w:t>
      </w:r>
    </w:p>
    <w:p w:rsidR="005D13B7" w:rsidRDefault="00E407A5" w:rsidP="00E407A5">
      <w:pPr>
        <w:pStyle w:val="FR1"/>
        <w:ind w:left="0" w:firstLine="709"/>
        <w:jc w:val="both"/>
        <w:rPr>
          <w:color w:val="000000"/>
          <w:sz w:val="24"/>
          <w:szCs w:val="24"/>
        </w:rPr>
      </w:pPr>
      <w:r>
        <w:rPr>
          <w:color w:val="000000"/>
          <w:sz w:val="24"/>
          <w:szCs w:val="24"/>
        </w:rPr>
        <w:t>2</w:t>
      </w:r>
      <w:r w:rsidR="005D13B7" w:rsidRPr="005D13B7">
        <w:rPr>
          <w:color w:val="000000"/>
          <w:sz w:val="24"/>
          <w:szCs w:val="24"/>
        </w:rPr>
        <w:t>. Традиции частной благотворительности на Руси.</w:t>
      </w:r>
    </w:p>
    <w:p w:rsidR="00E407A5" w:rsidRPr="005D13B7" w:rsidRDefault="00E407A5" w:rsidP="00E407A5">
      <w:pPr>
        <w:widowControl w:val="0"/>
        <w:ind w:firstLine="709"/>
        <w:jc w:val="both"/>
        <w:rPr>
          <w:color w:val="000000"/>
          <w:sz w:val="24"/>
          <w:szCs w:val="24"/>
        </w:rPr>
      </w:pPr>
      <w:r>
        <w:rPr>
          <w:color w:val="000000"/>
          <w:sz w:val="24"/>
          <w:szCs w:val="24"/>
        </w:rPr>
        <w:t>3.</w:t>
      </w:r>
      <w:r w:rsidR="00D74427">
        <w:rPr>
          <w:color w:val="000000"/>
          <w:sz w:val="24"/>
          <w:szCs w:val="24"/>
        </w:rPr>
        <w:t xml:space="preserve"> </w:t>
      </w:r>
      <w:r w:rsidR="001329C1">
        <w:rPr>
          <w:sz w:val="24"/>
          <w:szCs w:val="24"/>
        </w:rPr>
        <w:t>Милосердие и благотворительность в исламе</w:t>
      </w:r>
      <w:r w:rsidR="00D74427">
        <w:rPr>
          <w:sz w:val="24"/>
          <w:szCs w:val="24"/>
        </w:rPr>
        <w:t>.</w:t>
      </w:r>
      <w:r>
        <w:rPr>
          <w:color w:val="000000"/>
          <w:sz w:val="24"/>
          <w:szCs w:val="24"/>
        </w:rPr>
        <w:t xml:space="preserve">  </w:t>
      </w:r>
    </w:p>
    <w:p w:rsidR="00A022D6" w:rsidRPr="005D13B7" w:rsidRDefault="00A022D6" w:rsidP="00A022D6">
      <w:pPr>
        <w:pStyle w:val="FR1"/>
        <w:ind w:left="0" w:firstLine="709"/>
        <w:jc w:val="both"/>
        <w:rPr>
          <w:color w:val="000000"/>
          <w:sz w:val="24"/>
          <w:szCs w:val="24"/>
        </w:rPr>
      </w:pPr>
      <w:r>
        <w:rPr>
          <w:color w:val="000000"/>
          <w:sz w:val="24"/>
          <w:szCs w:val="24"/>
        </w:rPr>
        <w:t xml:space="preserve">4. </w:t>
      </w:r>
      <w:r w:rsidRPr="005D13B7">
        <w:rPr>
          <w:color w:val="000000"/>
          <w:sz w:val="24"/>
          <w:szCs w:val="24"/>
        </w:rPr>
        <w:t>Взгляды общества на социальную работу в советский период.</w:t>
      </w:r>
    </w:p>
    <w:p w:rsidR="00D74427" w:rsidRDefault="00D74427" w:rsidP="00E407A5">
      <w:pPr>
        <w:pStyle w:val="FR1"/>
        <w:ind w:left="0" w:firstLine="709"/>
        <w:jc w:val="both"/>
        <w:rPr>
          <w:color w:val="000000"/>
          <w:sz w:val="24"/>
          <w:szCs w:val="24"/>
        </w:rPr>
      </w:pPr>
    </w:p>
    <w:p w:rsidR="00420881" w:rsidRDefault="00420881" w:rsidP="00420881">
      <w:pPr>
        <w:tabs>
          <w:tab w:val="left" w:pos="9072"/>
          <w:tab w:val="left" w:pos="9355"/>
        </w:tabs>
        <w:ind w:firstLine="709"/>
        <w:contextualSpacing/>
        <w:jc w:val="both"/>
        <w:rPr>
          <w:i/>
          <w:sz w:val="24"/>
          <w:szCs w:val="24"/>
        </w:rPr>
      </w:pPr>
      <w:r>
        <w:rPr>
          <w:i/>
          <w:sz w:val="24"/>
          <w:szCs w:val="24"/>
        </w:rPr>
        <w:t>Вопросы для самоконтроля:</w:t>
      </w:r>
    </w:p>
    <w:p w:rsidR="00370090" w:rsidRDefault="001B59CB" w:rsidP="00370090">
      <w:pPr>
        <w:pStyle w:val="FR1"/>
        <w:ind w:left="0" w:firstLine="709"/>
        <w:jc w:val="both"/>
        <w:rPr>
          <w:color w:val="000000"/>
          <w:sz w:val="24"/>
          <w:szCs w:val="24"/>
        </w:rPr>
      </w:pPr>
      <w:r>
        <w:rPr>
          <w:color w:val="000000"/>
          <w:sz w:val="24"/>
          <w:szCs w:val="24"/>
        </w:rPr>
        <w:t>1</w:t>
      </w:r>
      <w:r w:rsidR="00370090">
        <w:rPr>
          <w:color w:val="000000"/>
          <w:sz w:val="24"/>
          <w:szCs w:val="24"/>
        </w:rPr>
        <w:t>. В каком году Древняя Русь принимает в качестве официальной государственной религии и идеологии христианство?</w:t>
      </w:r>
    </w:p>
    <w:p w:rsidR="00370090" w:rsidRDefault="00370090" w:rsidP="00E407A5">
      <w:pPr>
        <w:pStyle w:val="FR1"/>
        <w:ind w:left="0" w:firstLine="709"/>
        <w:jc w:val="both"/>
        <w:rPr>
          <w:color w:val="000000"/>
          <w:sz w:val="24"/>
          <w:szCs w:val="24"/>
        </w:rPr>
      </w:pPr>
      <w:r>
        <w:rPr>
          <w:color w:val="000000"/>
          <w:sz w:val="24"/>
          <w:szCs w:val="24"/>
        </w:rPr>
        <w:t xml:space="preserve">2. Как </w:t>
      </w:r>
      <w:r w:rsidR="001329C1">
        <w:rPr>
          <w:color w:val="000000"/>
          <w:sz w:val="24"/>
          <w:szCs w:val="24"/>
        </w:rPr>
        <w:t>православное христианство</w:t>
      </w:r>
      <w:r w:rsidR="001B59CB">
        <w:rPr>
          <w:color w:val="000000"/>
          <w:sz w:val="24"/>
          <w:szCs w:val="24"/>
        </w:rPr>
        <w:t xml:space="preserve"> </w:t>
      </w:r>
      <w:r>
        <w:rPr>
          <w:color w:val="000000"/>
          <w:sz w:val="24"/>
          <w:szCs w:val="24"/>
        </w:rPr>
        <w:t>повлияло на становление этических воззрений</w:t>
      </w:r>
      <w:r w:rsidR="001329C1">
        <w:rPr>
          <w:color w:val="000000"/>
          <w:sz w:val="24"/>
          <w:szCs w:val="24"/>
        </w:rPr>
        <w:t xml:space="preserve"> милосердия</w:t>
      </w:r>
      <w:r>
        <w:rPr>
          <w:color w:val="000000"/>
          <w:sz w:val="24"/>
          <w:szCs w:val="24"/>
        </w:rPr>
        <w:t xml:space="preserve"> Древней Руси?</w:t>
      </w:r>
    </w:p>
    <w:p w:rsidR="00370090" w:rsidRDefault="00370090" w:rsidP="00E407A5">
      <w:pPr>
        <w:pStyle w:val="FR1"/>
        <w:ind w:left="0" w:firstLine="709"/>
        <w:jc w:val="both"/>
        <w:rPr>
          <w:color w:val="000000"/>
          <w:sz w:val="24"/>
          <w:szCs w:val="24"/>
        </w:rPr>
      </w:pPr>
      <w:r>
        <w:rPr>
          <w:color w:val="000000"/>
          <w:sz w:val="24"/>
          <w:szCs w:val="24"/>
        </w:rPr>
        <w:t>3. В каком году и почему русский князь Владимир официально поручил христианской церкви заботу о нуждающихся?</w:t>
      </w:r>
    </w:p>
    <w:p w:rsidR="00420881" w:rsidRDefault="00370090" w:rsidP="00E407A5">
      <w:pPr>
        <w:pStyle w:val="FR1"/>
        <w:ind w:left="0" w:firstLine="709"/>
        <w:jc w:val="both"/>
        <w:rPr>
          <w:color w:val="000000"/>
          <w:sz w:val="24"/>
          <w:szCs w:val="24"/>
        </w:rPr>
      </w:pPr>
      <w:r>
        <w:rPr>
          <w:color w:val="000000"/>
          <w:sz w:val="24"/>
          <w:szCs w:val="24"/>
        </w:rPr>
        <w:t>4. Как в Древней Руси называли людей, оказывающих благотворительную помощь?</w:t>
      </w:r>
    </w:p>
    <w:p w:rsidR="00370090" w:rsidRDefault="00370090" w:rsidP="00E407A5">
      <w:pPr>
        <w:pStyle w:val="FR1"/>
        <w:ind w:left="0" w:firstLine="709"/>
        <w:jc w:val="both"/>
        <w:rPr>
          <w:color w:val="000000"/>
          <w:sz w:val="24"/>
          <w:szCs w:val="24"/>
        </w:rPr>
      </w:pPr>
      <w:r>
        <w:rPr>
          <w:color w:val="000000"/>
          <w:sz w:val="24"/>
          <w:szCs w:val="24"/>
        </w:rPr>
        <w:t xml:space="preserve">5. Какова роль Петр </w:t>
      </w:r>
      <w:r>
        <w:rPr>
          <w:color w:val="000000"/>
          <w:sz w:val="24"/>
          <w:szCs w:val="24"/>
          <w:lang w:val="en-US"/>
        </w:rPr>
        <w:t>I</w:t>
      </w:r>
      <w:r>
        <w:rPr>
          <w:color w:val="000000"/>
          <w:sz w:val="24"/>
          <w:szCs w:val="24"/>
        </w:rPr>
        <w:t xml:space="preserve"> в становлении и развитии </w:t>
      </w:r>
      <w:r w:rsidR="001329C1">
        <w:rPr>
          <w:color w:val="000000"/>
          <w:sz w:val="24"/>
          <w:szCs w:val="24"/>
        </w:rPr>
        <w:t>«</w:t>
      </w:r>
      <w:r>
        <w:rPr>
          <w:color w:val="000000"/>
          <w:sz w:val="24"/>
          <w:szCs w:val="24"/>
        </w:rPr>
        <w:t>государственной поддержке</w:t>
      </w:r>
      <w:r w:rsidR="001329C1">
        <w:rPr>
          <w:color w:val="000000"/>
          <w:sz w:val="24"/>
          <w:szCs w:val="24"/>
        </w:rPr>
        <w:t>»</w:t>
      </w:r>
      <w:r>
        <w:rPr>
          <w:color w:val="000000"/>
          <w:sz w:val="24"/>
          <w:szCs w:val="24"/>
        </w:rPr>
        <w:t>, «заботе» о нуждающихся?</w:t>
      </w:r>
    </w:p>
    <w:p w:rsidR="008D2435" w:rsidRDefault="00370090" w:rsidP="00E407A5">
      <w:pPr>
        <w:pStyle w:val="FR1"/>
        <w:ind w:left="0" w:firstLine="709"/>
        <w:jc w:val="both"/>
        <w:rPr>
          <w:color w:val="000000"/>
          <w:sz w:val="24"/>
          <w:szCs w:val="24"/>
        </w:rPr>
      </w:pPr>
      <w:r>
        <w:rPr>
          <w:color w:val="000000"/>
          <w:sz w:val="24"/>
          <w:szCs w:val="24"/>
        </w:rPr>
        <w:t>6. Кого из отечественных благотворителей вы знаете?</w:t>
      </w:r>
    </w:p>
    <w:p w:rsidR="001329C1" w:rsidRDefault="001329C1" w:rsidP="00E407A5">
      <w:pPr>
        <w:pStyle w:val="FR1"/>
        <w:ind w:left="0" w:firstLine="709"/>
        <w:jc w:val="both"/>
        <w:rPr>
          <w:color w:val="000000"/>
          <w:sz w:val="24"/>
          <w:szCs w:val="24"/>
        </w:rPr>
      </w:pPr>
      <w:r>
        <w:rPr>
          <w:color w:val="000000"/>
          <w:sz w:val="24"/>
          <w:szCs w:val="24"/>
        </w:rPr>
        <w:t>7. Какова специфика мусульманской благотворительности?</w:t>
      </w:r>
    </w:p>
    <w:p w:rsidR="008D2435" w:rsidRDefault="008D2435" w:rsidP="00E407A5">
      <w:pPr>
        <w:pStyle w:val="FR1"/>
        <w:ind w:left="0" w:firstLine="709"/>
        <w:jc w:val="both"/>
        <w:rPr>
          <w:color w:val="000000"/>
          <w:sz w:val="24"/>
          <w:szCs w:val="24"/>
        </w:rPr>
      </w:pPr>
      <w:r>
        <w:rPr>
          <w:color w:val="000000"/>
          <w:sz w:val="24"/>
          <w:szCs w:val="24"/>
        </w:rPr>
        <w:t>7. Как и почему относились к благотворительности в советский период?</w:t>
      </w:r>
    </w:p>
    <w:p w:rsidR="00370090" w:rsidRDefault="00370090" w:rsidP="00E407A5">
      <w:pPr>
        <w:pStyle w:val="FR1"/>
        <w:ind w:left="0" w:firstLine="709"/>
        <w:jc w:val="both"/>
        <w:rPr>
          <w:color w:val="000000"/>
          <w:sz w:val="24"/>
          <w:szCs w:val="24"/>
        </w:rPr>
      </w:pPr>
      <w:r>
        <w:rPr>
          <w:color w:val="000000"/>
          <w:sz w:val="24"/>
          <w:szCs w:val="24"/>
        </w:rPr>
        <w:t xml:space="preserve"> </w:t>
      </w:r>
      <w:r w:rsidRPr="00370090">
        <w:rPr>
          <w:color w:val="000000"/>
          <w:sz w:val="24"/>
          <w:szCs w:val="24"/>
        </w:rPr>
        <w:t xml:space="preserve"> </w:t>
      </w:r>
      <w:r>
        <w:rPr>
          <w:color w:val="000000"/>
          <w:sz w:val="24"/>
          <w:szCs w:val="24"/>
        </w:rPr>
        <w:t xml:space="preserve"> </w:t>
      </w:r>
    </w:p>
    <w:p w:rsidR="00420881" w:rsidRDefault="00420881" w:rsidP="00420881">
      <w:pPr>
        <w:tabs>
          <w:tab w:val="left" w:pos="9072"/>
          <w:tab w:val="left" w:pos="9355"/>
        </w:tabs>
        <w:ind w:firstLine="709"/>
        <w:contextualSpacing/>
        <w:jc w:val="both"/>
        <w:rPr>
          <w:i/>
          <w:sz w:val="24"/>
          <w:szCs w:val="24"/>
        </w:rPr>
      </w:pPr>
      <w:r>
        <w:rPr>
          <w:i/>
          <w:sz w:val="24"/>
          <w:szCs w:val="24"/>
        </w:rPr>
        <w:t>Темы рефератов/докладов</w:t>
      </w:r>
    </w:p>
    <w:p w:rsidR="00420881" w:rsidRPr="005D13B7" w:rsidRDefault="00420881" w:rsidP="00420881">
      <w:pPr>
        <w:widowControl w:val="0"/>
        <w:ind w:firstLine="709"/>
        <w:jc w:val="both"/>
        <w:rPr>
          <w:color w:val="000000"/>
          <w:sz w:val="24"/>
          <w:szCs w:val="24"/>
        </w:rPr>
      </w:pPr>
      <w:r>
        <w:rPr>
          <w:color w:val="000000"/>
          <w:sz w:val="24"/>
          <w:szCs w:val="24"/>
        </w:rPr>
        <w:t>1. Роль религии в формировании нравственных основ жизнедеятельности человека</w:t>
      </w:r>
      <w:r w:rsidRPr="005D13B7">
        <w:rPr>
          <w:color w:val="000000"/>
          <w:sz w:val="24"/>
          <w:szCs w:val="24"/>
        </w:rPr>
        <w:t>.</w:t>
      </w:r>
    </w:p>
    <w:p w:rsidR="00420881" w:rsidRPr="005D13B7" w:rsidRDefault="00420881" w:rsidP="00420881">
      <w:pPr>
        <w:widowControl w:val="0"/>
        <w:ind w:firstLine="709"/>
        <w:jc w:val="both"/>
        <w:rPr>
          <w:color w:val="000000"/>
          <w:sz w:val="24"/>
          <w:szCs w:val="24"/>
        </w:rPr>
      </w:pPr>
      <w:r>
        <w:rPr>
          <w:color w:val="000000"/>
          <w:sz w:val="24"/>
          <w:szCs w:val="24"/>
        </w:rPr>
        <w:t>2. Этические основы общественного призрения и благотворительности на Руси.</w:t>
      </w:r>
    </w:p>
    <w:p w:rsidR="00420881" w:rsidRDefault="00420881" w:rsidP="00420881">
      <w:pPr>
        <w:widowControl w:val="0"/>
        <w:ind w:firstLine="709"/>
        <w:jc w:val="both"/>
        <w:rPr>
          <w:color w:val="000000"/>
          <w:sz w:val="24"/>
          <w:szCs w:val="24"/>
        </w:rPr>
      </w:pPr>
      <w:r>
        <w:rPr>
          <w:color w:val="000000"/>
          <w:sz w:val="24"/>
          <w:szCs w:val="24"/>
        </w:rPr>
        <w:t>3</w:t>
      </w:r>
      <w:r w:rsidRPr="005D13B7">
        <w:rPr>
          <w:color w:val="000000"/>
          <w:sz w:val="24"/>
          <w:szCs w:val="24"/>
        </w:rPr>
        <w:t xml:space="preserve">. Православный взгляд на милостыню.  </w:t>
      </w:r>
    </w:p>
    <w:p w:rsidR="008D2435" w:rsidRPr="001329C1" w:rsidRDefault="00420881" w:rsidP="001329C1">
      <w:pPr>
        <w:widowControl w:val="0"/>
        <w:ind w:firstLine="709"/>
        <w:jc w:val="both"/>
        <w:rPr>
          <w:color w:val="000000"/>
          <w:sz w:val="24"/>
          <w:szCs w:val="24"/>
        </w:rPr>
      </w:pPr>
      <w:r>
        <w:rPr>
          <w:color w:val="000000"/>
          <w:sz w:val="24"/>
          <w:szCs w:val="24"/>
        </w:rPr>
        <w:t xml:space="preserve">4. </w:t>
      </w:r>
      <w:r w:rsidRPr="005D13B7">
        <w:rPr>
          <w:color w:val="000000"/>
          <w:sz w:val="24"/>
          <w:szCs w:val="24"/>
        </w:rPr>
        <w:t>Мусульманская этика – основа</w:t>
      </w:r>
      <w:r>
        <w:rPr>
          <w:color w:val="000000"/>
          <w:sz w:val="24"/>
          <w:szCs w:val="24"/>
        </w:rPr>
        <w:t xml:space="preserve"> этических воззрений народов Татарстана. </w:t>
      </w:r>
    </w:p>
    <w:p w:rsidR="001B59CB" w:rsidRPr="00420881" w:rsidRDefault="00420881" w:rsidP="001B59CB">
      <w:pPr>
        <w:pStyle w:val="FR1"/>
        <w:ind w:left="0" w:firstLine="709"/>
        <w:jc w:val="both"/>
        <w:rPr>
          <w:i/>
          <w:color w:val="000000"/>
          <w:sz w:val="24"/>
          <w:szCs w:val="24"/>
        </w:rPr>
      </w:pPr>
      <w:r>
        <w:rPr>
          <w:i/>
          <w:color w:val="000000"/>
          <w:sz w:val="24"/>
          <w:szCs w:val="24"/>
        </w:rPr>
        <w:t xml:space="preserve">Литература: </w:t>
      </w:r>
    </w:p>
    <w:p w:rsidR="001B59CB" w:rsidRDefault="001B59CB" w:rsidP="001B59CB">
      <w:pPr>
        <w:pStyle w:val="a4"/>
        <w:widowControl w:val="0"/>
        <w:spacing w:line="240" w:lineRule="auto"/>
        <w:ind w:firstLine="0"/>
        <w:rPr>
          <w:sz w:val="22"/>
          <w:szCs w:val="22"/>
        </w:rPr>
      </w:pPr>
      <w:r>
        <w:rPr>
          <w:sz w:val="22"/>
          <w:szCs w:val="22"/>
        </w:rPr>
        <w:t>Гурьянова Т.Н. Этические основы социальной работы: учебно-методическое пос</w:t>
      </w:r>
      <w:r w:rsidR="008D2435">
        <w:rPr>
          <w:sz w:val="22"/>
          <w:szCs w:val="22"/>
        </w:rPr>
        <w:t>обие. Казань: Изд-во КНИТУ, 2013</w:t>
      </w:r>
      <w:r>
        <w:rPr>
          <w:sz w:val="22"/>
          <w:szCs w:val="22"/>
        </w:rPr>
        <w:t>.</w:t>
      </w:r>
    </w:p>
    <w:p w:rsidR="001B59CB" w:rsidRDefault="001B59CB" w:rsidP="001B59CB">
      <w:pPr>
        <w:pStyle w:val="a4"/>
        <w:widowControl w:val="0"/>
        <w:spacing w:line="240" w:lineRule="auto"/>
        <w:ind w:firstLine="0"/>
        <w:rPr>
          <w:sz w:val="22"/>
          <w:szCs w:val="22"/>
        </w:rPr>
      </w:pPr>
      <w:r>
        <w:rPr>
          <w:sz w:val="22"/>
          <w:szCs w:val="22"/>
        </w:rPr>
        <w:t>Коныгина М.Н., Горлова Е.Б. Этические основы социальной работы: учебное пособие. М.: «Проспект», 2016.</w:t>
      </w:r>
    </w:p>
    <w:p w:rsidR="001B59CB" w:rsidRDefault="001B59CB" w:rsidP="001B59CB">
      <w:pPr>
        <w:pStyle w:val="a4"/>
        <w:widowControl w:val="0"/>
        <w:spacing w:line="240" w:lineRule="auto"/>
        <w:ind w:firstLine="0"/>
        <w:rPr>
          <w:sz w:val="22"/>
          <w:szCs w:val="22"/>
        </w:rPr>
      </w:pPr>
      <w:r>
        <w:rPr>
          <w:color w:val="000000"/>
          <w:sz w:val="22"/>
          <w:szCs w:val="22"/>
        </w:rPr>
        <w:t>Медведева Г.П. Этические основы социальной работы: учебник. М.: «Академия», 2012</w:t>
      </w:r>
      <w:r>
        <w:rPr>
          <w:sz w:val="22"/>
          <w:szCs w:val="22"/>
        </w:rPr>
        <w:t xml:space="preserve">. </w:t>
      </w:r>
    </w:p>
    <w:p w:rsidR="00A8203D" w:rsidRDefault="00A8203D" w:rsidP="001B59CB">
      <w:pPr>
        <w:pStyle w:val="a4"/>
        <w:widowControl w:val="0"/>
        <w:spacing w:line="240" w:lineRule="auto"/>
        <w:ind w:firstLine="0"/>
        <w:rPr>
          <w:color w:val="000000"/>
          <w:sz w:val="22"/>
          <w:szCs w:val="22"/>
        </w:rPr>
      </w:pPr>
      <w:r>
        <w:rPr>
          <w:sz w:val="22"/>
          <w:szCs w:val="22"/>
        </w:rPr>
        <w:t>Надеева М.И. Милосердие и благотворительность в зеркале мировых религий. Казань: Изд-во КНИТУ, 2017.</w:t>
      </w:r>
    </w:p>
    <w:p w:rsidR="001B59CB" w:rsidRDefault="001B59CB" w:rsidP="001B59CB">
      <w:pPr>
        <w:pStyle w:val="a4"/>
        <w:widowControl w:val="0"/>
        <w:spacing w:line="240" w:lineRule="auto"/>
        <w:ind w:firstLine="0"/>
        <w:rPr>
          <w:color w:val="000000"/>
          <w:sz w:val="22"/>
          <w:szCs w:val="22"/>
        </w:rPr>
      </w:pPr>
      <w:r>
        <w:rPr>
          <w:color w:val="000000"/>
          <w:sz w:val="22"/>
          <w:szCs w:val="22"/>
        </w:rPr>
        <w:t>Шарин В.И. История социальной работы: учебное пособие. М.: Дашков и К, 2013.</w:t>
      </w:r>
    </w:p>
    <w:p w:rsidR="001F00B7" w:rsidRDefault="001F00B7" w:rsidP="001B59CB">
      <w:pPr>
        <w:pStyle w:val="a4"/>
        <w:widowControl w:val="0"/>
        <w:spacing w:line="240" w:lineRule="auto"/>
        <w:ind w:firstLine="0"/>
        <w:rPr>
          <w:color w:val="000000"/>
          <w:sz w:val="22"/>
          <w:szCs w:val="22"/>
        </w:rPr>
      </w:pPr>
    </w:p>
    <w:p w:rsidR="00D74427" w:rsidRPr="00A022D6" w:rsidRDefault="00D74427" w:rsidP="00D74427">
      <w:pPr>
        <w:pStyle w:val="FR1"/>
        <w:ind w:left="0" w:firstLine="709"/>
        <w:jc w:val="both"/>
        <w:rPr>
          <w:b/>
          <w:i/>
          <w:color w:val="000000"/>
          <w:sz w:val="24"/>
          <w:szCs w:val="24"/>
        </w:rPr>
      </w:pPr>
      <w:r w:rsidRPr="00A022D6">
        <w:rPr>
          <w:b/>
          <w:i/>
          <w:color w:val="000000"/>
          <w:sz w:val="24"/>
          <w:szCs w:val="24"/>
        </w:rPr>
        <w:t>Семинарское занятие 4. Сущность морально-нравственных подходов к социальной работе в с</w:t>
      </w:r>
      <w:r w:rsidR="00420881">
        <w:rPr>
          <w:b/>
          <w:i/>
          <w:color w:val="000000"/>
          <w:sz w:val="24"/>
          <w:szCs w:val="24"/>
        </w:rPr>
        <w:t>овременной России</w:t>
      </w:r>
    </w:p>
    <w:p w:rsidR="00A022D6" w:rsidRDefault="00A022D6" w:rsidP="00D74427">
      <w:pPr>
        <w:pStyle w:val="FR1"/>
        <w:ind w:left="0" w:firstLine="709"/>
        <w:jc w:val="both"/>
        <w:rPr>
          <w:color w:val="000000"/>
          <w:sz w:val="24"/>
          <w:szCs w:val="24"/>
        </w:rPr>
      </w:pPr>
    </w:p>
    <w:p w:rsidR="00A022D6" w:rsidRPr="00A022D6" w:rsidRDefault="00A022D6" w:rsidP="00D74427">
      <w:pPr>
        <w:pStyle w:val="FR1"/>
        <w:ind w:left="0" w:firstLine="709"/>
        <w:jc w:val="both"/>
        <w:rPr>
          <w:i/>
          <w:color w:val="000000"/>
          <w:sz w:val="24"/>
          <w:szCs w:val="24"/>
        </w:rPr>
      </w:pPr>
      <w:r>
        <w:rPr>
          <w:i/>
          <w:color w:val="000000"/>
          <w:sz w:val="24"/>
          <w:szCs w:val="24"/>
        </w:rPr>
        <w:t>Вопросы для подготовки:</w:t>
      </w:r>
    </w:p>
    <w:p w:rsidR="004564A8" w:rsidRDefault="00A022D6" w:rsidP="000448D4">
      <w:pPr>
        <w:pStyle w:val="FR1"/>
        <w:ind w:left="0" w:firstLine="709"/>
        <w:jc w:val="both"/>
        <w:rPr>
          <w:color w:val="000000"/>
          <w:sz w:val="24"/>
          <w:szCs w:val="24"/>
        </w:rPr>
      </w:pPr>
      <w:r>
        <w:rPr>
          <w:color w:val="000000"/>
          <w:sz w:val="24"/>
          <w:szCs w:val="24"/>
        </w:rPr>
        <w:t>1</w:t>
      </w:r>
      <w:r w:rsidR="004564A8">
        <w:rPr>
          <w:color w:val="000000"/>
          <w:sz w:val="24"/>
          <w:szCs w:val="24"/>
        </w:rPr>
        <w:t>.</w:t>
      </w:r>
      <w:r>
        <w:rPr>
          <w:color w:val="000000"/>
          <w:sz w:val="24"/>
          <w:szCs w:val="24"/>
        </w:rPr>
        <w:t xml:space="preserve"> </w:t>
      </w:r>
      <w:r w:rsidR="000448D4">
        <w:rPr>
          <w:color w:val="000000"/>
          <w:sz w:val="24"/>
          <w:szCs w:val="24"/>
        </w:rPr>
        <w:t>Ценностная сущность социальной работы. Понятие о ценностях.</w:t>
      </w:r>
    </w:p>
    <w:p w:rsidR="00D74427" w:rsidRDefault="00A022D6" w:rsidP="00420881">
      <w:pPr>
        <w:pStyle w:val="FR1"/>
        <w:ind w:left="0" w:firstLine="709"/>
        <w:jc w:val="both"/>
        <w:rPr>
          <w:color w:val="000000"/>
          <w:sz w:val="24"/>
          <w:szCs w:val="24"/>
        </w:rPr>
      </w:pPr>
      <w:r>
        <w:rPr>
          <w:color w:val="000000"/>
          <w:sz w:val="24"/>
          <w:szCs w:val="24"/>
        </w:rPr>
        <w:t>2</w:t>
      </w:r>
      <w:r w:rsidR="004564A8">
        <w:rPr>
          <w:color w:val="000000"/>
          <w:sz w:val="24"/>
          <w:szCs w:val="24"/>
        </w:rPr>
        <w:t>.</w:t>
      </w:r>
      <w:r w:rsidR="00420881">
        <w:rPr>
          <w:color w:val="000000"/>
          <w:sz w:val="24"/>
          <w:szCs w:val="24"/>
        </w:rPr>
        <w:t xml:space="preserve"> </w:t>
      </w:r>
      <w:r>
        <w:rPr>
          <w:color w:val="000000"/>
          <w:sz w:val="24"/>
          <w:szCs w:val="24"/>
        </w:rPr>
        <w:t>Профессионально-значимые ценности социальной работы</w:t>
      </w:r>
      <w:r w:rsidR="004564A8">
        <w:rPr>
          <w:color w:val="000000"/>
          <w:sz w:val="24"/>
          <w:szCs w:val="24"/>
        </w:rPr>
        <w:t>: сущность и типология</w:t>
      </w:r>
      <w:r w:rsidR="00420881">
        <w:rPr>
          <w:color w:val="000000"/>
          <w:sz w:val="24"/>
          <w:szCs w:val="24"/>
        </w:rPr>
        <w:t>.</w:t>
      </w:r>
    </w:p>
    <w:p w:rsidR="00420881" w:rsidRPr="00420881" w:rsidRDefault="00420881" w:rsidP="00420881">
      <w:pPr>
        <w:pStyle w:val="FR1"/>
        <w:tabs>
          <w:tab w:val="left" w:pos="6237"/>
          <w:tab w:val="left" w:pos="7938"/>
        </w:tabs>
        <w:ind w:left="0" w:firstLine="709"/>
        <w:jc w:val="both"/>
        <w:rPr>
          <w:color w:val="000000"/>
          <w:sz w:val="24"/>
          <w:szCs w:val="24"/>
        </w:rPr>
      </w:pPr>
      <w:r w:rsidRPr="00420881">
        <w:rPr>
          <w:color w:val="000000"/>
          <w:sz w:val="24"/>
          <w:szCs w:val="24"/>
        </w:rPr>
        <w:t xml:space="preserve">3. Этико-ценностное регулирование в системе социальной работы.  </w:t>
      </w:r>
    </w:p>
    <w:p w:rsidR="00420881" w:rsidRPr="00420881" w:rsidRDefault="00420881" w:rsidP="00420881">
      <w:pPr>
        <w:pStyle w:val="FR1"/>
        <w:tabs>
          <w:tab w:val="left" w:pos="6237"/>
          <w:tab w:val="left" w:pos="7938"/>
        </w:tabs>
        <w:ind w:left="0" w:firstLine="709"/>
        <w:jc w:val="both"/>
        <w:rPr>
          <w:color w:val="000000"/>
          <w:sz w:val="24"/>
          <w:szCs w:val="24"/>
        </w:rPr>
      </w:pPr>
      <w:r w:rsidRPr="00420881">
        <w:rPr>
          <w:color w:val="000000"/>
          <w:sz w:val="24"/>
          <w:szCs w:val="24"/>
        </w:rPr>
        <w:t>4. Специфические ценности социальной работы.</w:t>
      </w:r>
    </w:p>
    <w:p w:rsidR="00420881" w:rsidRPr="00420881" w:rsidRDefault="00420881" w:rsidP="00420881">
      <w:pPr>
        <w:pStyle w:val="FR1"/>
        <w:tabs>
          <w:tab w:val="left" w:pos="6237"/>
          <w:tab w:val="left" w:pos="7938"/>
        </w:tabs>
        <w:ind w:left="0" w:firstLine="709"/>
        <w:jc w:val="both"/>
        <w:rPr>
          <w:color w:val="000000"/>
          <w:sz w:val="24"/>
          <w:szCs w:val="24"/>
        </w:rPr>
      </w:pPr>
      <w:r w:rsidRPr="00420881">
        <w:rPr>
          <w:color w:val="000000"/>
          <w:sz w:val="24"/>
          <w:szCs w:val="24"/>
        </w:rPr>
        <w:t xml:space="preserve">5. Идеал и его функции в социальной работе. Ценностный смысл идеала </w:t>
      </w:r>
      <w:r w:rsidRPr="00420881">
        <w:rPr>
          <w:color w:val="000000"/>
          <w:sz w:val="24"/>
          <w:szCs w:val="24"/>
        </w:rPr>
        <w:lastRenderedPageBreak/>
        <w:t>социальной работы.</w:t>
      </w:r>
    </w:p>
    <w:p w:rsidR="008B621E" w:rsidRDefault="00420881" w:rsidP="001F00B7">
      <w:pPr>
        <w:pStyle w:val="FR1"/>
        <w:tabs>
          <w:tab w:val="left" w:pos="6237"/>
          <w:tab w:val="left" w:pos="7938"/>
        </w:tabs>
        <w:ind w:left="0" w:firstLine="709"/>
        <w:jc w:val="both"/>
        <w:rPr>
          <w:color w:val="000000"/>
          <w:sz w:val="24"/>
          <w:szCs w:val="24"/>
        </w:rPr>
      </w:pPr>
      <w:r w:rsidRPr="00420881">
        <w:rPr>
          <w:color w:val="000000"/>
          <w:sz w:val="24"/>
          <w:szCs w:val="24"/>
        </w:rPr>
        <w:t>6. Общечеловеческие этические ценности и специфика их реализации</w:t>
      </w:r>
      <w:r w:rsidR="008B621E">
        <w:rPr>
          <w:color w:val="000000"/>
          <w:sz w:val="24"/>
          <w:szCs w:val="24"/>
        </w:rPr>
        <w:t xml:space="preserve"> в социальной работе</w:t>
      </w:r>
      <w:r>
        <w:rPr>
          <w:color w:val="000000"/>
          <w:sz w:val="24"/>
          <w:szCs w:val="24"/>
        </w:rPr>
        <w:t>.</w:t>
      </w:r>
      <w:r w:rsidRPr="00420881">
        <w:rPr>
          <w:color w:val="000000"/>
          <w:sz w:val="24"/>
          <w:szCs w:val="24"/>
        </w:rPr>
        <w:t xml:space="preserve"> </w:t>
      </w:r>
    </w:p>
    <w:p w:rsidR="001F00B7" w:rsidRDefault="001F00B7" w:rsidP="001F00B7">
      <w:pPr>
        <w:pStyle w:val="FR1"/>
        <w:tabs>
          <w:tab w:val="left" w:pos="6237"/>
          <w:tab w:val="left" w:pos="7938"/>
        </w:tabs>
        <w:ind w:left="0" w:firstLine="709"/>
        <w:jc w:val="both"/>
        <w:rPr>
          <w:color w:val="000000"/>
          <w:sz w:val="24"/>
          <w:szCs w:val="24"/>
        </w:rPr>
      </w:pPr>
    </w:p>
    <w:p w:rsidR="00420881" w:rsidRDefault="00420881" w:rsidP="000C6B44">
      <w:pPr>
        <w:tabs>
          <w:tab w:val="left" w:pos="9072"/>
          <w:tab w:val="left" w:pos="9355"/>
        </w:tabs>
        <w:ind w:firstLine="709"/>
        <w:contextualSpacing/>
        <w:jc w:val="both"/>
        <w:rPr>
          <w:i/>
          <w:sz w:val="24"/>
          <w:szCs w:val="24"/>
        </w:rPr>
      </w:pPr>
      <w:r>
        <w:rPr>
          <w:i/>
          <w:sz w:val="24"/>
          <w:szCs w:val="24"/>
        </w:rPr>
        <w:t>Вопросы для самоконтроля:</w:t>
      </w:r>
    </w:p>
    <w:p w:rsidR="008B621E" w:rsidRDefault="008B621E" w:rsidP="000C6B44">
      <w:pPr>
        <w:tabs>
          <w:tab w:val="left" w:pos="9072"/>
          <w:tab w:val="left" w:pos="9355"/>
        </w:tabs>
        <w:ind w:firstLine="709"/>
        <w:contextualSpacing/>
        <w:rPr>
          <w:sz w:val="24"/>
          <w:szCs w:val="24"/>
        </w:rPr>
      </w:pPr>
      <w:r>
        <w:rPr>
          <w:sz w:val="24"/>
          <w:szCs w:val="24"/>
        </w:rPr>
        <w:t>1. Какова сущность, содержание и структура категории ценность»?</w:t>
      </w:r>
    </w:p>
    <w:p w:rsidR="000C6B44" w:rsidRDefault="000C6B44" w:rsidP="000C6B44">
      <w:pPr>
        <w:tabs>
          <w:tab w:val="left" w:pos="9072"/>
          <w:tab w:val="left" w:pos="9355"/>
        </w:tabs>
        <w:ind w:firstLine="709"/>
        <w:contextualSpacing/>
        <w:rPr>
          <w:sz w:val="24"/>
          <w:szCs w:val="24"/>
        </w:rPr>
      </w:pPr>
      <w:r>
        <w:rPr>
          <w:sz w:val="24"/>
          <w:szCs w:val="24"/>
        </w:rPr>
        <w:t>2. Какова сущность и содержание понятия «ценностные ориентации»?</w:t>
      </w:r>
    </w:p>
    <w:p w:rsidR="000C6B44" w:rsidRDefault="000C6B44" w:rsidP="000C6B44">
      <w:pPr>
        <w:tabs>
          <w:tab w:val="left" w:pos="9072"/>
          <w:tab w:val="left" w:pos="9355"/>
        </w:tabs>
        <w:ind w:firstLine="709"/>
        <w:contextualSpacing/>
        <w:rPr>
          <w:sz w:val="24"/>
          <w:szCs w:val="24"/>
        </w:rPr>
      </w:pPr>
      <w:r>
        <w:rPr>
          <w:sz w:val="24"/>
          <w:szCs w:val="24"/>
        </w:rPr>
        <w:t>3. Какова сущность и типология профессионально-значимых ценностей социальной работы?</w:t>
      </w:r>
    </w:p>
    <w:p w:rsidR="000C6B44" w:rsidRDefault="000C6B44" w:rsidP="000C6B44">
      <w:pPr>
        <w:tabs>
          <w:tab w:val="left" w:pos="9072"/>
          <w:tab w:val="left" w:pos="9355"/>
        </w:tabs>
        <w:ind w:firstLine="709"/>
        <w:contextualSpacing/>
        <w:jc w:val="both"/>
        <w:rPr>
          <w:sz w:val="24"/>
          <w:szCs w:val="24"/>
        </w:rPr>
      </w:pPr>
      <w:r>
        <w:rPr>
          <w:sz w:val="24"/>
          <w:szCs w:val="24"/>
        </w:rPr>
        <w:t>4. Почему социальная работа как профессия требует более жесткой этической регламентации?</w:t>
      </w:r>
    </w:p>
    <w:p w:rsidR="000C6B44" w:rsidRDefault="000C6B44" w:rsidP="000C6B44">
      <w:pPr>
        <w:tabs>
          <w:tab w:val="left" w:pos="9072"/>
          <w:tab w:val="left" w:pos="9355"/>
        </w:tabs>
        <w:ind w:firstLine="709"/>
        <w:contextualSpacing/>
        <w:jc w:val="both"/>
        <w:rPr>
          <w:sz w:val="24"/>
          <w:szCs w:val="24"/>
        </w:rPr>
      </w:pPr>
      <w:r>
        <w:rPr>
          <w:sz w:val="24"/>
          <w:szCs w:val="24"/>
        </w:rPr>
        <w:t>5</w:t>
      </w:r>
      <w:r w:rsidR="0066735A">
        <w:rPr>
          <w:sz w:val="24"/>
          <w:szCs w:val="24"/>
        </w:rPr>
        <w:t>.</w:t>
      </w:r>
      <w:r>
        <w:rPr>
          <w:sz w:val="24"/>
          <w:szCs w:val="24"/>
        </w:rPr>
        <w:t xml:space="preserve"> </w:t>
      </w:r>
      <w:r w:rsidR="0066735A">
        <w:rPr>
          <w:sz w:val="24"/>
          <w:szCs w:val="24"/>
        </w:rPr>
        <w:t>В чем специфика реализации общечеловеческих ценностей в социальной работе?</w:t>
      </w:r>
    </w:p>
    <w:p w:rsidR="008B621E" w:rsidRDefault="008B621E" w:rsidP="00E042ED">
      <w:pPr>
        <w:tabs>
          <w:tab w:val="left" w:pos="9072"/>
          <w:tab w:val="left" w:pos="9355"/>
        </w:tabs>
        <w:ind w:firstLine="709"/>
        <w:contextualSpacing/>
        <w:jc w:val="both"/>
        <w:rPr>
          <w:i/>
          <w:sz w:val="24"/>
          <w:szCs w:val="24"/>
        </w:rPr>
      </w:pPr>
    </w:p>
    <w:p w:rsidR="00420881" w:rsidRPr="008B621E" w:rsidRDefault="00420881" w:rsidP="000C6B44">
      <w:pPr>
        <w:tabs>
          <w:tab w:val="left" w:pos="9072"/>
          <w:tab w:val="left" w:pos="9355"/>
        </w:tabs>
        <w:ind w:firstLine="709"/>
        <w:contextualSpacing/>
        <w:jc w:val="both"/>
        <w:rPr>
          <w:i/>
          <w:sz w:val="24"/>
          <w:szCs w:val="24"/>
        </w:rPr>
      </w:pPr>
      <w:r w:rsidRPr="008B621E">
        <w:rPr>
          <w:i/>
          <w:sz w:val="24"/>
          <w:szCs w:val="24"/>
        </w:rPr>
        <w:t>Темы рефератов/докладов</w:t>
      </w:r>
    </w:p>
    <w:p w:rsidR="00420881" w:rsidRPr="008B621E" w:rsidRDefault="00420881" w:rsidP="000C6B44">
      <w:pPr>
        <w:pStyle w:val="FR1"/>
        <w:tabs>
          <w:tab w:val="left" w:pos="6237"/>
          <w:tab w:val="left" w:pos="7938"/>
        </w:tabs>
        <w:ind w:left="0" w:firstLine="709"/>
        <w:jc w:val="both"/>
        <w:rPr>
          <w:color w:val="000000"/>
          <w:sz w:val="24"/>
          <w:szCs w:val="24"/>
        </w:rPr>
      </w:pPr>
      <w:r w:rsidRPr="008B621E">
        <w:rPr>
          <w:color w:val="000000"/>
          <w:sz w:val="24"/>
          <w:szCs w:val="24"/>
        </w:rPr>
        <w:t>1</w:t>
      </w:r>
      <w:r w:rsidR="008B621E">
        <w:rPr>
          <w:color w:val="000000"/>
          <w:sz w:val="24"/>
          <w:szCs w:val="24"/>
        </w:rPr>
        <w:t>.</w:t>
      </w:r>
      <w:r w:rsidRPr="008B621E">
        <w:rPr>
          <w:color w:val="000000"/>
          <w:sz w:val="24"/>
          <w:szCs w:val="24"/>
        </w:rPr>
        <w:t xml:space="preserve"> Человек как высшая ценность и цель деятельности социального работника.</w:t>
      </w:r>
    </w:p>
    <w:p w:rsidR="008B621E" w:rsidRPr="008B621E" w:rsidRDefault="008B621E" w:rsidP="008B621E">
      <w:pPr>
        <w:pStyle w:val="FR1"/>
        <w:tabs>
          <w:tab w:val="left" w:pos="6237"/>
          <w:tab w:val="left" w:pos="7938"/>
        </w:tabs>
        <w:ind w:left="0" w:firstLine="709"/>
        <w:jc w:val="both"/>
        <w:rPr>
          <w:i/>
          <w:color w:val="000000"/>
          <w:sz w:val="24"/>
          <w:szCs w:val="24"/>
        </w:rPr>
      </w:pPr>
      <w:r>
        <w:rPr>
          <w:color w:val="000000"/>
          <w:sz w:val="24"/>
          <w:szCs w:val="24"/>
        </w:rPr>
        <w:t xml:space="preserve">2. </w:t>
      </w:r>
      <w:r w:rsidRPr="008B621E">
        <w:rPr>
          <w:color w:val="000000"/>
          <w:sz w:val="24"/>
          <w:szCs w:val="24"/>
        </w:rPr>
        <w:t>Место и роль ценностей в социальной работе</w:t>
      </w:r>
    </w:p>
    <w:p w:rsidR="008B621E" w:rsidRDefault="008B621E" w:rsidP="008B621E">
      <w:pPr>
        <w:pStyle w:val="FR1"/>
        <w:tabs>
          <w:tab w:val="left" w:pos="6237"/>
          <w:tab w:val="left" w:pos="7938"/>
        </w:tabs>
        <w:ind w:left="0" w:firstLine="709"/>
        <w:jc w:val="both"/>
        <w:rPr>
          <w:color w:val="000000"/>
          <w:sz w:val="22"/>
          <w:szCs w:val="22"/>
        </w:rPr>
      </w:pPr>
      <w:r>
        <w:rPr>
          <w:color w:val="000000"/>
          <w:sz w:val="24"/>
          <w:szCs w:val="24"/>
        </w:rPr>
        <w:t xml:space="preserve">3. </w:t>
      </w:r>
      <w:r w:rsidRPr="005D13B7">
        <w:rPr>
          <w:color w:val="000000"/>
          <w:sz w:val="24"/>
          <w:szCs w:val="24"/>
        </w:rPr>
        <w:t>Исторические условия благ</w:t>
      </w:r>
      <w:r>
        <w:rPr>
          <w:color w:val="000000"/>
          <w:sz w:val="24"/>
          <w:szCs w:val="24"/>
        </w:rPr>
        <w:t xml:space="preserve">отворительности как социального </w:t>
      </w:r>
      <w:r w:rsidRPr="005D13B7">
        <w:rPr>
          <w:color w:val="000000"/>
          <w:sz w:val="24"/>
          <w:szCs w:val="24"/>
        </w:rPr>
        <w:t>явления.</w:t>
      </w:r>
    </w:p>
    <w:p w:rsidR="008B621E" w:rsidRPr="008B621E" w:rsidRDefault="008B621E" w:rsidP="008B621E">
      <w:pPr>
        <w:pStyle w:val="FR1"/>
        <w:tabs>
          <w:tab w:val="left" w:pos="6237"/>
          <w:tab w:val="left" w:pos="7938"/>
        </w:tabs>
        <w:ind w:left="0" w:firstLine="709"/>
        <w:jc w:val="both"/>
        <w:rPr>
          <w:color w:val="000000"/>
          <w:sz w:val="22"/>
          <w:szCs w:val="22"/>
        </w:rPr>
      </w:pPr>
      <w:r>
        <w:rPr>
          <w:color w:val="000000"/>
          <w:sz w:val="22"/>
          <w:szCs w:val="22"/>
        </w:rPr>
        <w:t xml:space="preserve">4. </w:t>
      </w:r>
      <w:r>
        <w:rPr>
          <w:color w:val="000000"/>
          <w:sz w:val="24"/>
          <w:szCs w:val="24"/>
        </w:rPr>
        <w:t>Перспективы развития онлайн-волонтерства в России.</w:t>
      </w:r>
    </w:p>
    <w:p w:rsidR="00420881" w:rsidRDefault="00420881" w:rsidP="00420881">
      <w:pPr>
        <w:tabs>
          <w:tab w:val="left" w:pos="9072"/>
          <w:tab w:val="left" w:pos="9355"/>
        </w:tabs>
        <w:ind w:firstLine="709"/>
        <w:contextualSpacing/>
        <w:jc w:val="both"/>
        <w:rPr>
          <w:i/>
          <w:sz w:val="24"/>
          <w:szCs w:val="24"/>
        </w:rPr>
      </w:pPr>
    </w:p>
    <w:p w:rsidR="000C6B44" w:rsidRDefault="000C6B44" w:rsidP="000C6B44">
      <w:pPr>
        <w:tabs>
          <w:tab w:val="left" w:pos="9072"/>
          <w:tab w:val="left" w:pos="9355"/>
        </w:tabs>
        <w:ind w:firstLine="709"/>
        <w:contextualSpacing/>
        <w:jc w:val="both"/>
        <w:rPr>
          <w:i/>
          <w:sz w:val="24"/>
          <w:szCs w:val="24"/>
        </w:rPr>
      </w:pPr>
      <w:r>
        <w:rPr>
          <w:i/>
          <w:sz w:val="24"/>
          <w:szCs w:val="24"/>
        </w:rPr>
        <w:t>Литература:</w:t>
      </w:r>
    </w:p>
    <w:p w:rsidR="000C6B44" w:rsidRDefault="000C6B44" w:rsidP="000C6B44">
      <w:pPr>
        <w:pStyle w:val="a4"/>
        <w:widowControl w:val="0"/>
        <w:spacing w:line="240" w:lineRule="auto"/>
        <w:ind w:firstLine="0"/>
        <w:rPr>
          <w:sz w:val="22"/>
          <w:szCs w:val="22"/>
        </w:rPr>
      </w:pPr>
      <w:r>
        <w:rPr>
          <w:sz w:val="22"/>
          <w:szCs w:val="22"/>
        </w:rPr>
        <w:t>Гурьянова Т.Н. Этические основы социальной работы: учебно-методическое пособие. Казань: Изд-во КНИТУ, 2016.</w:t>
      </w:r>
    </w:p>
    <w:p w:rsidR="000C6B44" w:rsidRDefault="000C6B44" w:rsidP="000C6B44">
      <w:pPr>
        <w:pStyle w:val="a4"/>
        <w:widowControl w:val="0"/>
        <w:spacing w:line="240" w:lineRule="auto"/>
        <w:ind w:firstLine="0"/>
        <w:rPr>
          <w:sz w:val="22"/>
          <w:szCs w:val="22"/>
        </w:rPr>
      </w:pPr>
      <w:r>
        <w:rPr>
          <w:sz w:val="22"/>
          <w:szCs w:val="22"/>
        </w:rPr>
        <w:t>Коныгина М.Н., Горлова Е.Б. Этические основы социальной работы: учебное пособие. М.: «Проспект», 2016.</w:t>
      </w:r>
    </w:p>
    <w:p w:rsidR="000C6B44" w:rsidRDefault="000C6B44" w:rsidP="000C6B44">
      <w:pPr>
        <w:pStyle w:val="a4"/>
        <w:widowControl w:val="0"/>
        <w:spacing w:line="240" w:lineRule="auto"/>
        <w:ind w:firstLine="0"/>
        <w:rPr>
          <w:sz w:val="22"/>
          <w:szCs w:val="22"/>
        </w:rPr>
      </w:pPr>
      <w:r>
        <w:rPr>
          <w:color w:val="000000"/>
          <w:sz w:val="22"/>
          <w:szCs w:val="22"/>
        </w:rPr>
        <w:t>Медведева Г.П. Этические основы социальной работы: учебник. М.: «Академия», 2012</w:t>
      </w:r>
      <w:r>
        <w:rPr>
          <w:sz w:val="22"/>
          <w:szCs w:val="22"/>
        </w:rPr>
        <w:t xml:space="preserve">. </w:t>
      </w:r>
    </w:p>
    <w:p w:rsidR="000C6B44" w:rsidRDefault="000C6B44" w:rsidP="000C6B44">
      <w:pPr>
        <w:pStyle w:val="a4"/>
        <w:widowControl w:val="0"/>
        <w:spacing w:line="240" w:lineRule="auto"/>
        <w:ind w:firstLine="0"/>
        <w:rPr>
          <w:sz w:val="22"/>
          <w:szCs w:val="22"/>
        </w:rPr>
      </w:pPr>
      <w:r>
        <w:rPr>
          <w:sz w:val="22"/>
          <w:szCs w:val="22"/>
        </w:rPr>
        <w:t>Скворцов А.А. Этика: учебник для бакалавров. М.: «Юрайт», 2012.</w:t>
      </w:r>
    </w:p>
    <w:p w:rsidR="008D2435" w:rsidRPr="008D2435" w:rsidRDefault="008D2435" w:rsidP="008D2435">
      <w:pPr>
        <w:pStyle w:val="FR1"/>
        <w:ind w:left="0"/>
        <w:jc w:val="both"/>
        <w:rPr>
          <w:color w:val="000000"/>
          <w:sz w:val="24"/>
          <w:szCs w:val="24"/>
        </w:rPr>
      </w:pPr>
      <w:r>
        <w:rPr>
          <w:sz w:val="22"/>
          <w:szCs w:val="22"/>
        </w:rPr>
        <w:t xml:space="preserve">Сулакшин С.С. </w:t>
      </w:r>
      <w:r w:rsidRPr="005D13B7">
        <w:rPr>
          <w:color w:val="000000"/>
          <w:sz w:val="24"/>
          <w:szCs w:val="24"/>
        </w:rPr>
        <w:t>Благотворительность в России и государственная политика. М.</w:t>
      </w:r>
      <w:r>
        <w:rPr>
          <w:color w:val="000000"/>
          <w:sz w:val="24"/>
          <w:szCs w:val="24"/>
        </w:rPr>
        <w:t>: Научный эксперт</w:t>
      </w:r>
      <w:r w:rsidRPr="005D13B7">
        <w:rPr>
          <w:color w:val="000000"/>
          <w:sz w:val="24"/>
          <w:szCs w:val="24"/>
        </w:rPr>
        <w:t>,</w:t>
      </w:r>
      <w:r>
        <w:rPr>
          <w:color w:val="000000"/>
          <w:sz w:val="24"/>
          <w:szCs w:val="24"/>
        </w:rPr>
        <w:t xml:space="preserve"> </w:t>
      </w:r>
      <w:r w:rsidRPr="005D13B7">
        <w:rPr>
          <w:color w:val="000000"/>
          <w:sz w:val="24"/>
          <w:szCs w:val="24"/>
        </w:rPr>
        <w:t>2013</w:t>
      </w:r>
      <w:r>
        <w:rPr>
          <w:color w:val="000000"/>
          <w:sz w:val="24"/>
          <w:szCs w:val="24"/>
        </w:rPr>
        <w:t>.</w:t>
      </w:r>
      <w:r w:rsidRPr="005D13B7">
        <w:rPr>
          <w:color w:val="000000"/>
          <w:sz w:val="24"/>
          <w:szCs w:val="24"/>
        </w:rPr>
        <w:t xml:space="preserve">  </w:t>
      </w:r>
    </w:p>
    <w:p w:rsidR="000C6B44" w:rsidRDefault="000C6B44" w:rsidP="000C6B44">
      <w:pPr>
        <w:pStyle w:val="a4"/>
        <w:widowControl w:val="0"/>
        <w:spacing w:line="240" w:lineRule="auto"/>
        <w:ind w:firstLine="0"/>
        <w:rPr>
          <w:color w:val="000000"/>
          <w:sz w:val="22"/>
          <w:szCs w:val="22"/>
        </w:rPr>
      </w:pPr>
      <w:r w:rsidRPr="00E64FA4">
        <w:rPr>
          <w:color w:val="000000"/>
          <w:sz w:val="22"/>
          <w:szCs w:val="22"/>
        </w:rPr>
        <w:t xml:space="preserve">Шмелева Н.Б. </w:t>
      </w:r>
      <w:r>
        <w:rPr>
          <w:color w:val="000000"/>
          <w:sz w:val="22"/>
          <w:szCs w:val="22"/>
        </w:rPr>
        <w:t>Введение в профессию «Социальная работа»: учебник. М.: Дашков и К., 2012.</w:t>
      </w:r>
    </w:p>
    <w:p w:rsidR="001F00B7" w:rsidRDefault="001F00B7" w:rsidP="000448D4">
      <w:pPr>
        <w:pStyle w:val="FR1"/>
        <w:ind w:left="0"/>
        <w:jc w:val="both"/>
        <w:rPr>
          <w:color w:val="000000"/>
          <w:sz w:val="24"/>
          <w:szCs w:val="24"/>
        </w:rPr>
      </w:pPr>
    </w:p>
    <w:p w:rsidR="001F00B7" w:rsidRPr="001F00B7" w:rsidRDefault="00575BCD" w:rsidP="001F00B7">
      <w:pPr>
        <w:pStyle w:val="a4"/>
        <w:widowControl w:val="0"/>
        <w:spacing w:line="240" w:lineRule="auto"/>
        <w:rPr>
          <w:b/>
          <w:i/>
          <w:color w:val="000000"/>
          <w:szCs w:val="24"/>
        </w:rPr>
      </w:pPr>
      <w:r>
        <w:rPr>
          <w:b/>
          <w:i/>
          <w:color w:val="000000"/>
          <w:szCs w:val="24"/>
        </w:rPr>
        <w:t>РАЗДЕЛ</w:t>
      </w:r>
      <w:r w:rsidR="001F00B7">
        <w:rPr>
          <w:b/>
          <w:i/>
          <w:color w:val="000000"/>
          <w:szCs w:val="24"/>
        </w:rPr>
        <w:t xml:space="preserve"> </w:t>
      </w:r>
      <w:r w:rsidR="001F00B7">
        <w:rPr>
          <w:b/>
          <w:i/>
          <w:color w:val="000000"/>
          <w:szCs w:val="24"/>
          <w:lang w:val="en-US"/>
        </w:rPr>
        <w:t>III</w:t>
      </w:r>
      <w:r w:rsidR="001F00B7">
        <w:rPr>
          <w:b/>
          <w:i/>
          <w:color w:val="000000"/>
          <w:szCs w:val="24"/>
        </w:rPr>
        <w:t>. Особенности профессионально-этической системы социальной работы</w:t>
      </w:r>
    </w:p>
    <w:p w:rsidR="00420881" w:rsidRDefault="00420881" w:rsidP="00E407A5">
      <w:pPr>
        <w:pStyle w:val="FR1"/>
        <w:ind w:left="0"/>
        <w:jc w:val="both"/>
        <w:rPr>
          <w:i/>
          <w:color w:val="000000"/>
          <w:sz w:val="24"/>
          <w:szCs w:val="24"/>
        </w:rPr>
      </w:pPr>
    </w:p>
    <w:p w:rsidR="001F00B7" w:rsidRPr="00575BCD" w:rsidRDefault="00340C51" w:rsidP="00575BCD">
      <w:pPr>
        <w:pStyle w:val="FR1"/>
        <w:tabs>
          <w:tab w:val="left" w:pos="6237"/>
          <w:tab w:val="left" w:pos="7938"/>
        </w:tabs>
        <w:ind w:left="0" w:firstLine="709"/>
        <w:jc w:val="both"/>
        <w:rPr>
          <w:b/>
          <w:i/>
          <w:color w:val="000000"/>
          <w:sz w:val="24"/>
          <w:szCs w:val="24"/>
        </w:rPr>
      </w:pPr>
      <w:r w:rsidRPr="00575BCD">
        <w:rPr>
          <w:b/>
          <w:i/>
          <w:color w:val="000000"/>
          <w:sz w:val="24"/>
          <w:szCs w:val="24"/>
        </w:rPr>
        <w:t>Семинар</w:t>
      </w:r>
      <w:r w:rsidR="000448D4" w:rsidRPr="00575BCD">
        <w:rPr>
          <w:b/>
          <w:i/>
          <w:color w:val="000000"/>
          <w:sz w:val="24"/>
          <w:szCs w:val="24"/>
        </w:rPr>
        <w:t>ское занятие</w:t>
      </w:r>
      <w:r w:rsidRPr="00575BCD">
        <w:rPr>
          <w:b/>
          <w:i/>
          <w:color w:val="000000"/>
          <w:sz w:val="24"/>
          <w:szCs w:val="24"/>
        </w:rPr>
        <w:t xml:space="preserve"> </w:t>
      </w:r>
      <w:r w:rsidR="001F00B7" w:rsidRPr="00575BCD">
        <w:rPr>
          <w:b/>
          <w:i/>
          <w:color w:val="000000"/>
          <w:sz w:val="24"/>
          <w:szCs w:val="24"/>
        </w:rPr>
        <w:t>5</w:t>
      </w:r>
      <w:r w:rsidRPr="00575BCD">
        <w:rPr>
          <w:i/>
          <w:color w:val="000000"/>
          <w:sz w:val="24"/>
          <w:szCs w:val="24"/>
        </w:rPr>
        <w:t xml:space="preserve">. </w:t>
      </w:r>
      <w:r w:rsidR="001F00B7" w:rsidRPr="00575BCD">
        <w:rPr>
          <w:b/>
          <w:i/>
          <w:color w:val="000000"/>
          <w:sz w:val="24"/>
          <w:szCs w:val="24"/>
        </w:rPr>
        <w:t>Профессиональная этика социальной работы</w:t>
      </w:r>
    </w:p>
    <w:p w:rsidR="001F00B7" w:rsidRPr="00575BCD" w:rsidRDefault="001F00B7" w:rsidP="00575BCD">
      <w:pPr>
        <w:pStyle w:val="FR1"/>
        <w:tabs>
          <w:tab w:val="left" w:pos="6237"/>
          <w:tab w:val="left" w:pos="7938"/>
        </w:tabs>
        <w:ind w:left="0" w:firstLine="709"/>
        <w:jc w:val="both"/>
        <w:rPr>
          <w:b/>
          <w:i/>
          <w:color w:val="000000"/>
          <w:sz w:val="24"/>
          <w:szCs w:val="24"/>
        </w:rPr>
      </w:pPr>
    </w:p>
    <w:p w:rsidR="00C133AC" w:rsidRPr="00575BCD" w:rsidRDefault="00C133AC" w:rsidP="00575BCD">
      <w:pPr>
        <w:pStyle w:val="FR1"/>
        <w:tabs>
          <w:tab w:val="left" w:pos="6237"/>
          <w:tab w:val="left" w:pos="7938"/>
        </w:tabs>
        <w:ind w:left="0" w:firstLine="709"/>
        <w:jc w:val="both"/>
        <w:rPr>
          <w:i/>
          <w:color w:val="000000"/>
          <w:sz w:val="24"/>
          <w:szCs w:val="24"/>
        </w:rPr>
      </w:pPr>
      <w:r w:rsidRPr="00575BCD">
        <w:rPr>
          <w:i/>
          <w:color w:val="000000"/>
          <w:sz w:val="24"/>
          <w:szCs w:val="24"/>
        </w:rPr>
        <w:t>Вопросы для подготовки:</w:t>
      </w:r>
    </w:p>
    <w:p w:rsidR="001F00B7" w:rsidRPr="00575BCD" w:rsidRDefault="001F00B7" w:rsidP="00575BCD">
      <w:pPr>
        <w:pStyle w:val="FR1"/>
        <w:tabs>
          <w:tab w:val="left" w:pos="6237"/>
          <w:tab w:val="left" w:pos="7938"/>
        </w:tabs>
        <w:ind w:left="0" w:firstLine="709"/>
        <w:jc w:val="both"/>
        <w:rPr>
          <w:color w:val="000000"/>
          <w:sz w:val="24"/>
          <w:szCs w:val="24"/>
        </w:rPr>
      </w:pPr>
      <w:r w:rsidRPr="00575BCD">
        <w:rPr>
          <w:color w:val="000000"/>
          <w:sz w:val="24"/>
          <w:szCs w:val="24"/>
        </w:rPr>
        <w:t>1</w:t>
      </w:r>
      <w:r w:rsidR="00A064E8" w:rsidRPr="00575BCD">
        <w:rPr>
          <w:color w:val="000000"/>
          <w:sz w:val="24"/>
          <w:szCs w:val="24"/>
        </w:rPr>
        <w:t>.</w:t>
      </w:r>
      <w:r w:rsidRPr="00575BCD">
        <w:rPr>
          <w:color w:val="000000"/>
          <w:sz w:val="24"/>
          <w:szCs w:val="24"/>
        </w:rPr>
        <w:t xml:space="preserve"> Основные направления современной этики</w:t>
      </w:r>
      <w:r w:rsidR="00C133AC" w:rsidRPr="00575BCD">
        <w:rPr>
          <w:color w:val="000000"/>
          <w:sz w:val="24"/>
          <w:szCs w:val="24"/>
        </w:rPr>
        <w:t>: профессиональная, корпоративная и прикладная этика</w:t>
      </w:r>
      <w:r w:rsidRPr="00575BCD">
        <w:rPr>
          <w:color w:val="000000"/>
          <w:sz w:val="24"/>
          <w:szCs w:val="24"/>
        </w:rPr>
        <w:t>.</w:t>
      </w:r>
    </w:p>
    <w:p w:rsidR="00A064E8" w:rsidRPr="00575BCD" w:rsidRDefault="001F00B7" w:rsidP="00575BCD">
      <w:pPr>
        <w:pStyle w:val="FR1"/>
        <w:tabs>
          <w:tab w:val="left" w:pos="6237"/>
          <w:tab w:val="left" w:pos="7938"/>
        </w:tabs>
        <w:ind w:left="0" w:firstLine="709"/>
        <w:jc w:val="both"/>
        <w:rPr>
          <w:color w:val="000000"/>
          <w:sz w:val="24"/>
          <w:szCs w:val="24"/>
        </w:rPr>
      </w:pPr>
      <w:r w:rsidRPr="00575BCD">
        <w:rPr>
          <w:color w:val="000000"/>
          <w:sz w:val="24"/>
          <w:szCs w:val="24"/>
        </w:rPr>
        <w:t>2</w:t>
      </w:r>
      <w:r w:rsidR="00A064E8" w:rsidRPr="00575BCD">
        <w:rPr>
          <w:color w:val="000000"/>
          <w:sz w:val="24"/>
          <w:szCs w:val="24"/>
        </w:rPr>
        <w:t>.</w:t>
      </w:r>
      <w:r w:rsidRPr="00575BCD">
        <w:rPr>
          <w:color w:val="000000"/>
          <w:sz w:val="24"/>
          <w:szCs w:val="24"/>
        </w:rPr>
        <w:t xml:space="preserve"> Профессиональная этика как учение о профессиональной морали.</w:t>
      </w:r>
    </w:p>
    <w:p w:rsidR="00A064E8" w:rsidRPr="00575BCD" w:rsidRDefault="00A064E8" w:rsidP="00575BCD">
      <w:pPr>
        <w:pStyle w:val="FR1"/>
        <w:tabs>
          <w:tab w:val="left" w:pos="6237"/>
          <w:tab w:val="left" w:pos="7938"/>
        </w:tabs>
        <w:ind w:left="0" w:firstLine="709"/>
        <w:jc w:val="both"/>
        <w:rPr>
          <w:color w:val="000000"/>
          <w:sz w:val="24"/>
          <w:szCs w:val="24"/>
        </w:rPr>
      </w:pPr>
      <w:r w:rsidRPr="00575BCD">
        <w:rPr>
          <w:color w:val="000000"/>
          <w:sz w:val="24"/>
          <w:szCs w:val="24"/>
        </w:rPr>
        <w:t>3. Профессиональная этика социальной работы</w:t>
      </w:r>
      <w:r w:rsidR="000448D4" w:rsidRPr="00575BCD">
        <w:rPr>
          <w:color w:val="000000"/>
          <w:sz w:val="24"/>
          <w:szCs w:val="24"/>
        </w:rPr>
        <w:t xml:space="preserve"> как научная дисциплина</w:t>
      </w:r>
      <w:r w:rsidRPr="00575BCD">
        <w:rPr>
          <w:color w:val="000000"/>
          <w:sz w:val="24"/>
          <w:szCs w:val="24"/>
        </w:rPr>
        <w:t>: предмет, цели, задачи, функции.</w:t>
      </w:r>
    </w:p>
    <w:p w:rsidR="00A064E8" w:rsidRPr="00575BCD" w:rsidRDefault="00A064E8" w:rsidP="00575BCD">
      <w:pPr>
        <w:pStyle w:val="FR1"/>
        <w:tabs>
          <w:tab w:val="left" w:pos="6237"/>
          <w:tab w:val="left" w:pos="7938"/>
        </w:tabs>
        <w:ind w:left="0" w:firstLine="709"/>
        <w:jc w:val="both"/>
        <w:rPr>
          <w:color w:val="000000"/>
          <w:sz w:val="24"/>
          <w:szCs w:val="24"/>
        </w:rPr>
      </w:pPr>
      <w:r w:rsidRPr="00575BCD">
        <w:rPr>
          <w:color w:val="000000"/>
          <w:sz w:val="24"/>
          <w:szCs w:val="24"/>
        </w:rPr>
        <w:t xml:space="preserve">4. Основные категории профессиональной этики социальной работы: </w:t>
      </w:r>
      <w:r w:rsidRPr="00575BCD">
        <w:rPr>
          <w:bCs/>
          <w:iCs/>
          <w:color w:val="000000"/>
          <w:sz w:val="24"/>
          <w:szCs w:val="24"/>
        </w:rPr>
        <w:t>профессиональная мораль, профессиональ</w:t>
      </w:r>
      <w:r w:rsidRPr="00575BCD">
        <w:rPr>
          <w:bCs/>
          <w:iCs/>
          <w:color w:val="000000"/>
          <w:sz w:val="24"/>
          <w:szCs w:val="24"/>
        </w:rPr>
        <w:softHyphen/>
        <w:t>ный долг, нравственные</w:t>
      </w:r>
      <w:r w:rsidRPr="00575BCD">
        <w:rPr>
          <w:color w:val="000000"/>
          <w:sz w:val="24"/>
          <w:szCs w:val="24"/>
        </w:rPr>
        <w:t xml:space="preserve"> </w:t>
      </w:r>
      <w:r w:rsidRPr="00575BCD">
        <w:rPr>
          <w:bCs/>
          <w:iCs/>
          <w:color w:val="000000"/>
          <w:sz w:val="24"/>
          <w:szCs w:val="24"/>
        </w:rPr>
        <w:t>убеждения, нравственная потребность и т.д.</w:t>
      </w:r>
    </w:p>
    <w:p w:rsidR="00A064E8" w:rsidRDefault="00A064E8" w:rsidP="00575BCD">
      <w:pPr>
        <w:pStyle w:val="FR1"/>
        <w:tabs>
          <w:tab w:val="left" w:pos="6237"/>
          <w:tab w:val="left" w:pos="7938"/>
        </w:tabs>
        <w:ind w:left="0" w:firstLine="709"/>
        <w:jc w:val="both"/>
        <w:rPr>
          <w:color w:val="000000"/>
          <w:sz w:val="24"/>
          <w:szCs w:val="24"/>
        </w:rPr>
      </w:pPr>
      <w:r w:rsidRPr="00575BCD">
        <w:rPr>
          <w:color w:val="000000"/>
          <w:sz w:val="24"/>
          <w:szCs w:val="24"/>
        </w:rPr>
        <w:t xml:space="preserve">5. Профессиональная этика и социальная ответственность специалиста социальной сферы. </w:t>
      </w:r>
    </w:p>
    <w:p w:rsidR="00340C51" w:rsidRPr="00296FF9" w:rsidRDefault="00296FF9" w:rsidP="00296FF9">
      <w:pPr>
        <w:pStyle w:val="FR1"/>
        <w:tabs>
          <w:tab w:val="left" w:pos="6237"/>
          <w:tab w:val="left" w:pos="7938"/>
        </w:tabs>
        <w:ind w:left="0" w:firstLine="709"/>
        <w:jc w:val="both"/>
        <w:rPr>
          <w:color w:val="000000"/>
          <w:sz w:val="24"/>
          <w:szCs w:val="24"/>
        </w:rPr>
      </w:pPr>
      <w:r>
        <w:rPr>
          <w:color w:val="000000"/>
          <w:sz w:val="24"/>
          <w:szCs w:val="24"/>
        </w:rPr>
        <w:t xml:space="preserve">6. </w:t>
      </w:r>
      <w:r w:rsidRPr="00575BCD">
        <w:rPr>
          <w:color w:val="000000"/>
          <w:sz w:val="24"/>
          <w:szCs w:val="24"/>
        </w:rPr>
        <w:t xml:space="preserve">Социально-правовые основания </w:t>
      </w:r>
      <w:r>
        <w:rPr>
          <w:color w:val="000000"/>
          <w:sz w:val="24"/>
          <w:szCs w:val="24"/>
        </w:rPr>
        <w:t xml:space="preserve">профессиональной </w:t>
      </w:r>
      <w:r w:rsidRPr="00575BCD">
        <w:rPr>
          <w:color w:val="000000"/>
          <w:sz w:val="24"/>
          <w:szCs w:val="24"/>
        </w:rPr>
        <w:t>этики социальной работы.</w:t>
      </w:r>
    </w:p>
    <w:p w:rsidR="00296FF9" w:rsidRDefault="00296FF9" w:rsidP="00575BCD">
      <w:pPr>
        <w:pStyle w:val="FR1"/>
        <w:tabs>
          <w:tab w:val="left" w:pos="6237"/>
          <w:tab w:val="left" w:pos="7938"/>
        </w:tabs>
        <w:ind w:left="0" w:firstLine="709"/>
        <w:jc w:val="both"/>
        <w:rPr>
          <w:i/>
          <w:color w:val="000000"/>
          <w:sz w:val="24"/>
          <w:szCs w:val="24"/>
        </w:rPr>
      </w:pPr>
    </w:p>
    <w:p w:rsidR="00A064E8" w:rsidRDefault="00A064E8" w:rsidP="00575BCD">
      <w:pPr>
        <w:pStyle w:val="FR1"/>
        <w:tabs>
          <w:tab w:val="left" w:pos="6237"/>
          <w:tab w:val="left" w:pos="7938"/>
        </w:tabs>
        <w:ind w:left="0" w:firstLine="709"/>
        <w:jc w:val="both"/>
        <w:rPr>
          <w:i/>
          <w:color w:val="000000"/>
          <w:sz w:val="24"/>
          <w:szCs w:val="24"/>
        </w:rPr>
      </w:pPr>
      <w:r w:rsidRPr="00575BCD">
        <w:rPr>
          <w:i/>
          <w:color w:val="000000"/>
          <w:sz w:val="24"/>
          <w:szCs w:val="24"/>
        </w:rPr>
        <w:t>Вопросы для самоконтроля</w:t>
      </w:r>
      <w:r w:rsidR="00340C51" w:rsidRPr="00575BCD">
        <w:rPr>
          <w:i/>
          <w:color w:val="000000"/>
          <w:sz w:val="24"/>
          <w:szCs w:val="24"/>
        </w:rPr>
        <w:t>:</w:t>
      </w:r>
    </w:p>
    <w:p w:rsidR="00D11DEB" w:rsidRDefault="00D11DEB" w:rsidP="00A20EF8">
      <w:pPr>
        <w:pStyle w:val="FR1"/>
        <w:tabs>
          <w:tab w:val="left" w:pos="6237"/>
          <w:tab w:val="left" w:pos="7938"/>
        </w:tabs>
        <w:ind w:left="0" w:firstLine="709"/>
        <w:jc w:val="both"/>
        <w:rPr>
          <w:color w:val="000000"/>
          <w:sz w:val="24"/>
          <w:szCs w:val="24"/>
        </w:rPr>
      </w:pPr>
      <w:r w:rsidRPr="00D00619">
        <w:rPr>
          <w:color w:val="000000"/>
          <w:sz w:val="24"/>
          <w:szCs w:val="24"/>
        </w:rPr>
        <w:t xml:space="preserve">1. </w:t>
      </w:r>
      <w:r w:rsidR="00A20EF8">
        <w:rPr>
          <w:color w:val="000000"/>
          <w:sz w:val="24"/>
          <w:szCs w:val="24"/>
        </w:rPr>
        <w:t>Почему огромный интерес к этической тематике в западноевропейской философской литературе 2-о</w:t>
      </w:r>
      <w:r w:rsidR="00416A9D">
        <w:rPr>
          <w:color w:val="000000"/>
          <w:sz w:val="24"/>
          <w:szCs w:val="24"/>
        </w:rPr>
        <w:t>й пол. 20 в.</w:t>
      </w:r>
      <w:r w:rsidR="00A20EF8">
        <w:rPr>
          <w:color w:val="000000"/>
          <w:sz w:val="24"/>
          <w:szCs w:val="24"/>
        </w:rPr>
        <w:t xml:space="preserve"> получил название «этический поворот»?</w:t>
      </w:r>
    </w:p>
    <w:p w:rsidR="00A20EF8" w:rsidRDefault="00A20EF8" w:rsidP="00A20EF8">
      <w:pPr>
        <w:pStyle w:val="FR1"/>
        <w:tabs>
          <w:tab w:val="left" w:pos="6237"/>
          <w:tab w:val="left" w:pos="7938"/>
        </w:tabs>
        <w:ind w:left="0" w:firstLine="709"/>
        <w:jc w:val="both"/>
        <w:rPr>
          <w:color w:val="000000"/>
          <w:sz w:val="24"/>
          <w:szCs w:val="24"/>
        </w:rPr>
      </w:pPr>
      <w:r>
        <w:rPr>
          <w:color w:val="000000"/>
          <w:sz w:val="24"/>
          <w:szCs w:val="24"/>
        </w:rPr>
        <w:t>2. Какие направления сложились в современной этике?</w:t>
      </w:r>
    </w:p>
    <w:p w:rsidR="00A20EF8" w:rsidRDefault="00A20EF8" w:rsidP="00A20EF8">
      <w:pPr>
        <w:pStyle w:val="FR1"/>
        <w:tabs>
          <w:tab w:val="left" w:pos="6237"/>
          <w:tab w:val="left" w:pos="7938"/>
        </w:tabs>
        <w:ind w:left="0" w:firstLine="709"/>
        <w:jc w:val="both"/>
        <w:rPr>
          <w:color w:val="000000"/>
          <w:sz w:val="24"/>
          <w:szCs w:val="24"/>
        </w:rPr>
      </w:pPr>
      <w:r>
        <w:rPr>
          <w:color w:val="000000"/>
          <w:sz w:val="24"/>
          <w:szCs w:val="24"/>
        </w:rPr>
        <w:t>3. Когда и почему сформировалась профессиональная этика?</w:t>
      </w:r>
    </w:p>
    <w:p w:rsidR="00A20EF8" w:rsidRDefault="00A20EF8" w:rsidP="00A20EF8">
      <w:pPr>
        <w:pStyle w:val="FR1"/>
        <w:tabs>
          <w:tab w:val="left" w:pos="6237"/>
          <w:tab w:val="left" w:pos="7938"/>
        </w:tabs>
        <w:ind w:left="0" w:firstLine="709"/>
        <w:jc w:val="both"/>
        <w:rPr>
          <w:color w:val="000000"/>
          <w:sz w:val="24"/>
          <w:szCs w:val="24"/>
        </w:rPr>
      </w:pPr>
      <w:r>
        <w:rPr>
          <w:color w:val="000000"/>
          <w:sz w:val="24"/>
          <w:szCs w:val="24"/>
        </w:rPr>
        <w:lastRenderedPageBreak/>
        <w:t>4. Кого принято считать создателем первого профессионально-этического кодекса?</w:t>
      </w:r>
    </w:p>
    <w:p w:rsidR="00416A9D" w:rsidRDefault="00A20EF8" w:rsidP="00A20EF8">
      <w:pPr>
        <w:pStyle w:val="FR1"/>
        <w:tabs>
          <w:tab w:val="left" w:pos="6237"/>
          <w:tab w:val="left" w:pos="7938"/>
        </w:tabs>
        <w:ind w:left="0" w:firstLine="709"/>
        <w:jc w:val="both"/>
        <w:rPr>
          <w:color w:val="000000"/>
          <w:sz w:val="24"/>
          <w:szCs w:val="24"/>
        </w:rPr>
      </w:pPr>
      <w:r>
        <w:rPr>
          <w:color w:val="000000"/>
          <w:sz w:val="24"/>
          <w:szCs w:val="24"/>
        </w:rPr>
        <w:t xml:space="preserve">5. </w:t>
      </w:r>
      <w:r w:rsidR="00416A9D">
        <w:rPr>
          <w:color w:val="000000"/>
          <w:sz w:val="24"/>
          <w:szCs w:val="24"/>
        </w:rPr>
        <w:t>Когда в России появились первые «профессиональные» кодексы чести?</w:t>
      </w:r>
    </w:p>
    <w:p w:rsidR="00CB09AA" w:rsidRDefault="00416A9D" w:rsidP="00CB09AA">
      <w:pPr>
        <w:pStyle w:val="FR1"/>
        <w:tabs>
          <w:tab w:val="left" w:pos="6237"/>
          <w:tab w:val="left" w:pos="7938"/>
        </w:tabs>
        <w:ind w:left="0" w:firstLine="709"/>
        <w:jc w:val="both"/>
        <w:rPr>
          <w:color w:val="000000"/>
          <w:sz w:val="24"/>
          <w:szCs w:val="24"/>
        </w:rPr>
      </w:pPr>
      <w:r>
        <w:rPr>
          <w:color w:val="000000"/>
          <w:sz w:val="24"/>
          <w:szCs w:val="24"/>
        </w:rPr>
        <w:t>6. Что изучает профессиональ</w:t>
      </w:r>
      <w:r w:rsidR="00F140F1">
        <w:rPr>
          <w:color w:val="000000"/>
          <w:sz w:val="24"/>
          <w:szCs w:val="24"/>
        </w:rPr>
        <w:t>ная этика как научная дисциплина?</w:t>
      </w:r>
      <w:r w:rsidR="00A20EF8">
        <w:rPr>
          <w:color w:val="000000"/>
          <w:sz w:val="24"/>
          <w:szCs w:val="24"/>
        </w:rPr>
        <w:t xml:space="preserve"> </w:t>
      </w:r>
    </w:p>
    <w:p w:rsidR="00F140F1" w:rsidRDefault="00F140F1" w:rsidP="00A20EF8">
      <w:pPr>
        <w:pStyle w:val="FR1"/>
        <w:tabs>
          <w:tab w:val="left" w:pos="6237"/>
          <w:tab w:val="left" w:pos="7938"/>
        </w:tabs>
        <w:ind w:left="0" w:firstLine="709"/>
        <w:jc w:val="both"/>
        <w:rPr>
          <w:color w:val="000000"/>
          <w:sz w:val="24"/>
          <w:szCs w:val="24"/>
        </w:rPr>
      </w:pPr>
      <w:r>
        <w:rPr>
          <w:color w:val="000000"/>
          <w:sz w:val="24"/>
          <w:szCs w:val="24"/>
        </w:rPr>
        <w:t>7. В чем специфика профессионально-этической системы социальной работа?</w:t>
      </w:r>
    </w:p>
    <w:p w:rsidR="00CB09AA" w:rsidRDefault="00CB09AA" w:rsidP="00A20EF8">
      <w:pPr>
        <w:pStyle w:val="FR1"/>
        <w:tabs>
          <w:tab w:val="left" w:pos="6237"/>
          <w:tab w:val="left" w:pos="7938"/>
        </w:tabs>
        <w:ind w:left="0" w:firstLine="709"/>
        <w:jc w:val="both"/>
        <w:rPr>
          <w:color w:val="000000"/>
          <w:sz w:val="24"/>
          <w:szCs w:val="24"/>
        </w:rPr>
      </w:pPr>
      <w:r>
        <w:rPr>
          <w:color w:val="000000"/>
          <w:sz w:val="24"/>
          <w:szCs w:val="24"/>
        </w:rPr>
        <w:t xml:space="preserve">8. Какие этические категории наиболее полно отражают профессиональную специфику социальной работы? </w:t>
      </w:r>
    </w:p>
    <w:p w:rsidR="00F140F1" w:rsidRPr="00D00619" w:rsidRDefault="00CB09AA" w:rsidP="00F140F1">
      <w:pPr>
        <w:pStyle w:val="FR1"/>
        <w:tabs>
          <w:tab w:val="left" w:pos="6237"/>
          <w:tab w:val="left" w:pos="7938"/>
        </w:tabs>
        <w:ind w:left="0" w:firstLine="709"/>
        <w:jc w:val="both"/>
        <w:rPr>
          <w:color w:val="000000"/>
          <w:sz w:val="24"/>
          <w:szCs w:val="24"/>
        </w:rPr>
      </w:pPr>
      <w:r>
        <w:rPr>
          <w:color w:val="000000"/>
          <w:sz w:val="24"/>
          <w:szCs w:val="24"/>
        </w:rPr>
        <w:t>9</w:t>
      </w:r>
      <w:r w:rsidR="00F140F1">
        <w:rPr>
          <w:color w:val="000000"/>
          <w:sz w:val="24"/>
          <w:szCs w:val="24"/>
        </w:rPr>
        <w:t>. Какие документы являются социально-правовым основанием профессиональной этики социальной работы?</w:t>
      </w:r>
    </w:p>
    <w:p w:rsidR="00A064E8" w:rsidRPr="00575BCD" w:rsidRDefault="00A064E8" w:rsidP="00D00619">
      <w:pPr>
        <w:pStyle w:val="FR1"/>
        <w:tabs>
          <w:tab w:val="left" w:pos="6237"/>
          <w:tab w:val="left" w:pos="7938"/>
        </w:tabs>
        <w:jc w:val="both"/>
        <w:rPr>
          <w:i/>
          <w:color w:val="000000"/>
          <w:sz w:val="24"/>
          <w:szCs w:val="24"/>
        </w:rPr>
      </w:pPr>
    </w:p>
    <w:p w:rsidR="00340C51" w:rsidRPr="00575BCD" w:rsidRDefault="00A064E8" w:rsidP="00575BCD">
      <w:pPr>
        <w:pStyle w:val="FR1"/>
        <w:tabs>
          <w:tab w:val="left" w:pos="6237"/>
          <w:tab w:val="left" w:pos="7938"/>
        </w:tabs>
        <w:ind w:left="0" w:firstLine="709"/>
        <w:jc w:val="both"/>
        <w:rPr>
          <w:i/>
          <w:color w:val="000000"/>
          <w:sz w:val="24"/>
          <w:szCs w:val="24"/>
        </w:rPr>
      </w:pPr>
      <w:r w:rsidRPr="00575BCD">
        <w:rPr>
          <w:i/>
          <w:color w:val="000000"/>
          <w:sz w:val="24"/>
          <w:szCs w:val="24"/>
        </w:rPr>
        <w:t>Темы рефератов/докладов</w:t>
      </w:r>
      <w:r w:rsidR="00340C51" w:rsidRPr="00575BCD">
        <w:rPr>
          <w:i/>
          <w:color w:val="000000"/>
          <w:sz w:val="24"/>
          <w:szCs w:val="24"/>
        </w:rPr>
        <w:t xml:space="preserve">: </w:t>
      </w:r>
    </w:p>
    <w:p w:rsidR="00340C51" w:rsidRPr="00575BCD" w:rsidRDefault="00340C51" w:rsidP="00575BCD">
      <w:pPr>
        <w:pStyle w:val="FR1"/>
        <w:tabs>
          <w:tab w:val="left" w:pos="6237"/>
          <w:tab w:val="left" w:pos="7938"/>
        </w:tabs>
        <w:ind w:left="0" w:firstLine="709"/>
        <w:jc w:val="both"/>
        <w:rPr>
          <w:color w:val="000000"/>
          <w:sz w:val="24"/>
          <w:szCs w:val="24"/>
        </w:rPr>
      </w:pPr>
      <w:r w:rsidRPr="00575BCD">
        <w:rPr>
          <w:color w:val="000000"/>
          <w:sz w:val="24"/>
          <w:szCs w:val="24"/>
        </w:rPr>
        <w:t>1.</w:t>
      </w:r>
      <w:r w:rsidR="00A064E8" w:rsidRPr="00575BCD">
        <w:rPr>
          <w:color w:val="000000"/>
          <w:sz w:val="24"/>
          <w:szCs w:val="24"/>
        </w:rPr>
        <w:t xml:space="preserve"> Эвтаназия и смертная казнь как острейшие моральные дилеммы современности.</w:t>
      </w:r>
    </w:p>
    <w:p w:rsidR="00340C51" w:rsidRPr="00575BCD" w:rsidRDefault="00340C51" w:rsidP="00575BCD">
      <w:pPr>
        <w:pStyle w:val="FR1"/>
        <w:tabs>
          <w:tab w:val="left" w:pos="6237"/>
          <w:tab w:val="left" w:pos="7938"/>
        </w:tabs>
        <w:ind w:left="0" w:firstLine="709"/>
        <w:jc w:val="both"/>
        <w:rPr>
          <w:color w:val="000000"/>
          <w:sz w:val="24"/>
          <w:szCs w:val="24"/>
        </w:rPr>
      </w:pPr>
      <w:r w:rsidRPr="00575BCD">
        <w:rPr>
          <w:color w:val="000000"/>
          <w:sz w:val="24"/>
          <w:szCs w:val="24"/>
        </w:rPr>
        <w:t>2. Этика аборта и проблема отношения к «дефективным» новорожденным.</w:t>
      </w:r>
    </w:p>
    <w:p w:rsidR="00340C51" w:rsidRPr="00575BCD" w:rsidRDefault="00A064E8" w:rsidP="00575BCD">
      <w:pPr>
        <w:pStyle w:val="FR1"/>
        <w:tabs>
          <w:tab w:val="left" w:pos="6237"/>
          <w:tab w:val="left" w:pos="7938"/>
        </w:tabs>
        <w:ind w:left="0" w:firstLine="709"/>
        <w:jc w:val="both"/>
        <w:rPr>
          <w:color w:val="000000"/>
          <w:sz w:val="24"/>
          <w:szCs w:val="24"/>
        </w:rPr>
      </w:pPr>
      <w:r w:rsidRPr="00575BCD">
        <w:rPr>
          <w:color w:val="000000"/>
          <w:sz w:val="24"/>
          <w:szCs w:val="24"/>
        </w:rPr>
        <w:t>3</w:t>
      </w:r>
      <w:r w:rsidR="00340C51" w:rsidRPr="00575BCD">
        <w:rPr>
          <w:color w:val="000000"/>
          <w:sz w:val="24"/>
          <w:szCs w:val="24"/>
        </w:rPr>
        <w:t xml:space="preserve">. Этические проблемы суррогатного материнства. </w:t>
      </w:r>
    </w:p>
    <w:p w:rsidR="00A064E8" w:rsidRPr="00575BCD" w:rsidRDefault="00A064E8" w:rsidP="00575BCD">
      <w:pPr>
        <w:pStyle w:val="FR1"/>
        <w:ind w:left="0" w:firstLine="709"/>
        <w:jc w:val="both"/>
        <w:rPr>
          <w:color w:val="000000"/>
          <w:sz w:val="24"/>
          <w:szCs w:val="24"/>
        </w:rPr>
      </w:pPr>
      <w:r w:rsidRPr="00575BCD">
        <w:rPr>
          <w:color w:val="000000"/>
          <w:sz w:val="24"/>
          <w:szCs w:val="24"/>
        </w:rPr>
        <w:t xml:space="preserve">4. </w:t>
      </w:r>
      <w:r w:rsidR="00735FF1" w:rsidRPr="00575BCD">
        <w:rPr>
          <w:color w:val="000000"/>
          <w:sz w:val="24"/>
          <w:szCs w:val="24"/>
        </w:rPr>
        <w:t>Особенности корпоративной и прикладной этики.</w:t>
      </w:r>
    </w:p>
    <w:p w:rsidR="00A064E8" w:rsidRPr="00575BCD" w:rsidRDefault="00A064E8" w:rsidP="00575BCD">
      <w:pPr>
        <w:pStyle w:val="FR1"/>
        <w:ind w:left="0" w:firstLine="709"/>
        <w:jc w:val="both"/>
        <w:rPr>
          <w:color w:val="000000"/>
          <w:sz w:val="24"/>
          <w:szCs w:val="24"/>
        </w:rPr>
      </w:pPr>
      <w:r w:rsidRPr="00575BCD">
        <w:rPr>
          <w:color w:val="000000"/>
          <w:sz w:val="24"/>
          <w:szCs w:val="24"/>
        </w:rPr>
        <w:t xml:space="preserve">5. Гуманизм как духовно-нравственное измерение социальной работы. </w:t>
      </w:r>
    </w:p>
    <w:p w:rsidR="00C133AC" w:rsidRPr="00575BCD" w:rsidRDefault="00C133AC" w:rsidP="00575BCD">
      <w:pPr>
        <w:pStyle w:val="FR1"/>
        <w:ind w:left="0" w:firstLine="709"/>
        <w:jc w:val="both"/>
        <w:rPr>
          <w:color w:val="000000"/>
          <w:sz w:val="24"/>
          <w:szCs w:val="24"/>
        </w:rPr>
      </w:pPr>
      <w:r w:rsidRPr="00575BCD">
        <w:rPr>
          <w:color w:val="000000"/>
          <w:sz w:val="24"/>
          <w:szCs w:val="24"/>
        </w:rPr>
        <w:t>6. Критерий нравственности в социальной работе.</w:t>
      </w:r>
    </w:p>
    <w:p w:rsidR="00A064E8" w:rsidRPr="00575BCD" w:rsidRDefault="00A064E8" w:rsidP="00575BCD">
      <w:pPr>
        <w:pStyle w:val="FR1"/>
        <w:tabs>
          <w:tab w:val="left" w:pos="6237"/>
          <w:tab w:val="left" w:pos="7938"/>
        </w:tabs>
        <w:ind w:left="0" w:firstLine="709"/>
        <w:jc w:val="both"/>
        <w:rPr>
          <w:i/>
          <w:color w:val="000000"/>
          <w:sz w:val="24"/>
          <w:szCs w:val="24"/>
        </w:rPr>
      </w:pPr>
    </w:p>
    <w:p w:rsidR="00A064E8" w:rsidRPr="00575BCD" w:rsidRDefault="00340C51" w:rsidP="00575BCD">
      <w:pPr>
        <w:pStyle w:val="FR1"/>
        <w:tabs>
          <w:tab w:val="left" w:pos="6237"/>
          <w:tab w:val="left" w:pos="7938"/>
        </w:tabs>
        <w:ind w:left="0" w:firstLine="709"/>
        <w:jc w:val="both"/>
        <w:rPr>
          <w:i/>
          <w:color w:val="000000"/>
          <w:sz w:val="24"/>
          <w:szCs w:val="24"/>
        </w:rPr>
      </w:pPr>
      <w:r w:rsidRPr="00575BCD">
        <w:rPr>
          <w:i/>
          <w:color w:val="000000"/>
          <w:sz w:val="24"/>
          <w:szCs w:val="24"/>
        </w:rPr>
        <w:t>Литература:</w:t>
      </w:r>
    </w:p>
    <w:p w:rsidR="00340C51" w:rsidRPr="00575BCD" w:rsidRDefault="00340C51" w:rsidP="00575BCD">
      <w:pPr>
        <w:pStyle w:val="FR1"/>
        <w:tabs>
          <w:tab w:val="left" w:pos="6237"/>
          <w:tab w:val="left" w:pos="7938"/>
        </w:tabs>
        <w:ind w:left="0"/>
        <w:jc w:val="both"/>
        <w:rPr>
          <w:i/>
          <w:color w:val="000000"/>
          <w:sz w:val="24"/>
          <w:szCs w:val="24"/>
        </w:rPr>
      </w:pPr>
      <w:r w:rsidRPr="00575BCD">
        <w:rPr>
          <w:color w:val="000000"/>
          <w:sz w:val="24"/>
          <w:szCs w:val="24"/>
        </w:rPr>
        <w:t>Алексина Т.А. Прикладная этика: учебное пособие. М., 2004.</w:t>
      </w:r>
    </w:p>
    <w:p w:rsidR="00340C51" w:rsidRPr="00575BCD" w:rsidRDefault="00340C51" w:rsidP="00575BCD">
      <w:pPr>
        <w:pStyle w:val="FR1"/>
        <w:tabs>
          <w:tab w:val="left" w:pos="6237"/>
          <w:tab w:val="left" w:pos="7938"/>
        </w:tabs>
        <w:ind w:left="0"/>
        <w:jc w:val="both"/>
        <w:rPr>
          <w:color w:val="000000"/>
          <w:sz w:val="24"/>
          <w:szCs w:val="24"/>
        </w:rPr>
      </w:pPr>
      <w:r w:rsidRPr="00575BCD">
        <w:rPr>
          <w:color w:val="000000"/>
          <w:sz w:val="24"/>
          <w:szCs w:val="24"/>
        </w:rPr>
        <w:t>Бакштановский В.И. Этика профессии: миссия, кодекс, поступок. Тюмень, 2005.</w:t>
      </w:r>
    </w:p>
    <w:p w:rsidR="00340C51" w:rsidRPr="00575BCD" w:rsidRDefault="00340C51" w:rsidP="00575BCD">
      <w:pPr>
        <w:pStyle w:val="FR1"/>
        <w:tabs>
          <w:tab w:val="left" w:pos="6237"/>
          <w:tab w:val="left" w:pos="7938"/>
        </w:tabs>
        <w:ind w:left="0"/>
        <w:jc w:val="both"/>
        <w:rPr>
          <w:color w:val="000000"/>
          <w:sz w:val="24"/>
          <w:szCs w:val="24"/>
        </w:rPr>
      </w:pPr>
      <w:r w:rsidRPr="00575BCD">
        <w:rPr>
          <w:color w:val="000000"/>
          <w:sz w:val="24"/>
          <w:szCs w:val="24"/>
        </w:rPr>
        <w:t>Виговская М.Е. Профессиональная этика и этикет: учебное пособие. М., 2015.</w:t>
      </w:r>
    </w:p>
    <w:p w:rsidR="00340C51" w:rsidRPr="00575BCD" w:rsidRDefault="00340C51" w:rsidP="00575BCD">
      <w:pPr>
        <w:pStyle w:val="FR1"/>
        <w:tabs>
          <w:tab w:val="left" w:pos="6237"/>
          <w:tab w:val="left" w:pos="7938"/>
        </w:tabs>
        <w:ind w:left="0"/>
        <w:jc w:val="both"/>
        <w:rPr>
          <w:color w:val="000000"/>
          <w:sz w:val="24"/>
          <w:szCs w:val="24"/>
        </w:rPr>
      </w:pPr>
      <w:r w:rsidRPr="00575BCD">
        <w:rPr>
          <w:color w:val="000000"/>
          <w:sz w:val="24"/>
          <w:szCs w:val="24"/>
        </w:rPr>
        <w:t>Жильцов С.В. Смертная казнь в истории России. М., 2002.</w:t>
      </w:r>
    </w:p>
    <w:p w:rsidR="00C133AC" w:rsidRPr="00575BCD" w:rsidRDefault="00C133AC" w:rsidP="00575BCD">
      <w:pPr>
        <w:pStyle w:val="a4"/>
        <w:widowControl w:val="0"/>
        <w:spacing w:line="240" w:lineRule="auto"/>
        <w:ind w:firstLine="0"/>
        <w:rPr>
          <w:szCs w:val="24"/>
        </w:rPr>
      </w:pPr>
      <w:r w:rsidRPr="00575BCD">
        <w:rPr>
          <w:szCs w:val="24"/>
        </w:rPr>
        <w:t>Гурьянова Т.Н. Этические основы социальной работы: учебно-методическое пособие. Казань: Изд-во КНИТУ, 2016.</w:t>
      </w:r>
    </w:p>
    <w:p w:rsidR="00340C51" w:rsidRPr="00575BCD" w:rsidRDefault="00340C51" w:rsidP="00575BCD">
      <w:pPr>
        <w:pStyle w:val="FR1"/>
        <w:tabs>
          <w:tab w:val="left" w:pos="6237"/>
          <w:tab w:val="left" w:pos="7938"/>
        </w:tabs>
        <w:ind w:left="0"/>
        <w:jc w:val="both"/>
        <w:rPr>
          <w:color w:val="000000"/>
          <w:sz w:val="24"/>
          <w:szCs w:val="24"/>
        </w:rPr>
      </w:pPr>
      <w:r w:rsidRPr="00575BCD">
        <w:rPr>
          <w:color w:val="000000"/>
          <w:sz w:val="24"/>
          <w:szCs w:val="24"/>
        </w:rPr>
        <w:t xml:space="preserve">Капинус О.С. Эвтаназия как социально-правовое явление. М., 2008.  </w:t>
      </w:r>
    </w:p>
    <w:p w:rsidR="00C133AC" w:rsidRPr="00575BCD" w:rsidRDefault="00C133AC" w:rsidP="00575BCD">
      <w:pPr>
        <w:pStyle w:val="a4"/>
        <w:widowControl w:val="0"/>
        <w:spacing w:line="240" w:lineRule="auto"/>
        <w:ind w:firstLine="0"/>
        <w:rPr>
          <w:szCs w:val="24"/>
        </w:rPr>
      </w:pPr>
      <w:r w:rsidRPr="00575BCD">
        <w:rPr>
          <w:szCs w:val="24"/>
        </w:rPr>
        <w:t>Коныгина М.Н., Горлова Е.Б. Этические основы социальной работы: учебное пособие. М.: «Проспект», 2016.</w:t>
      </w:r>
    </w:p>
    <w:p w:rsidR="00C133AC" w:rsidRPr="00575BCD" w:rsidRDefault="00340C51" w:rsidP="00575BCD">
      <w:pPr>
        <w:pStyle w:val="FR1"/>
        <w:tabs>
          <w:tab w:val="left" w:pos="6237"/>
          <w:tab w:val="left" w:pos="7938"/>
        </w:tabs>
        <w:ind w:left="0"/>
        <w:jc w:val="both"/>
        <w:rPr>
          <w:color w:val="000000"/>
          <w:sz w:val="24"/>
          <w:szCs w:val="24"/>
        </w:rPr>
      </w:pPr>
      <w:r w:rsidRPr="00575BCD">
        <w:rPr>
          <w:color w:val="000000"/>
          <w:sz w:val="24"/>
          <w:szCs w:val="24"/>
        </w:rPr>
        <w:t>Козлов В.В. Корпоративна</w:t>
      </w:r>
      <w:r w:rsidR="00C133AC" w:rsidRPr="00575BCD">
        <w:rPr>
          <w:color w:val="000000"/>
          <w:sz w:val="24"/>
          <w:szCs w:val="24"/>
        </w:rPr>
        <w:t>я культура: учебно-практическое</w:t>
      </w:r>
      <w:r w:rsidRPr="00575BCD">
        <w:rPr>
          <w:color w:val="000000"/>
          <w:sz w:val="24"/>
          <w:szCs w:val="24"/>
        </w:rPr>
        <w:t xml:space="preserve"> пособие. М., 2009. </w:t>
      </w:r>
    </w:p>
    <w:p w:rsidR="00FD3DD8" w:rsidRPr="00803555" w:rsidRDefault="00C133AC" w:rsidP="00803555">
      <w:pPr>
        <w:pStyle w:val="a4"/>
        <w:widowControl w:val="0"/>
        <w:spacing w:line="240" w:lineRule="auto"/>
        <w:ind w:firstLine="0"/>
        <w:rPr>
          <w:szCs w:val="24"/>
        </w:rPr>
      </w:pPr>
      <w:r w:rsidRPr="00575BCD">
        <w:rPr>
          <w:color w:val="000000"/>
          <w:szCs w:val="24"/>
        </w:rPr>
        <w:t>Медведева Г.П. Этические основы социальной работы: учебник. М.: «Академия», 2012</w:t>
      </w:r>
      <w:r w:rsidR="00CB09AA">
        <w:rPr>
          <w:szCs w:val="24"/>
        </w:rPr>
        <w:t>.</w:t>
      </w:r>
    </w:p>
    <w:p w:rsidR="00340C51" w:rsidRPr="00575BCD" w:rsidRDefault="00340C51" w:rsidP="00575BCD">
      <w:pPr>
        <w:pStyle w:val="FR1"/>
        <w:tabs>
          <w:tab w:val="left" w:pos="6237"/>
          <w:tab w:val="left" w:pos="7938"/>
        </w:tabs>
        <w:ind w:left="0" w:firstLine="709"/>
        <w:jc w:val="both"/>
        <w:rPr>
          <w:color w:val="000000"/>
          <w:sz w:val="24"/>
          <w:szCs w:val="24"/>
        </w:rPr>
      </w:pPr>
      <w:r w:rsidRPr="00575BCD">
        <w:rPr>
          <w:b/>
          <w:i/>
          <w:color w:val="000000"/>
          <w:sz w:val="24"/>
          <w:szCs w:val="24"/>
        </w:rPr>
        <w:t>Семинар</w:t>
      </w:r>
      <w:r w:rsidR="000448D4" w:rsidRPr="00575BCD">
        <w:rPr>
          <w:b/>
          <w:i/>
          <w:color w:val="000000"/>
          <w:sz w:val="24"/>
          <w:szCs w:val="24"/>
        </w:rPr>
        <w:t>ское занятие</w:t>
      </w:r>
      <w:r w:rsidRPr="00575BCD">
        <w:rPr>
          <w:b/>
          <w:i/>
          <w:color w:val="000000"/>
          <w:sz w:val="24"/>
          <w:szCs w:val="24"/>
        </w:rPr>
        <w:t xml:space="preserve"> 6</w:t>
      </w:r>
      <w:r w:rsidR="00860D3F" w:rsidRPr="00575BCD">
        <w:rPr>
          <w:color w:val="000000"/>
          <w:sz w:val="24"/>
          <w:szCs w:val="24"/>
        </w:rPr>
        <w:t xml:space="preserve">. </w:t>
      </w:r>
      <w:r w:rsidRPr="00575BCD">
        <w:rPr>
          <w:b/>
          <w:i/>
          <w:color w:val="000000"/>
          <w:sz w:val="24"/>
          <w:szCs w:val="24"/>
        </w:rPr>
        <w:t>Профессионально-этический кодекс соци</w:t>
      </w:r>
      <w:r w:rsidR="00860D3F" w:rsidRPr="00575BCD">
        <w:rPr>
          <w:b/>
          <w:i/>
          <w:color w:val="000000"/>
          <w:sz w:val="24"/>
          <w:szCs w:val="24"/>
        </w:rPr>
        <w:t>ального работника</w:t>
      </w:r>
    </w:p>
    <w:p w:rsidR="00340C51" w:rsidRPr="00575BCD" w:rsidRDefault="00340C51" w:rsidP="00575BCD">
      <w:pPr>
        <w:pStyle w:val="FR1"/>
        <w:ind w:left="0" w:firstLine="720"/>
        <w:jc w:val="both"/>
        <w:rPr>
          <w:color w:val="000000"/>
          <w:sz w:val="24"/>
          <w:szCs w:val="24"/>
        </w:rPr>
      </w:pPr>
    </w:p>
    <w:p w:rsidR="00340C51" w:rsidRPr="00575BCD" w:rsidRDefault="00340C51" w:rsidP="00575BCD">
      <w:pPr>
        <w:pStyle w:val="FR1"/>
        <w:ind w:left="0" w:firstLine="709"/>
        <w:jc w:val="both"/>
        <w:rPr>
          <w:i/>
          <w:color w:val="000000"/>
          <w:sz w:val="24"/>
          <w:szCs w:val="24"/>
        </w:rPr>
      </w:pPr>
      <w:r w:rsidRPr="00575BCD">
        <w:rPr>
          <w:i/>
          <w:color w:val="000000"/>
          <w:sz w:val="24"/>
          <w:szCs w:val="24"/>
        </w:rPr>
        <w:t>Вопросы для подготовки:</w:t>
      </w:r>
    </w:p>
    <w:p w:rsidR="00340C51" w:rsidRPr="00575BCD" w:rsidRDefault="00340C51" w:rsidP="00575BCD">
      <w:pPr>
        <w:pStyle w:val="FR1"/>
        <w:ind w:left="0" w:firstLine="709"/>
        <w:jc w:val="both"/>
        <w:rPr>
          <w:color w:val="000000"/>
          <w:sz w:val="24"/>
          <w:szCs w:val="24"/>
        </w:rPr>
      </w:pPr>
      <w:r w:rsidRPr="00575BCD">
        <w:rPr>
          <w:color w:val="000000"/>
          <w:sz w:val="24"/>
          <w:szCs w:val="24"/>
        </w:rPr>
        <w:t>1. Профессионально-этический кодекс социального работника:</w:t>
      </w:r>
      <w:r w:rsidR="00860D3F" w:rsidRPr="00575BCD">
        <w:rPr>
          <w:color w:val="000000"/>
          <w:sz w:val="24"/>
          <w:szCs w:val="24"/>
        </w:rPr>
        <w:t xml:space="preserve"> </w:t>
      </w:r>
      <w:r w:rsidRPr="00575BCD">
        <w:rPr>
          <w:color w:val="000000"/>
          <w:sz w:val="24"/>
          <w:szCs w:val="24"/>
        </w:rPr>
        <w:t>понятие, сущность, цели, задачи, функции.</w:t>
      </w:r>
    </w:p>
    <w:p w:rsidR="00340C51" w:rsidRPr="00575BCD" w:rsidRDefault="00340C51" w:rsidP="00575BCD">
      <w:pPr>
        <w:pStyle w:val="FR1"/>
        <w:ind w:left="0" w:firstLine="709"/>
        <w:jc w:val="both"/>
        <w:rPr>
          <w:color w:val="000000"/>
          <w:sz w:val="24"/>
          <w:szCs w:val="24"/>
        </w:rPr>
      </w:pPr>
      <w:r w:rsidRPr="00575BCD">
        <w:rPr>
          <w:color w:val="000000"/>
          <w:sz w:val="24"/>
          <w:szCs w:val="24"/>
        </w:rPr>
        <w:t xml:space="preserve">2. Моральные нормы, правила и принципы как важнейшие элементы профессионально-этической системы социальной работы. </w:t>
      </w:r>
    </w:p>
    <w:p w:rsidR="00340C51" w:rsidRPr="00575BCD" w:rsidRDefault="00340C51" w:rsidP="00575BCD">
      <w:pPr>
        <w:pStyle w:val="FR1"/>
        <w:ind w:left="0" w:firstLine="709"/>
        <w:jc w:val="both"/>
        <w:rPr>
          <w:color w:val="000000"/>
          <w:sz w:val="24"/>
          <w:szCs w:val="24"/>
        </w:rPr>
      </w:pPr>
      <w:r w:rsidRPr="00575BCD">
        <w:rPr>
          <w:color w:val="000000"/>
          <w:sz w:val="24"/>
          <w:szCs w:val="24"/>
        </w:rPr>
        <w:t xml:space="preserve">3. Источники формирования </w:t>
      </w:r>
      <w:r w:rsidR="00296FF9">
        <w:rPr>
          <w:color w:val="000000"/>
          <w:sz w:val="24"/>
          <w:szCs w:val="24"/>
        </w:rPr>
        <w:t>профессионально-</w:t>
      </w:r>
      <w:r w:rsidRPr="00575BCD">
        <w:rPr>
          <w:color w:val="000000"/>
          <w:sz w:val="24"/>
          <w:szCs w:val="24"/>
        </w:rPr>
        <w:t>этических норм и правил в социальной</w:t>
      </w:r>
      <w:r w:rsidR="00860D3F" w:rsidRPr="00575BCD">
        <w:rPr>
          <w:color w:val="000000"/>
          <w:sz w:val="24"/>
          <w:szCs w:val="24"/>
        </w:rPr>
        <w:t xml:space="preserve"> </w:t>
      </w:r>
      <w:r w:rsidRPr="00575BCD">
        <w:rPr>
          <w:color w:val="000000"/>
          <w:sz w:val="24"/>
          <w:szCs w:val="24"/>
        </w:rPr>
        <w:t>работе.</w:t>
      </w:r>
    </w:p>
    <w:p w:rsidR="00340C51" w:rsidRPr="00575BCD" w:rsidRDefault="00340C51" w:rsidP="00296FF9">
      <w:pPr>
        <w:pStyle w:val="FR1"/>
        <w:ind w:left="0" w:firstLine="709"/>
        <w:jc w:val="both"/>
        <w:rPr>
          <w:color w:val="000000"/>
          <w:sz w:val="24"/>
          <w:szCs w:val="24"/>
        </w:rPr>
      </w:pPr>
      <w:r w:rsidRPr="00575BCD">
        <w:rPr>
          <w:color w:val="000000"/>
          <w:sz w:val="24"/>
          <w:szCs w:val="24"/>
        </w:rPr>
        <w:t xml:space="preserve">4. Ценности социальной работы. Стандарты этического поведения. </w:t>
      </w:r>
    </w:p>
    <w:p w:rsidR="00340C51" w:rsidRPr="00575BCD" w:rsidRDefault="00296FF9" w:rsidP="00575BCD">
      <w:pPr>
        <w:pStyle w:val="FR1"/>
        <w:ind w:left="0" w:firstLine="709"/>
        <w:jc w:val="both"/>
        <w:rPr>
          <w:color w:val="000000"/>
          <w:sz w:val="24"/>
          <w:szCs w:val="24"/>
        </w:rPr>
      </w:pPr>
      <w:r>
        <w:rPr>
          <w:color w:val="000000"/>
          <w:sz w:val="24"/>
          <w:szCs w:val="24"/>
        </w:rPr>
        <w:t xml:space="preserve">6. </w:t>
      </w:r>
      <w:r w:rsidR="00E10F7C">
        <w:rPr>
          <w:color w:val="000000"/>
          <w:sz w:val="24"/>
          <w:szCs w:val="24"/>
        </w:rPr>
        <w:t xml:space="preserve">Этические принципы социальной работы. </w:t>
      </w:r>
    </w:p>
    <w:p w:rsidR="00340C51" w:rsidRPr="00575BCD" w:rsidRDefault="00340C51" w:rsidP="00575BCD">
      <w:pPr>
        <w:pStyle w:val="FR1"/>
        <w:ind w:left="0" w:firstLine="709"/>
        <w:jc w:val="both"/>
        <w:rPr>
          <w:color w:val="000000"/>
          <w:sz w:val="24"/>
          <w:szCs w:val="24"/>
        </w:rPr>
      </w:pPr>
    </w:p>
    <w:p w:rsidR="00860D3F" w:rsidRDefault="00860D3F" w:rsidP="00575BCD">
      <w:pPr>
        <w:pStyle w:val="FR1"/>
        <w:ind w:left="0" w:firstLine="709"/>
        <w:jc w:val="both"/>
        <w:rPr>
          <w:i/>
          <w:color w:val="000000"/>
          <w:sz w:val="24"/>
          <w:szCs w:val="24"/>
        </w:rPr>
      </w:pPr>
      <w:r w:rsidRPr="00575BCD">
        <w:rPr>
          <w:i/>
          <w:color w:val="000000"/>
          <w:sz w:val="24"/>
          <w:szCs w:val="24"/>
        </w:rPr>
        <w:t xml:space="preserve">Вопросы для самоконтроля: </w:t>
      </w:r>
    </w:p>
    <w:p w:rsidR="00E10F7C" w:rsidRDefault="00E10F7C" w:rsidP="00E10F7C">
      <w:pPr>
        <w:pStyle w:val="FR1"/>
        <w:numPr>
          <w:ilvl w:val="0"/>
          <w:numId w:val="2"/>
        </w:numPr>
        <w:jc w:val="both"/>
        <w:rPr>
          <w:color w:val="000000"/>
          <w:sz w:val="24"/>
          <w:szCs w:val="24"/>
        </w:rPr>
      </w:pPr>
      <w:r>
        <w:rPr>
          <w:color w:val="000000"/>
          <w:sz w:val="24"/>
          <w:szCs w:val="24"/>
        </w:rPr>
        <w:t>Что такое кодекс профессиональной этики?</w:t>
      </w:r>
      <w:r w:rsidR="00127E47">
        <w:rPr>
          <w:color w:val="000000"/>
          <w:sz w:val="24"/>
          <w:szCs w:val="24"/>
        </w:rPr>
        <w:t xml:space="preserve"> </w:t>
      </w:r>
    </w:p>
    <w:p w:rsidR="00CB09AA" w:rsidRDefault="00E10F7C" w:rsidP="00575BCD">
      <w:pPr>
        <w:pStyle w:val="FR1"/>
        <w:ind w:left="0" w:firstLine="709"/>
        <w:jc w:val="both"/>
        <w:rPr>
          <w:color w:val="000000"/>
          <w:sz w:val="24"/>
          <w:szCs w:val="24"/>
        </w:rPr>
      </w:pPr>
      <w:r>
        <w:rPr>
          <w:color w:val="000000"/>
          <w:sz w:val="24"/>
          <w:szCs w:val="24"/>
        </w:rPr>
        <w:t xml:space="preserve">2. </w:t>
      </w:r>
      <w:r w:rsidR="00127E47">
        <w:rPr>
          <w:color w:val="000000"/>
          <w:sz w:val="24"/>
          <w:szCs w:val="24"/>
        </w:rPr>
        <w:t>Когда был принят первый профессионально-этический кодекс социального работника РФ?</w:t>
      </w:r>
    </w:p>
    <w:p w:rsidR="00127E47" w:rsidRDefault="00E10F7C" w:rsidP="00575BCD">
      <w:pPr>
        <w:pStyle w:val="FR1"/>
        <w:ind w:left="0" w:firstLine="709"/>
        <w:jc w:val="both"/>
        <w:rPr>
          <w:color w:val="000000"/>
          <w:sz w:val="24"/>
          <w:szCs w:val="24"/>
        </w:rPr>
      </w:pPr>
      <w:r>
        <w:rPr>
          <w:color w:val="000000"/>
          <w:sz w:val="24"/>
          <w:szCs w:val="24"/>
        </w:rPr>
        <w:t>3</w:t>
      </w:r>
      <w:r w:rsidR="00127E47">
        <w:rPr>
          <w:color w:val="000000"/>
          <w:sz w:val="24"/>
          <w:szCs w:val="24"/>
        </w:rPr>
        <w:t>. Каковы цель, задачи и функции профессионально-этического кодекса социального работника?</w:t>
      </w:r>
    </w:p>
    <w:p w:rsidR="00127E47" w:rsidRDefault="00E10F7C" w:rsidP="00575BCD">
      <w:pPr>
        <w:pStyle w:val="FR1"/>
        <w:ind w:left="0" w:firstLine="709"/>
        <w:jc w:val="both"/>
        <w:rPr>
          <w:color w:val="000000"/>
          <w:sz w:val="24"/>
          <w:szCs w:val="24"/>
        </w:rPr>
      </w:pPr>
      <w:r>
        <w:rPr>
          <w:color w:val="000000"/>
          <w:sz w:val="24"/>
          <w:szCs w:val="24"/>
        </w:rPr>
        <w:t>4</w:t>
      </w:r>
      <w:r w:rsidR="00127E47">
        <w:rPr>
          <w:color w:val="000000"/>
          <w:sz w:val="24"/>
          <w:szCs w:val="24"/>
        </w:rPr>
        <w:t>. Какие документы стали основополагающими при создании профессионально-этического кодекса социального работника РФ?</w:t>
      </w:r>
    </w:p>
    <w:p w:rsidR="00296FF9" w:rsidRDefault="00E10F7C" w:rsidP="00575BCD">
      <w:pPr>
        <w:pStyle w:val="FR1"/>
        <w:ind w:left="0" w:firstLine="709"/>
        <w:jc w:val="both"/>
        <w:rPr>
          <w:color w:val="000000"/>
          <w:sz w:val="24"/>
          <w:szCs w:val="24"/>
        </w:rPr>
      </w:pPr>
      <w:r>
        <w:rPr>
          <w:color w:val="000000"/>
          <w:sz w:val="24"/>
          <w:szCs w:val="24"/>
        </w:rPr>
        <w:t>5</w:t>
      </w:r>
      <w:r w:rsidR="00127E47">
        <w:rPr>
          <w:color w:val="000000"/>
          <w:sz w:val="24"/>
          <w:szCs w:val="24"/>
        </w:rPr>
        <w:t xml:space="preserve">. </w:t>
      </w:r>
      <w:r w:rsidR="00296FF9">
        <w:rPr>
          <w:color w:val="000000"/>
          <w:sz w:val="24"/>
          <w:szCs w:val="24"/>
        </w:rPr>
        <w:t xml:space="preserve">Как определяются моральная норма и моральные принципы в профессионально-этическом кодексе социального работника? </w:t>
      </w:r>
    </w:p>
    <w:p w:rsidR="00127E47" w:rsidRPr="00127E47" w:rsidRDefault="00E10F7C" w:rsidP="00575BCD">
      <w:pPr>
        <w:pStyle w:val="FR1"/>
        <w:ind w:left="0" w:firstLine="709"/>
        <w:jc w:val="both"/>
        <w:rPr>
          <w:color w:val="000000"/>
          <w:sz w:val="24"/>
          <w:szCs w:val="24"/>
        </w:rPr>
      </w:pPr>
      <w:r>
        <w:rPr>
          <w:color w:val="000000"/>
          <w:sz w:val="24"/>
          <w:szCs w:val="24"/>
        </w:rPr>
        <w:lastRenderedPageBreak/>
        <w:t>6</w:t>
      </w:r>
      <w:r w:rsidR="00296FF9">
        <w:rPr>
          <w:color w:val="000000"/>
          <w:sz w:val="24"/>
          <w:szCs w:val="24"/>
        </w:rPr>
        <w:t>. На каких этических принципах должна строиться профессиональная деятельность социального работника?</w:t>
      </w:r>
      <w:r w:rsidR="00127E47">
        <w:rPr>
          <w:color w:val="000000"/>
          <w:sz w:val="24"/>
          <w:szCs w:val="24"/>
        </w:rPr>
        <w:t xml:space="preserve"> </w:t>
      </w:r>
    </w:p>
    <w:p w:rsidR="00860D3F" w:rsidRPr="00575BCD" w:rsidRDefault="00860D3F" w:rsidP="00575BCD">
      <w:pPr>
        <w:pStyle w:val="FR1"/>
        <w:ind w:left="0" w:firstLine="709"/>
        <w:jc w:val="both"/>
        <w:rPr>
          <w:i/>
          <w:color w:val="000000"/>
          <w:sz w:val="24"/>
          <w:szCs w:val="24"/>
        </w:rPr>
      </w:pPr>
    </w:p>
    <w:p w:rsidR="00340C51" w:rsidRPr="00575BCD" w:rsidRDefault="00860D3F" w:rsidP="00575BCD">
      <w:pPr>
        <w:pStyle w:val="FR1"/>
        <w:ind w:left="0" w:firstLine="709"/>
        <w:jc w:val="both"/>
        <w:rPr>
          <w:i/>
          <w:color w:val="000000"/>
          <w:sz w:val="24"/>
          <w:szCs w:val="24"/>
        </w:rPr>
      </w:pPr>
      <w:r w:rsidRPr="00575BCD">
        <w:rPr>
          <w:i/>
          <w:color w:val="000000"/>
          <w:sz w:val="24"/>
          <w:szCs w:val="24"/>
        </w:rPr>
        <w:t>Темы рефератов/докладов</w:t>
      </w:r>
      <w:r w:rsidR="00340C51" w:rsidRPr="00575BCD">
        <w:rPr>
          <w:i/>
          <w:color w:val="000000"/>
          <w:sz w:val="24"/>
          <w:szCs w:val="24"/>
        </w:rPr>
        <w:t>:</w:t>
      </w:r>
    </w:p>
    <w:p w:rsidR="00340C51" w:rsidRPr="00575BCD" w:rsidRDefault="00340C51" w:rsidP="00575BCD">
      <w:pPr>
        <w:pStyle w:val="FR1"/>
        <w:ind w:left="0" w:firstLine="709"/>
        <w:jc w:val="both"/>
        <w:rPr>
          <w:color w:val="000000"/>
          <w:sz w:val="24"/>
          <w:szCs w:val="24"/>
        </w:rPr>
      </w:pPr>
      <w:r w:rsidRPr="00575BCD">
        <w:rPr>
          <w:color w:val="000000"/>
          <w:sz w:val="24"/>
          <w:szCs w:val="24"/>
        </w:rPr>
        <w:t>1.</w:t>
      </w:r>
      <w:r w:rsidR="002318EA">
        <w:rPr>
          <w:color w:val="000000"/>
          <w:sz w:val="24"/>
          <w:szCs w:val="24"/>
        </w:rPr>
        <w:t xml:space="preserve"> Этические кодексы и их роль</w:t>
      </w:r>
      <w:r w:rsidRPr="00575BCD">
        <w:rPr>
          <w:color w:val="000000"/>
          <w:sz w:val="24"/>
          <w:szCs w:val="24"/>
        </w:rPr>
        <w:t xml:space="preserve"> в профессиональной деятельности.</w:t>
      </w:r>
    </w:p>
    <w:p w:rsidR="00340C51" w:rsidRPr="00575BCD" w:rsidRDefault="00340C51" w:rsidP="00575BCD">
      <w:pPr>
        <w:pStyle w:val="FR1"/>
        <w:ind w:left="0" w:firstLine="709"/>
        <w:jc w:val="both"/>
        <w:rPr>
          <w:color w:val="000000"/>
          <w:sz w:val="24"/>
          <w:szCs w:val="24"/>
        </w:rPr>
      </w:pPr>
      <w:r w:rsidRPr="00575BCD">
        <w:rPr>
          <w:color w:val="000000"/>
          <w:sz w:val="24"/>
          <w:szCs w:val="24"/>
        </w:rPr>
        <w:t>2. Этический кодекс и проблема свободы выбора личности.</w:t>
      </w:r>
    </w:p>
    <w:p w:rsidR="00340C51" w:rsidRPr="00575BCD" w:rsidRDefault="00340C51" w:rsidP="00575BCD">
      <w:pPr>
        <w:pStyle w:val="FR1"/>
        <w:ind w:left="0" w:firstLine="709"/>
        <w:jc w:val="both"/>
        <w:rPr>
          <w:color w:val="000000"/>
          <w:sz w:val="24"/>
          <w:szCs w:val="24"/>
        </w:rPr>
      </w:pPr>
      <w:r w:rsidRPr="00575BCD">
        <w:rPr>
          <w:color w:val="000000"/>
          <w:sz w:val="24"/>
          <w:szCs w:val="24"/>
        </w:rPr>
        <w:t xml:space="preserve">3. Конфиденциальность как базовый принцип этики социальной работы. </w:t>
      </w:r>
    </w:p>
    <w:p w:rsidR="00340C51" w:rsidRPr="00575BCD" w:rsidRDefault="00340C51" w:rsidP="00575BCD">
      <w:pPr>
        <w:pStyle w:val="FR1"/>
        <w:ind w:left="0" w:firstLine="709"/>
        <w:jc w:val="both"/>
        <w:rPr>
          <w:color w:val="000000"/>
          <w:sz w:val="24"/>
          <w:szCs w:val="24"/>
        </w:rPr>
      </w:pPr>
      <w:r w:rsidRPr="00575BCD">
        <w:rPr>
          <w:color w:val="000000"/>
          <w:sz w:val="24"/>
          <w:szCs w:val="24"/>
        </w:rPr>
        <w:t>4.</w:t>
      </w:r>
      <w:r w:rsidR="00E10F7C">
        <w:rPr>
          <w:color w:val="000000"/>
          <w:sz w:val="24"/>
          <w:szCs w:val="24"/>
        </w:rPr>
        <w:t xml:space="preserve"> Профессионально-этическая компонента </w:t>
      </w:r>
      <w:r w:rsidR="002318EA">
        <w:rPr>
          <w:color w:val="000000"/>
          <w:sz w:val="24"/>
          <w:szCs w:val="24"/>
        </w:rPr>
        <w:t>в профессиональной деятельности специалиста социальной сферы.</w:t>
      </w:r>
    </w:p>
    <w:p w:rsidR="00735FF1" w:rsidRPr="00575BCD" w:rsidRDefault="00735FF1" w:rsidP="00575BCD">
      <w:pPr>
        <w:pStyle w:val="FR1"/>
        <w:ind w:left="0" w:firstLine="709"/>
        <w:jc w:val="both"/>
        <w:rPr>
          <w:color w:val="000000"/>
          <w:sz w:val="24"/>
          <w:szCs w:val="24"/>
        </w:rPr>
      </w:pPr>
      <w:r w:rsidRPr="00575BCD">
        <w:rPr>
          <w:color w:val="000000"/>
          <w:sz w:val="24"/>
          <w:szCs w:val="24"/>
        </w:rPr>
        <w:t>5. Этика взаимоотношений с клиентами - мужчиной и женщиной учетом особенностей их религиозных воззрений.</w:t>
      </w:r>
    </w:p>
    <w:p w:rsidR="00735FF1" w:rsidRDefault="00735FF1" w:rsidP="002318EA">
      <w:pPr>
        <w:pStyle w:val="FR1"/>
        <w:ind w:left="0" w:firstLine="709"/>
        <w:jc w:val="both"/>
        <w:rPr>
          <w:bCs/>
          <w:color w:val="000000"/>
          <w:sz w:val="24"/>
          <w:szCs w:val="24"/>
        </w:rPr>
      </w:pPr>
      <w:r w:rsidRPr="00575BCD">
        <w:rPr>
          <w:color w:val="000000"/>
          <w:sz w:val="24"/>
          <w:szCs w:val="24"/>
        </w:rPr>
        <w:t xml:space="preserve">6. </w:t>
      </w:r>
      <w:r w:rsidRPr="00575BCD">
        <w:rPr>
          <w:bCs/>
          <w:color w:val="000000"/>
          <w:sz w:val="24"/>
          <w:szCs w:val="24"/>
        </w:rPr>
        <w:t>Этические принципы в проведении социальных исследований.</w:t>
      </w:r>
    </w:p>
    <w:p w:rsidR="002318EA" w:rsidRPr="002318EA" w:rsidRDefault="002318EA" w:rsidP="002318EA">
      <w:pPr>
        <w:pStyle w:val="FR1"/>
        <w:ind w:left="0" w:firstLine="709"/>
        <w:jc w:val="both"/>
        <w:rPr>
          <w:bCs/>
          <w:color w:val="000000"/>
          <w:sz w:val="24"/>
          <w:szCs w:val="24"/>
        </w:rPr>
      </w:pPr>
    </w:p>
    <w:p w:rsidR="00340C51" w:rsidRPr="00575BCD" w:rsidRDefault="00340C51" w:rsidP="00575BCD">
      <w:pPr>
        <w:pStyle w:val="FR1"/>
        <w:ind w:left="0" w:firstLine="709"/>
        <w:jc w:val="both"/>
        <w:rPr>
          <w:i/>
          <w:color w:val="000000"/>
          <w:sz w:val="24"/>
          <w:szCs w:val="24"/>
        </w:rPr>
      </w:pPr>
      <w:r w:rsidRPr="00575BCD">
        <w:rPr>
          <w:i/>
          <w:color w:val="000000"/>
          <w:sz w:val="24"/>
          <w:szCs w:val="24"/>
        </w:rPr>
        <w:t>Литература:</w:t>
      </w:r>
    </w:p>
    <w:p w:rsidR="00340C51" w:rsidRPr="00575BCD" w:rsidRDefault="00340C51" w:rsidP="00575BCD">
      <w:pPr>
        <w:pStyle w:val="FR1"/>
        <w:tabs>
          <w:tab w:val="left" w:pos="6237"/>
          <w:tab w:val="left" w:pos="7938"/>
        </w:tabs>
        <w:ind w:left="0"/>
        <w:jc w:val="both"/>
        <w:rPr>
          <w:color w:val="000000"/>
          <w:sz w:val="24"/>
          <w:szCs w:val="24"/>
        </w:rPr>
      </w:pPr>
      <w:r w:rsidRPr="00575BCD">
        <w:rPr>
          <w:color w:val="000000"/>
          <w:sz w:val="24"/>
          <w:szCs w:val="24"/>
        </w:rPr>
        <w:t>Боцко Ж.В. Этические основы социальной работы: учебное пособие. Хабаровск, 2012.</w:t>
      </w:r>
    </w:p>
    <w:p w:rsidR="00340C51" w:rsidRPr="00575BCD" w:rsidRDefault="00340C51" w:rsidP="00575BCD">
      <w:pPr>
        <w:pStyle w:val="FR1"/>
        <w:tabs>
          <w:tab w:val="left" w:pos="6237"/>
          <w:tab w:val="left" w:pos="7938"/>
        </w:tabs>
        <w:ind w:left="0"/>
        <w:jc w:val="both"/>
        <w:rPr>
          <w:color w:val="000000"/>
          <w:sz w:val="24"/>
          <w:szCs w:val="24"/>
        </w:rPr>
      </w:pPr>
      <w:r w:rsidRPr="00575BCD">
        <w:rPr>
          <w:color w:val="000000"/>
          <w:sz w:val="24"/>
          <w:szCs w:val="24"/>
        </w:rPr>
        <w:t>Бакштановский В.И. Этика профе</w:t>
      </w:r>
      <w:r w:rsidR="00575BCD">
        <w:rPr>
          <w:color w:val="000000"/>
          <w:sz w:val="24"/>
          <w:szCs w:val="24"/>
        </w:rPr>
        <w:t xml:space="preserve">ссии: миссия, кодекс, поступок. </w:t>
      </w:r>
      <w:r w:rsidRPr="00575BCD">
        <w:rPr>
          <w:color w:val="000000"/>
          <w:sz w:val="24"/>
          <w:szCs w:val="24"/>
        </w:rPr>
        <w:t xml:space="preserve">Тюмень, 2005. </w:t>
      </w:r>
    </w:p>
    <w:p w:rsidR="00340C51" w:rsidRPr="00575BCD" w:rsidRDefault="00340C51" w:rsidP="00575BCD">
      <w:pPr>
        <w:pStyle w:val="FR1"/>
        <w:tabs>
          <w:tab w:val="left" w:pos="6237"/>
          <w:tab w:val="left" w:pos="7938"/>
        </w:tabs>
        <w:ind w:left="0"/>
        <w:jc w:val="both"/>
        <w:rPr>
          <w:color w:val="000000"/>
          <w:sz w:val="24"/>
          <w:szCs w:val="24"/>
        </w:rPr>
      </w:pPr>
      <w:r w:rsidRPr="00575BCD">
        <w:rPr>
          <w:color w:val="000000"/>
          <w:sz w:val="24"/>
          <w:szCs w:val="24"/>
        </w:rPr>
        <w:t xml:space="preserve">Виговская М.Е. Профессиональная этика и этикет: учебное пособие. </w:t>
      </w:r>
      <w:r w:rsidR="00735FF1" w:rsidRPr="00575BCD">
        <w:rPr>
          <w:color w:val="000000"/>
          <w:sz w:val="24"/>
          <w:szCs w:val="24"/>
        </w:rPr>
        <w:t>М., 2015</w:t>
      </w:r>
    </w:p>
    <w:p w:rsidR="00735FF1" w:rsidRPr="00575BCD" w:rsidRDefault="00735FF1" w:rsidP="00575BCD">
      <w:pPr>
        <w:pStyle w:val="a4"/>
        <w:widowControl w:val="0"/>
        <w:spacing w:line="240" w:lineRule="auto"/>
        <w:ind w:firstLine="0"/>
        <w:rPr>
          <w:szCs w:val="24"/>
        </w:rPr>
      </w:pPr>
      <w:r w:rsidRPr="00575BCD">
        <w:rPr>
          <w:szCs w:val="24"/>
        </w:rPr>
        <w:t>Гурьянова Т.Н. Этические основы социальной работы: учебно-методическое пособие. Казань: Изд-во КНИТУ, 2016.</w:t>
      </w:r>
    </w:p>
    <w:p w:rsidR="00735FF1" w:rsidRPr="00575BCD" w:rsidRDefault="00340C51" w:rsidP="00575BCD">
      <w:pPr>
        <w:pStyle w:val="FR1"/>
        <w:tabs>
          <w:tab w:val="left" w:pos="6237"/>
          <w:tab w:val="left" w:pos="7938"/>
        </w:tabs>
        <w:ind w:left="0"/>
        <w:jc w:val="both"/>
        <w:rPr>
          <w:color w:val="000000"/>
          <w:sz w:val="24"/>
          <w:szCs w:val="24"/>
        </w:rPr>
      </w:pPr>
      <w:r w:rsidRPr="00575BCD">
        <w:rPr>
          <w:color w:val="000000"/>
          <w:sz w:val="24"/>
          <w:szCs w:val="24"/>
        </w:rPr>
        <w:t>Коныгина М.Н., Горлова Е.Б. Этические основы социальной работы: учебное пособие. М., 2015.</w:t>
      </w:r>
    </w:p>
    <w:p w:rsidR="00340C51" w:rsidRDefault="00340C51" w:rsidP="00575BCD">
      <w:pPr>
        <w:pStyle w:val="FR1"/>
        <w:tabs>
          <w:tab w:val="left" w:pos="6237"/>
          <w:tab w:val="left" w:pos="7938"/>
        </w:tabs>
        <w:ind w:left="0"/>
        <w:jc w:val="both"/>
        <w:rPr>
          <w:color w:val="000000"/>
          <w:sz w:val="24"/>
          <w:szCs w:val="24"/>
        </w:rPr>
      </w:pPr>
      <w:r w:rsidRPr="00575BCD">
        <w:rPr>
          <w:color w:val="000000"/>
          <w:sz w:val="24"/>
          <w:szCs w:val="24"/>
        </w:rPr>
        <w:t>Медведева Г.П. Этические основы социал</w:t>
      </w:r>
      <w:r w:rsidR="0046089E">
        <w:rPr>
          <w:color w:val="000000"/>
          <w:sz w:val="24"/>
          <w:szCs w:val="24"/>
        </w:rPr>
        <w:t>ьной работы: учебник. М., 2012.</w:t>
      </w:r>
    </w:p>
    <w:p w:rsidR="0046089E" w:rsidRPr="00575BCD" w:rsidRDefault="0046089E" w:rsidP="00575BCD">
      <w:pPr>
        <w:pStyle w:val="FR1"/>
        <w:tabs>
          <w:tab w:val="left" w:pos="6237"/>
          <w:tab w:val="left" w:pos="7938"/>
        </w:tabs>
        <w:ind w:left="0"/>
        <w:jc w:val="both"/>
        <w:rPr>
          <w:color w:val="000000"/>
          <w:sz w:val="24"/>
          <w:szCs w:val="24"/>
        </w:rPr>
      </w:pPr>
    </w:p>
    <w:p w:rsidR="00340C51" w:rsidRPr="00575BCD" w:rsidRDefault="00735FF1" w:rsidP="00575BCD">
      <w:pPr>
        <w:pStyle w:val="FR1"/>
        <w:tabs>
          <w:tab w:val="left" w:pos="6237"/>
          <w:tab w:val="left" w:pos="7938"/>
        </w:tabs>
        <w:ind w:left="0" w:firstLine="709"/>
        <w:jc w:val="both"/>
        <w:rPr>
          <w:b/>
          <w:i/>
          <w:color w:val="000000"/>
          <w:sz w:val="24"/>
          <w:szCs w:val="24"/>
        </w:rPr>
      </w:pPr>
      <w:r w:rsidRPr="00575BCD">
        <w:rPr>
          <w:b/>
          <w:i/>
          <w:color w:val="000000"/>
          <w:sz w:val="24"/>
          <w:szCs w:val="24"/>
        </w:rPr>
        <w:t>Семинарское занятие 7</w:t>
      </w:r>
      <w:r w:rsidR="00340C51" w:rsidRPr="00575BCD">
        <w:rPr>
          <w:b/>
          <w:i/>
          <w:color w:val="000000"/>
          <w:sz w:val="24"/>
          <w:szCs w:val="24"/>
        </w:rPr>
        <w:t>. Профессионально-этические требования к профессиограмме социал</w:t>
      </w:r>
      <w:r w:rsidRPr="00575BCD">
        <w:rPr>
          <w:b/>
          <w:i/>
          <w:color w:val="000000"/>
          <w:sz w:val="24"/>
          <w:szCs w:val="24"/>
        </w:rPr>
        <w:t xml:space="preserve">ьного работника </w:t>
      </w:r>
    </w:p>
    <w:p w:rsidR="00340C51" w:rsidRPr="00575BCD" w:rsidRDefault="00340C51" w:rsidP="00575BCD">
      <w:pPr>
        <w:pStyle w:val="FR1"/>
        <w:ind w:left="0" w:firstLine="720"/>
        <w:jc w:val="both"/>
        <w:rPr>
          <w:color w:val="000000"/>
          <w:sz w:val="24"/>
          <w:szCs w:val="24"/>
        </w:rPr>
      </w:pPr>
    </w:p>
    <w:p w:rsidR="00340C51" w:rsidRPr="00575BCD" w:rsidRDefault="00340C51" w:rsidP="00575BCD">
      <w:pPr>
        <w:pStyle w:val="FR1"/>
        <w:ind w:left="0" w:firstLine="709"/>
        <w:jc w:val="both"/>
        <w:rPr>
          <w:i/>
          <w:color w:val="000000"/>
          <w:sz w:val="24"/>
          <w:szCs w:val="24"/>
        </w:rPr>
      </w:pPr>
      <w:r w:rsidRPr="00575BCD">
        <w:rPr>
          <w:i/>
          <w:color w:val="000000"/>
          <w:sz w:val="24"/>
          <w:szCs w:val="24"/>
        </w:rPr>
        <w:t>Вопросы для подготовки:</w:t>
      </w:r>
    </w:p>
    <w:p w:rsidR="00340C51" w:rsidRPr="00575BCD" w:rsidRDefault="00340C51" w:rsidP="00575BCD">
      <w:pPr>
        <w:pStyle w:val="FR1"/>
        <w:ind w:left="0" w:firstLine="709"/>
        <w:jc w:val="both"/>
        <w:rPr>
          <w:color w:val="000000"/>
          <w:sz w:val="24"/>
          <w:szCs w:val="24"/>
        </w:rPr>
      </w:pPr>
      <w:r w:rsidRPr="00575BCD">
        <w:rPr>
          <w:color w:val="000000"/>
          <w:sz w:val="24"/>
          <w:szCs w:val="24"/>
        </w:rPr>
        <w:t>1. Единство профессиональных и личных качеств социального работника.</w:t>
      </w:r>
    </w:p>
    <w:p w:rsidR="002318EA" w:rsidRDefault="00340C51" w:rsidP="002318EA">
      <w:pPr>
        <w:pStyle w:val="FR1"/>
        <w:ind w:left="0" w:firstLine="709"/>
        <w:jc w:val="both"/>
        <w:rPr>
          <w:color w:val="000000"/>
          <w:sz w:val="24"/>
          <w:szCs w:val="24"/>
        </w:rPr>
      </w:pPr>
      <w:r w:rsidRPr="00575BCD">
        <w:rPr>
          <w:color w:val="000000"/>
          <w:sz w:val="24"/>
          <w:szCs w:val="24"/>
        </w:rPr>
        <w:t>2.</w:t>
      </w:r>
      <w:r w:rsidR="002318EA">
        <w:rPr>
          <w:color w:val="000000"/>
          <w:sz w:val="24"/>
          <w:szCs w:val="24"/>
        </w:rPr>
        <w:t xml:space="preserve"> </w:t>
      </w:r>
      <w:r w:rsidRPr="00575BCD">
        <w:rPr>
          <w:color w:val="000000"/>
          <w:sz w:val="24"/>
          <w:szCs w:val="24"/>
        </w:rPr>
        <w:t>Требования к профессионально значимым личным качествам</w:t>
      </w:r>
      <w:r w:rsidR="00735FF1" w:rsidRPr="00575BCD">
        <w:rPr>
          <w:color w:val="000000"/>
          <w:sz w:val="24"/>
          <w:szCs w:val="24"/>
        </w:rPr>
        <w:t xml:space="preserve"> </w:t>
      </w:r>
      <w:r w:rsidRPr="00575BCD">
        <w:rPr>
          <w:color w:val="000000"/>
          <w:sz w:val="24"/>
          <w:szCs w:val="24"/>
        </w:rPr>
        <w:t>социального работника.</w:t>
      </w:r>
    </w:p>
    <w:p w:rsidR="002318EA" w:rsidRDefault="002318EA" w:rsidP="002318EA">
      <w:pPr>
        <w:pStyle w:val="FR1"/>
        <w:ind w:left="0" w:firstLine="709"/>
        <w:jc w:val="both"/>
        <w:rPr>
          <w:color w:val="000000"/>
          <w:sz w:val="24"/>
          <w:szCs w:val="24"/>
        </w:rPr>
      </w:pPr>
      <w:r>
        <w:rPr>
          <w:color w:val="000000"/>
          <w:sz w:val="24"/>
          <w:szCs w:val="24"/>
        </w:rPr>
        <w:t xml:space="preserve">3. Требования к профессиональным умениям и профессиональным знаниям социального работника. </w:t>
      </w:r>
    </w:p>
    <w:p w:rsidR="00340C51" w:rsidRPr="00575BCD" w:rsidRDefault="002318EA" w:rsidP="002318EA">
      <w:pPr>
        <w:pStyle w:val="FR1"/>
        <w:ind w:left="0" w:firstLine="709"/>
        <w:jc w:val="both"/>
        <w:rPr>
          <w:color w:val="000000"/>
          <w:sz w:val="24"/>
          <w:szCs w:val="24"/>
        </w:rPr>
      </w:pPr>
      <w:r>
        <w:rPr>
          <w:color w:val="000000"/>
          <w:sz w:val="24"/>
          <w:szCs w:val="24"/>
        </w:rPr>
        <w:t>3</w:t>
      </w:r>
      <w:r w:rsidR="00340C51" w:rsidRPr="00575BCD">
        <w:rPr>
          <w:color w:val="000000"/>
          <w:sz w:val="24"/>
          <w:szCs w:val="24"/>
        </w:rPr>
        <w:t>. Профессионально-этические критерии пригодности специалиста</w:t>
      </w:r>
      <w:r w:rsidR="00735FF1" w:rsidRPr="00575BCD">
        <w:rPr>
          <w:color w:val="000000"/>
          <w:sz w:val="24"/>
          <w:szCs w:val="24"/>
        </w:rPr>
        <w:t xml:space="preserve"> </w:t>
      </w:r>
      <w:r w:rsidR="00340C51" w:rsidRPr="00575BCD">
        <w:rPr>
          <w:color w:val="000000"/>
          <w:sz w:val="24"/>
          <w:szCs w:val="24"/>
        </w:rPr>
        <w:t>социальной сферы.</w:t>
      </w:r>
    </w:p>
    <w:p w:rsidR="003D242B" w:rsidRPr="00575BCD" w:rsidRDefault="003D242B" w:rsidP="00575BCD">
      <w:pPr>
        <w:pStyle w:val="FR1"/>
        <w:ind w:left="0" w:firstLine="709"/>
        <w:jc w:val="both"/>
        <w:rPr>
          <w:color w:val="000000"/>
          <w:sz w:val="24"/>
          <w:szCs w:val="24"/>
        </w:rPr>
      </w:pPr>
    </w:p>
    <w:p w:rsidR="003D242B" w:rsidRDefault="003D242B" w:rsidP="00575BCD">
      <w:pPr>
        <w:pStyle w:val="FR1"/>
        <w:ind w:left="0" w:firstLine="709"/>
        <w:jc w:val="both"/>
        <w:rPr>
          <w:i/>
          <w:color w:val="000000"/>
          <w:sz w:val="24"/>
          <w:szCs w:val="24"/>
        </w:rPr>
      </w:pPr>
      <w:r w:rsidRPr="00575BCD">
        <w:rPr>
          <w:i/>
          <w:color w:val="000000"/>
          <w:sz w:val="24"/>
          <w:szCs w:val="24"/>
        </w:rPr>
        <w:t>Вопросы для самоконтроля:</w:t>
      </w:r>
    </w:p>
    <w:p w:rsidR="00BC3F12" w:rsidRDefault="002318EA" w:rsidP="002318EA">
      <w:pPr>
        <w:pStyle w:val="FR1"/>
        <w:ind w:left="0" w:firstLine="709"/>
        <w:jc w:val="both"/>
        <w:rPr>
          <w:color w:val="000000"/>
          <w:sz w:val="24"/>
          <w:szCs w:val="24"/>
        </w:rPr>
      </w:pPr>
      <w:r>
        <w:rPr>
          <w:color w:val="000000"/>
          <w:sz w:val="24"/>
          <w:szCs w:val="24"/>
        </w:rPr>
        <w:t>1. Почему эффективность профессиональной деятельности во многом зависит от личности самого специалиста социальной работы?</w:t>
      </w:r>
    </w:p>
    <w:p w:rsidR="00CB09AA" w:rsidRDefault="00BC3F12" w:rsidP="00BC3F12">
      <w:pPr>
        <w:pStyle w:val="FR1"/>
        <w:ind w:left="0" w:firstLine="709"/>
        <w:jc w:val="both"/>
        <w:rPr>
          <w:color w:val="000000"/>
          <w:sz w:val="24"/>
          <w:szCs w:val="24"/>
        </w:rPr>
      </w:pPr>
      <w:r>
        <w:rPr>
          <w:color w:val="000000"/>
          <w:sz w:val="24"/>
          <w:szCs w:val="24"/>
        </w:rPr>
        <w:t>2. Какими личными и профессиональными качествами и почему должен обладать специалист социальной работы?</w:t>
      </w:r>
    </w:p>
    <w:p w:rsidR="00BC3F12" w:rsidRDefault="00BC3F12" w:rsidP="00BC3F12">
      <w:pPr>
        <w:pStyle w:val="FR1"/>
        <w:ind w:left="0" w:firstLine="709"/>
        <w:jc w:val="both"/>
        <w:rPr>
          <w:color w:val="000000"/>
          <w:sz w:val="24"/>
          <w:szCs w:val="24"/>
        </w:rPr>
      </w:pPr>
      <w:r>
        <w:rPr>
          <w:color w:val="000000"/>
          <w:sz w:val="24"/>
          <w:szCs w:val="24"/>
        </w:rPr>
        <w:t xml:space="preserve">3. Какими профессиональными умениями и навыками должен обладать специалист социальной работы? </w:t>
      </w:r>
    </w:p>
    <w:p w:rsidR="00340C51" w:rsidRPr="00575BCD" w:rsidRDefault="00340C51" w:rsidP="00BC3F12">
      <w:pPr>
        <w:pStyle w:val="FR1"/>
        <w:ind w:left="0"/>
        <w:jc w:val="both"/>
        <w:rPr>
          <w:i/>
          <w:color w:val="000000"/>
          <w:sz w:val="24"/>
          <w:szCs w:val="24"/>
        </w:rPr>
      </w:pPr>
    </w:p>
    <w:p w:rsidR="00340C51" w:rsidRPr="00575BCD" w:rsidRDefault="003D242B" w:rsidP="00575BCD">
      <w:pPr>
        <w:pStyle w:val="FR1"/>
        <w:ind w:left="0" w:firstLine="709"/>
        <w:jc w:val="both"/>
        <w:rPr>
          <w:i/>
          <w:color w:val="000000"/>
          <w:sz w:val="24"/>
          <w:szCs w:val="24"/>
        </w:rPr>
      </w:pPr>
      <w:r w:rsidRPr="00575BCD">
        <w:rPr>
          <w:i/>
          <w:color w:val="000000"/>
          <w:sz w:val="24"/>
          <w:szCs w:val="24"/>
        </w:rPr>
        <w:t>Темы рефератов/докладов</w:t>
      </w:r>
      <w:r w:rsidR="00340C51" w:rsidRPr="00575BCD">
        <w:rPr>
          <w:i/>
          <w:color w:val="000000"/>
          <w:sz w:val="24"/>
          <w:szCs w:val="24"/>
        </w:rPr>
        <w:t>:</w:t>
      </w:r>
    </w:p>
    <w:p w:rsidR="00340C51" w:rsidRPr="00575BCD" w:rsidRDefault="00340C51" w:rsidP="00575BCD">
      <w:pPr>
        <w:pStyle w:val="FR1"/>
        <w:ind w:left="0" w:firstLine="709"/>
        <w:jc w:val="both"/>
        <w:rPr>
          <w:i/>
          <w:color w:val="000000"/>
          <w:sz w:val="24"/>
          <w:szCs w:val="24"/>
        </w:rPr>
      </w:pPr>
      <w:r w:rsidRPr="00575BCD">
        <w:rPr>
          <w:color w:val="000000"/>
          <w:sz w:val="24"/>
          <w:szCs w:val="24"/>
        </w:rPr>
        <w:t>1. Нравственность как основа личности социального работника.</w:t>
      </w:r>
    </w:p>
    <w:p w:rsidR="00340C51" w:rsidRPr="00575BCD" w:rsidRDefault="00340C51" w:rsidP="00575BCD">
      <w:pPr>
        <w:pStyle w:val="FR1"/>
        <w:ind w:left="0" w:firstLine="709"/>
        <w:jc w:val="both"/>
        <w:rPr>
          <w:color w:val="000000"/>
          <w:sz w:val="24"/>
          <w:szCs w:val="24"/>
        </w:rPr>
      </w:pPr>
      <w:r w:rsidRPr="00575BCD">
        <w:rPr>
          <w:color w:val="000000"/>
          <w:sz w:val="24"/>
          <w:szCs w:val="24"/>
        </w:rPr>
        <w:t>2. Проблемы формирования личности специалиста социальной сферы.</w:t>
      </w:r>
    </w:p>
    <w:p w:rsidR="00340C51" w:rsidRPr="00575BCD" w:rsidRDefault="00340C51" w:rsidP="00575BCD">
      <w:pPr>
        <w:pStyle w:val="FR1"/>
        <w:ind w:left="0" w:firstLine="709"/>
        <w:jc w:val="both"/>
        <w:rPr>
          <w:color w:val="000000"/>
          <w:sz w:val="24"/>
          <w:szCs w:val="24"/>
        </w:rPr>
      </w:pPr>
      <w:r w:rsidRPr="00575BCD">
        <w:rPr>
          <w:color w:val="000000"/>
          <w:sz w:val="24"/>
          <w:szCs w:val="24"/>
        </w:rPr>
        <w:t>3. Личностно-нравственные кач</w:t>
      </w:r>
      <w:r w:rsidR="003D242B" w:rsidRPr="00575BCD">
        <w:rPr>
          <w:color w:val="000000"/>
          <w:sz w:val="24"/>
          <w:szCs w:val="24"/>
        </w:rPr>
        <w:t xml:space="preserve">ества социального работника как </w:t>
      </w:r>
      <w:r w:rsidRPr="00575BCD">
        <w:rPr>
          <w:color w:val="000000"/>
          <w:sz w:val="24"/>
          <w:szCs w:val="24"/>
        </w:rPr>
        <w:t>составная часть его профессиональной характеристики.</w:t>
      </w:r>
    </w:p>
    <w:p w:rsidR="00340C51" w:rsidRPr="00575BCD" w:rsidRDefault="00340C51" w:rsidP="00575BCD">
      <w:pPr>
        <w:pStyle w:val="FR1"/>
        <w:ind w:left="0" w:firstLine="709"/>
        <w:jc w:val="both"/>
        <w:rPr>
          <w:color w:val="000000"/>
          <w:sz w:val="24"/>
          <w:szCs w:val="24"/>
        </w:rPr>
      </w:pPr>
      <w:r w:rsidRPr="00575BCD">
        <w:rPr>
          <w:color w:val="000000"/>
          <w:sz w:val="24"/>
          <w:szCs w:val="24"/>
        </w:rPr>
        <w:t>4. Этические нормы пов</w:t>
      </w:r>
      <w:r w:rsidR="003D242B" w:rsidRPr="00575BCD">
        <w:rPr>
          <w:color w:val="000000"/>
          <w:sz w:val="24"/>
          <w:szCs w:val="24"/>
        </w:rPr>
        <w:t xml:space="preserve">едения руководителя социального </w:t>
      </w:r>
      <w:r w:rsidRPr="00575BCD">
        <w:rPr>
          <w:color w:val="000000"/>
          <w:sz w:val="24"/>
          <w:szCs w:val="24"/>
        </w:rPr>
        <w:t xml:space="preserve">учреждения: правила и рекомендации. </w:t>
      </w:r>
    </w:p>
    <w:p w:rsidR="00340C51" w:rsidRPr="00575BCD" w:rsidRDefault="00340C51" w:rsidP="00575BCD">
      <w:pPr>
        <w:pStyle w:val="FR1"/>
        <w:ind w:left="0" w:firstLine="709"/>
        <w:jc w:val="both"/>
        <w:rPr>
          <w:color w:val="000000"/>
          <w:sz w:val="24"/>
          <w:szCs w:val="24"/>
        </w:rPr>
      </w:pPr>
      <w:r w:rsidRPr="00575BCD">
        <w:rPr>
          <w:color w:val="000000"/>
          <w:sz w:val="24"/>
          <w:szCs w:val="24"/>
        </w:rPr>
        <w:t xml:space="preserve">5. Профессиональные, личностные и нравственные качества руководителя социального учреждения.  </w:t>
      </w:r>
    </w:p>
    <w:p w:rsidR="00340C51" w:rsidRPr="00575BCD" w:rsidRDefault="00340C51" w:rsidP="00575BCD">
      <w:pPr>
        <w:pStyle w:val="FR1"/>
        <w:ind w:left="0" w:firstLine="709"/>
        <w:jc w:val="both"/>
        <w:rPr>
          <w:color w:val="000000"/>
          <w:sz w:val="24"/>
          <w:szCs w:val="24"/>
        </w:rPr>
      </w:pPr>
      <w:r w:rsidRPr="00575BCD">
        <w:rPr>
          <w:color w:val="000000"/>
          <w:sz w:val="24"/>
          <w:szCs w:val="24"/>
        </w:rPr>
        <w:lastRenderedPageBreak/>
        <w:t>6. Моя модель социального работника.</w:t>
      </w:r>
    </w:p>
    <w:p w:rsidR="003D242B" w:rsidRPr="00575BCD" w:rsidRDefault="003D242B" w:rsidP="00BC3F12">
      <w:pPr>
        <w:pStyle w:val="FR1"/>
        <w:ind w:left="0"/>
        <w:jc w:val="both"/>
        <w:rPr>
          <w:i/>
          <w:color w:val="000000"/>
          <w:sz w:val="24"/>
          <w:szCs w:val="24"/>
        </w:rPr>
      </w:pPr>
    </w:p>
    <w:p w:rsidR="00340C51" w:rsidRPr="00575BCD" w:rsidRDefault="00340C51" w:rsidP="00575BCD">
      <w:pPr>
        <w:pStyle w:val="FR1"/>
        <w:ind w:left="0" w:firstLine="709"/>
        <w:jc w:val="both"/>
        <w:rPr>
          <w:i/>
          <w:color w:val="000000"/>
          <w:sz w:val="24"/>
          <w:szCs w:val="24"/>
        </w:rPr>
      </w:pPr>
      <w:r w:rsidRPr="00575BCD">
        <w:rPr>
          <w:i/>
          <w:color w:val="000000"/>
          <w:sz w:val="24"/>
          <w:szCs w:val="24"/>
        </w:rPr>
        <w:t>Литература:</w:t>
      </w:r>
    </w:p>
    <w:p w:rsidR="00340C51" w:rsidRPr="00575BCD" w:rsidRDefault="00340C51" w:rsidP="00575BCD">
      <w:pPr>
        <w:pStyle w:val="FR1"/>
        <w:tabs>
          <w:tab w:val="left" w:pos="6237"/>
          <w:tab w:val="left" w:pos="7938"/>
        </w:tabs>
        <w:ind w:left="0"/>
        <w:jc w:val="both"/>
        <w:rPr>
          <w:color w:val="000000"/>
          <w:sz w:val="24"/>
          <w:szCs w:val="24"/>
        </w:rPr>
      </w:pPr>
      <w:r w:rsidRPr="00575BCD">
        <w:rPr>
          <w:color w:val="000000"/>
          <w:sz w:val="24"/>
          <w:szCs w:val="24"/>
        </w:rPr>
        <w:t xml:space="preserve">Анцупов А.Я. Социально-психологическая оценка персонала: учебное пособие. М., 2012. </w:t>
      </w:r>
    </w:p>
    <w:p w:rsidR="00340C51" w:rsidRPr="00575BCD" w:rsidRDefault="00340C51" w:rsidP="00575BCD">
      <w:pPr>
        <w:pStyle w:val="FR1"/>
        <w:tabs>
          <w:tab w:val="left" w:pos="6237"/>
          <w:tab w:val="left" w:pos="7938"/>
        </w:tabs>
        <w:ind w:left="0"/>
        <w:jc w:val="both"/>
        <w:rPr>
          <w:color w:val="000000"/>
          <w:sz w:val="24"/>
          <w:szCs w:val="24"/>
        </w:rPr>
      </w:pPr>
      <w:r w:rsidRPr="00575BCD">
        <w:rPr>
          <w:color w:val="000000"/>
          <w:sz w:val="24"/>
          <w:szCs w:val="24"/>
        </w:rPr>
        <w:t>Боцко Ж.В. Этические основы социальной работы: учебное пособие Хабаровск, 2012.</w:t>
      </w:r>
    </w:p>
    <w:p w:rsidR="00340C51" w:rsidRPr="00575BCD" w:rsidRDefault="00340C51" w:rsidP="00575BCD">
      <w:pPr>
        <w:pStyle w:val="FR1"/>
        <w:tabs>
          <w:tab w:val="left" w:pos="6237"/>
          <w:tab w:val="left" w:pos="7938"/>
        </w:tabs>
        <w:ind w:left="0"/>
        <w:jc w:val="both"/>
        <w:rPr>
          <w:color w:val="000000"/>
          <w:sz w:val="24"/>
          <w:szCs w:val="24"/>
        </w:rPr>
      </w:pPr>
      <w:r w:rsidRPr="00575BCD">
        <w:rPr>
          <w:color w:val="000000"/>
          <w:sz w:val="24"/>
          <w:szCs w:val="24"/>
        </w:rPr>
        <w:t>Коныгина М.Н., Горлова Е</w:t>
      </w:r>
      <w:r w:rsidR="003D242B" w:rsidRPr="00575BCD">
        <w:rPr>
          <w:color w:val="000000"/>
          <w:sz w:val="24"/>
          <w:szCs w:val="24"/>
        </w:rPr>
        <w:t>.Б. Этические основы социальной</w:t>
      </w:r>
      <w:r w:rsidRPr="00575BCD">
        <w:rPr>
          <w:color w:val="000000"/>
          <w:sz w:val="24"/>
          <w:szCs w:val="24"/>
        </w:rPr>
        <w:t xml:space="preserve"> работы: учебное пособие. М., 2015.</w:t>
      </w:r>
    </w:p>
    <w:p w:rsidR="00340C51" w:rsidRPr="00575BCD" w:rsidRDefault="00340C51" w:rsidP="00575BCD">
      <w:pPr>
        <w:pStyle w:val="FR1"/>
        <w:tabs>
          <w:tab w:val="left" w:pos="6237"/>
          <w:tab w:val="left" w:pos="7938"/>
        </w:tabs>
        <w:ind w:left="0"/>
        <w:jc w:val="both"/>
        <w:rPr>
          <w:color w:val="000000"/>
          <w:sz w:val="24"/>
          <w:szCs w:val="24"/>
        </w:rPr>
      </w:pPr>
      <w:r w:rsidRPr="00575BCD">
        <w:rPr>
          <w:color w:val="000000"/>
          <w:sz w:val="24"/>
          <w:szCs w:val="24"/>
        </w:rPr>
        <w:t xml:space="preserve">Медведева Г.П. Этические основы социальной работы: учебник. М., 2012. </w:t>
      </w:r>
    </w:p>
    <w:p w:rsidR="00340C51" w:rsidRPr="00575BCD" w:rsidRDefault="00340C51" w:rsidP="00575BCD">
      <w:pPr>
        <w:pStyle w:val="FR1"/>
        <w:tabs>
          <w:tab w:val="left" w:pos="6237"/>
          <w:tab w:val="left" w:pos="7938"/>
        </w:tabs>
        <w:ind w:left="0"/>
        <w:jc w:val="both"/>
        <w:rPr>
          <w:color w:val="000000"/>
          <w:sz w:val="24"/>
          <w:szCs w:val="24"/>
        </w:rPr>
      </w:pPr>
      <w:r w:rsidRPr="00575BCD">
        <w:rPr>
          <w:color w:val="000000"/>
          <w:sz w:val="24"/>
          <w:szCs w:val="24"/>
        </w:rPr>
        <w:t>Холостова Е.И. Профессиональный и духовный портрет социального работника. М., 1993.</w:t>
      </w:r>
    </w:p>
    <w:p w:rsidR="00340C51" w:rsidRPr="00575BCD" w:rsidRDefault="00340C51" w:rsidP="00575BCD">
      <w:pPr>
        <w:pStyle w:val="FR1"/>
        <w:tabs>
          <w:tab w:val="left" w:pos="6237"/>
          <w:tab w:val="left" w:pos="7938"/>
        </w:tabs>
        <w:ind w:left="0"/>
        <w:jc w:val="both"/>
        <w:rPr>
          <w:color w:val="000000"/>
          <w:sz w:val="24"/>
          <w:szCs w:val="24"/>
        </w:rPr>
      </w:pPr>
      <w:r w:rsidRPr="00575BCD">
        <w:rPr>
          <w:color w:val="000000"/>
          <w:sz w:val="24"/>
          <w:szCs w:val="24"/>
        </w:rPr>
        <w:t xml:space="preserve">Холостова Е.И. Управление в социальной работе: учебник. М., 2013. </w:t>
      </w:r>
    </w:p>
    <w:p w:rsidR="00340C51" w:rsidRPr="00575BCD" w:rsidRDefault="00340C51" w:rsidP="00575BCD">
      <w:pPr>
        <w:pStyle w:val="FR1"/>
        <w:tabs>
          <w:tab w:val="left" w:pos="6237"/>
          <w:tab w:val="left" w:pos="7938"/>
        </w:tabs>
        <w:ind w:left="0"/>
        <w:jc w:val="both"/>
        <w:rPr>
          <w:color w:val="000000"/>
          <w:sz w:val="24"/>
          <w:szCs w:val="24"/>
        </w:rPr>
      </w:pPr>
      <w:r w:rsidRPr="00575BCD">
        <w:rPr>
          <w:color w:val="000000"/>
          <w:sz w:val="24"/>
          <w:szCs w:val="24"/>
        </w:rPr>
        <w:t>Шмелева Н.Б. Формирование и развитие личности социального работника. М., 2004.</w:t>
      </w:r>
    </w:p>
    <w:p w:rsidR="00340C51" w:rsidRPr="00575BCD" w:rsidRDefault="00340C51" w:rsidP="00575BCD">
      <w:pPr>
        <w:pStyle w:val="FR1"/>
        <w:ind w:left="0"/>
        <w:jc w:val="both"/>
        <w:rPr>
          <w:color w:val="000000"/>
          <w:sz w:val="24"/>
          <w:szCs w:val="24"/>
        </w:rPr>
      </w:pPr>
      <w:r w:rsidRPr="00575BCD">
        <w:rPr>
          <w:color w:val="000000"/>
          <w:sz w:val="24"/>
          <w:szCs w:val="24"/>
        </w:rPr>
        <w:t xml:space="preserve">Шмелева Н.Б. Социальная работа: Личность и профессия.  Ульяновск. 2002. С.15-30. </w:t>
      </w:r>
    </w:p>
    <w:p w:rsidR="00340C51" w:rsidRPr="00575BCD" w:rsidRDefault="00340C51" w:rsidP="00575BCD">
      <w:pPr>
        <w:pStyle w:val="FR1"/>
        <w:tabs>
          <w:tab w:val="left" w:pos="6237"/>
          <w:tab w:val="left" w:pos="7938"/>
        </w:tabs>
        <w:ind w:left="0" w:firstLine="709"/>
        <w:rPr>
          <w:b/>
          <w:i/>
          <w:color w:val="000000"/>
          <w:sz w:val="24"/>
          <w:szCs w:val="24"/>
        </w:rPr>
      </w:pPr>
    </w:p>
    <w:p w:rsidR="003D242B" w:rsidRPr="00E042ED" w:rsidRDefault="00575BCD" w:rsidP="00575BCD">
      <w:pPr>
        <w:pStyle w:val="a4"/>
        <w:widowControl w:val="0"/>
        <w:spacing w:line="240" w:lineRule="auto"/>
        <w:rPr>
          <w:b/>
          <w:i/>
          <w:color w:val="000000"/>
          <w:szCs w:val="24"/>
        </w:rPr>
      </w:pPr>
      <w:r>
        <w:rPr>
          <w:b/>
          <w:i/>
          <w:color w:val="000000"/>
          <w:szCs w:val="24"/>
        </w:rPr>
        <w:t>РАЗДЕЛ</w:t>
      </w:r>
      <w:r w:rsidR="003D242B" w:rsidRPr="00575BCD">
        <w:rPr>
          <w:b/>
          <w:i/>
          <w:color w:val="000000"/>
          <w:szCs w:val="24"/>
        </w:rPr>
        <w:t xml:space="preserve"> </w:t>
      </w:r>
      <w:r w:rsidR="003D242B" w:rsidRPr="00575BCD">
        <w:rPr>
          <w:b/>
          <w:i/>
          <w:color w:val="000000"/>
          <w:szCs w:val="24"/>
          <w:lang w:val="en-US"/>
        </w:rPr>
        <w:t>IV</w:t>
      </w:r>
      <w:r w:rsidR="003D242B" w:rsidRPr="00575BCD">
        <w:rPr>
          <w:b/>
          <w:i/>
          <w:color w:val="000000"/>
          <w:szCs w:val="24"/>
        </w:rPr>
        <w:t>.</w:t>
      </w:r>
      <w:r w:rsidR="00E042ED">
        <w:rPr>
          <w:b/>
          <w:i/>
          <w:color w:val="000000"/>
          <w:szCs w:val="24"/>
        </w:rPr>
        <w:t xml:space="preserve"> </w:t>
      </w:r>
      <w:r w:rsidR="00E042ED" w:rsidRPr="00E042ED">
        <w:rPr>
          <w:b/>
          <w:i/>
          <w:color w:val="000000"/>
          <w:szCs w:val="24"/>
        </w:rPr>
        <w:t>Деонтология как основа профессиональной деятельности социального работника</w:t>
      </w:r>
    </w:p>
    <w:p w:rsidR="003D242B" w:rsidRPr="00575BCD" w:rsidRDefault="003D242B" w:rsidP="00575BCD">
      <w:pPr>
        <w:pStyle w:val="FR1"/>
        <w:tabs>
          <w:tab w:val="left" w:pos="6237"/>
          <w:tab w:val="left" w:pos="7938"/>
        </w:tabs>
        <w:ind w:left="0"/>
        <w:rPr>
          <w:b/>
          <w:i/>
          <w:color w:val="000000"/>
          <w:sz w:val="24"/>
          <w:szCs w:val="24"/>
        </w:rPr>
      </w:pPr>
    </w:p>
    <w:p w:rsidR="00340C51" w:rsidRPr="00575BCD" w:rsidRDefault="00340C51" w:rsidP="00575BCD">
      <w:pPr>
        <w:pStyle w:val="FR1"/>
        <w:tabs>
          <w:tab w:val="left" w:pos="6237"/>
          <w:tab w:val="left" w:pos="7938"/>
        </w:tabs>
        <w:ind w:left="0" w:firstLine="709"/>
        <w:rPr>
          <w:b/>
          <w:i/>
          <w:color w:val="000000"/>
          <w:sz w:val="24"/>
          <w:szCs w:val="24"/>
        </w:rPr>
      </w:pPr>
      <w:r w:rsidRPr="00575BCD">
        <w:rPr>
          <w:b/>
          <w:i/>
          <w:color w:val="000000"/>
          <w:sz w:val="24"/>
          <w:szCs w:val="24"/>
        </w:rPr>
        <w:t>Семинар</w:t>
      </w:r>
      <w:r w:rsidR="003D242B" w:rsidRPr="00575BCD">
        <w:rPr>
          <w:b/>
          <w:i/>
          <w:color w:val="000000"/>
          <w:sz w:val="24"/>
          <w:szCs w:val="24"/>
        </w:rPr>
        <w:t>ское занятие 8</w:t>
      </w:r>
      <w:r w:rsidRPr="00575BCD">
        <w:rPr>
          <w:b/>
          <w:i/>
          <w:color w:val="000000"/>
          <w:sz w:val="24"/>
          <w:szCs w:val="24"/>
        </w:rPr>
        <w:t xml:space="preserve">. </w:t>
      </w:r>
      <w:r w:rsidR="00575BCD">
        <w:rPr>
          <w:b/>
          <w:i/>
          <w:color w:val="000000"/>
          <w:sz w:val="24"/>
          <w:szCs w:val="24"/>
        </w:rPr>
        <w:t>Место и роль деонтологии в этической системе и системе ценностей социальной работы</w:t>
      </w:r>
    </w:p>
    <w:p w:rsidR="00340C51" w:rsidRPr="00575BCD" w:rsidRDefault="00340C51" w:rsidP="00575BCD">
      <w:pPr>
        <w:pStyle w:val="FR1"/>
        <w:tabs>
          <w:tab w:val="left" w:pos="6237"/>
          <w:tab w:val="left" w:pos="7938"/>
        </w:tabs>
        <w:ind w:left="0" w:firstLine="709"/>
        <w:rPr>
          <w:b/>
          <w:i/>
          <w:color w:val="000000"/>
          <w:sz w:val="24"/>
          <w:szCs w:val="24"/>
        </w:rPr>
      </w:pPr>
    </w:p>
    <w:p w:rsidR="00340C51" w:rsidRPr="00575BCD" w:rsidRDefault="00340C51" w:rsidP="00575BCD">
      <w:pPr>
        <w:pStyle w:val="FR1"/>
        <w:ind w:left="0" w:firstLine="709"/>
        <w:jc w:val="both"/>
        <w:rPr>
          <w:i/>
          <w:color w:val="000000"/>
          <w:sz w:val="24"/>
          <w:szCs w:val="24"/>
        </w:rPr>
      </w:pPr>
      <w:r w:rsidRPr="00575BCD">
        <w:rPr>
          <w:i/>
          <w:color w:val="000000"/>
          <w:sz w:val="24"/>
          <w:szCs w:val="24"/>
        </w:rPr>
        <w:t>Вопросы для подготовки:</w:t>
      </w:r>
    </w:p>
    <w:p w:rsidR="00340C51" w:rsidRPr="00575BCD" w:rsidRDefault="00340C51" w:rsidP="00575BCD">
      <w:pPr>
        <w:pStyle w:val="FR1"/>
        <w:tabs>
          <w:tab w:val="left" w:pos="6237"/>
          <w:tab w:val="left" w:pos="7938"/>
        </w:tabs>
        <w:ind w:left="0" w:firstLine="709"/>
        <w:jc w:val="both"/>
        <w:rPr>
          <w:color w:val="000000"/>
          <w:sz w:val="24"/>
          <w:szCs w:val="24"/>
        </w:rPr>
      </w:pPr>
      <w:r w:rsidRPr="00575BCD">
        <w:rPr>
          <w:color w:val="000000"/>
          <w:sz w:val="24"/>
          <w:szCs w:val="24"/>
        </w:rPr>
        <w:t>1. Деонтология как учение о долге и должном поведении.</w:t>
      </w:r>
    </w:p>
    <w:p w:rsidR="007C4E19" w:rsidRDefault="00340C51" w:rsidP="00575BCD">
      <w:pPr>
        <w:pStyle w:val="FR1"/>
        <w:ind w:left="0" w:firstLine="709"/>
        <w:jc w:val="both"/>
        <w:rPr>
          <w:color w:val="000000"/>
          <w:sz w:val="24"/>
          <w:szCs w:val="24"/>
        </w:rPr>
      </w:pPr>
      <w:r w:rsidRPr="00575BCD">
        <w:rPr>
          <w:color w:val="000000"/>
          <w:sz w:val="24"/>
          <w:szCs w:val="24"/>
        </w:rPr>
        <w:t xml:space="preserve">2. </w:t>
      </w:r>
      <w:r w:rsidR="007C4E19" w:rsidRPr="00575BCD">
        <w:rPr>
          <w:color w:val="000000"/>
          <w:sz w:val="24"/>
          <w:szCs w:val="24"/>
        </w:rPr>
        <w:t>Основные понятия, категории и принципы деонтологии социальной работы.</w:t>
      </w:r>
    </w:p>
    <w:p w:rsidR="00340C51" w:rsidRPr="00575BCD" w:rsidRDefault="007C4E19" w:rsidP="007C4E19">
      <w:pPr>
        <w:pStyle w:val="FR1"/>
        <w:ind w:left="0" w:firstLine="709"/>
        <w:jc w:val="both"/>
        <w:rPr>
          <w:color w:val="000000"/>
          <w:sz w:val="24"/>
          <w:szCs w:val="24"/>
        </w:rPr>
      </w:pPr>
      <w:r>
        <w:rPr>
          <w:color w:val="000000"/>
          <w:sz w:val="24"/>
          <w:szCs w:val="24"/>
        </w:rPr>
        <w:t xml:space="preserve">3. </w:t>
      </w:r>
      <w:r w:rsidR="00340C51" w:rsidRPr="00575BCD">
        <w:rPr>
          <w:color w:val="000000"/>
          <w:sz w:val="24"/>
          <w:szCs w:val="24"/>
        </w:rPr>
        <w:t>Профессиональные обязанности и профессиональный долг.</w:t>
      </w:r>
      <w:r w:rsidR="00575BCD">
        <w:rPr>
          <w:color w:val="000000"/>
          <w:sz w:val="24"/>
          <w:szCs w:val="24"/>
        </w:rPr>
        <w:t xml:space="preserve"> </w:t>
      </w:r>
      <w:r w:rsidR="00340C51" w:rsidRPr="00575BCD">
        <w:rPr>
          <w:color w:val="000000"/>
          <w:sz w:val="24"/>
          <w:szCs w:val="24"/>
        </w:rPr>
        <w:t>Долг и ответственность.</w:t>
      </w:r>
    </w:p>
    <w:p w:rsidR="00340C51" w:rsidRPr="00575BCD" w:rsidRDefault="007C4E19" w:rsidP="00E042ED">
      <w:pPr>
        <w:pStyle w:val="FR1"/>
        <w:ind w:left="0" w:firstLine="709"/>
        <w:jc w:val="both"/>
        <w:rPr>
          <w:color w:val="000000"/>
          <w:sz w:val="24"/>
          <w:szCs w:val="24"/>
        </w:rPr>
      </w:pPr>
      <w:r>
        <w:rPr>
          <w:color w:val="000000"/>
          <w:sz w:val="24"/>
          <w:szCs w:val="24"/>
        </w:rPr>
        <w:t xml:space="preserve">4. </w:t>
      </w:r>
      <w:r w:rsidRPr="00575BCD">
        <w:rPr>
          <w:color w:val="000000"/>
          <w:sz w:val="24"/>
          <w:szCs w:val="24"/>
        </w:rPr>
        <w:t>Смысл и содержание профессионального долга социального работника.</w:t>
      </w:r>
    </w:p>
    <w:p w:rsidR="00340C51" w:rsidRPr="00575BCD" w:rsidRDefault="00340C51" w:rsidP="007C4E19">
      <w:pPr>
        <w:pStyle w:val="FR1"/>
        <w:ind w:left="0"/>
        <w:jc w:val="both"/>
        <w:rPr>
          <w:i/>
          <w:color w:val="000000"/>
          <w:sz w:val="24"/>
          <w:szCs w:val="24"/>
        </w:rPr>
      </w:pPr>
    </w:p>
    <w:p w:rsidR="007C4E19" w:rsidRDefault="007C4E19" w:rsidP="00575BCD">
      <w:pPr>
        <w:pStyle w:val="FR1"/>
        <w:ind w:left="0" w:firstLine="709"/>
        <w:jc w:val="both"/>
        <w:rPr>
          <w:i/>
          <w:color w:val="000000"/>
          <w:sz w:val="24"/>
          <w:szCs w:val="24"/>
        </w:rPr>
      </w:pPr>
      <w:r>
        <w:rPr>
          <w:i/>
          <w:color w:val="000000"/>
          <w:sz w:val="24"/>
          <w:szCs w:val="24"/>
        </w:rPr>
        <w:t>Вопросы для самоконтроля:</w:t>
      </w:r>
    </w:p>
    <w:p w:rsidR="00E042ED" w:rsidRDefault="00E042ED" w:rsidP="00E042ED">
      <w:pPr>
        <w:pStyle w:val="FR1"/>
        <w:numPr>
          <w:ilvl w:val="0"/>
          <w:numId w:val="4"/>
        </w:numPr>
        <w:jc w:val="both"/>
        <w:rPr>
          <w:color w:val="000000"/>
          <w:sz w:val="24"/>
          <w:szCs w:val="24"/>
        </w:rPr>
      </w:pPr>
      <w:r>
        <w:rPr>
          <w:color w:val="000000"/>
          <w:sz w:val="24"/>
          <w:szCs w:val="24"/>
        </w:rPr>
        <w:t>Что такое деонтология? Что она изучает?</w:t>
      </w:r>
    </w:p>
    <w:p w:rsidR="00E042ED" w:rsidRPr="00E042ED" w:rsidRDefault="00E042ED" w:rsidP="00E042ED">
      <w:pPr>
        <w:pStyle w:val="FR1"/>
        <w:numPr>
          <w:ilvl w:val="0"/>
          <w:numId w:val="4"/>
        </w:numPr>
        <w:jc w:val="both"/>
        <w:rPr>
          <w:color w:val="000000"/>
          <w:sz w:val="24"/>
          <w:szCs w:val="24"/>
        </w:rPr>
      </w:pPr>
      <w:r w:rsidRPr="00E042ED">
        <w:rPr>
          <w:color w:val="000000"/>
          <w:sz w:val="24"/>
          <w:szCs w:val="24"/>
        </w:rPr>
        <w:t xml:space="preserve">Назовите основные </w:t>
      </w:r>
      <w:r>
        <w:rPr>
          <w:color w:val="000000"/>
          <w:sz w:val="24"/>
          <w:szCs w:val="24"/>
        </w:rPr>
        <w:t>этические принципы деонтологии социальной работы.</w:t>
      </w:r>
      <w:r w:rsidRPr="00E042ED">
        <w:rPr>
          <w:color w:val="000000"/>
          <w:sz w:val="24"/>
          <w:szCs w:val="24"/>
        </w:rPr>
        <w:t xml:space="preserve"> </w:t>
      </w:r>
    </w:p>
    <w:p w:rsidR="00BC3F12" w:rsidRPr="00BC3F12" w:rsidRDefault="00E042ED" w:rsidP="00575BCD">
      <w:pPr>
        <w:pStyle w:val="FR1"/>
        <w:ind w:left="0" w:firstLine="709"/>
        <w:jc w:val="both"/>
        <w:rPr>
          <w:color w:val="000000"/>
          <w:sz w:val="24"/>
          <w:szCs w:val="24"/>
        </w:rPr>
      </w:pPr>
      <w:r>
        <w:rPr>
          <w:color w:val="000000"/>
          <w:sz w:val="24"/>
          <w:szCs w:val="24"/>
        </w:rPr>
        <w:t xml:space="preserve">3. </w:t>
      </w:r>
      <w:r w:rsidR="00BC3F12">
        <w:rPr>
          <w:color w:val="000000"/>
          <w:sz w:val="24"/>
          <w:szCs w:val="24"/>
        </w:rPr>
        <w:t>Дайте определение профессионального долга социального работника.</w:t>
      </w:r>
    </w:p>
    <w:p w:rsidR="00E042ED" w:rsidRDefault="00E042ED" w:rsidP="00E042ED">
      <w:pPr>
        <w:tabs>
          <w:tab w:val="left" w:pos="9072"/>
          <w:tab w:val="left" w:pos="9355"/>
        </w:tabs>
        <w:ind w:firstLine="709"/>
        <w:contextualSpacing/>
        <w:jc w:val="both"/>
        <w:rPr>
          <w:sz w:val="24"/>
          <w:szCs w:val="24"/>
        </w:rPr>
      </w:pPr>
      <w:r>
        <w:rPr>
          <w:sz w:val="24"/>
          <w:szCs w:val="24"/>
        </w:rPr>
        <w:t xml:space="preserve">4. Какое значение в саморегуляции поведения специалиста социальной работы имеют долг и совесть? </w:t>
      </w:r>
    </w:p>
    <w:p w:rsidR="007C4E19" w:rsidRDefault="007C4E19" w:rsidP="00575BCD">
      <w:pPr>
        <w:pStyle w:val="FR1"/>
        <w:ind w:left="0" w:firstLine="709"/>
        <w:jc w:val="both"/>
        <w:rPr>
          <w:i/>
          <w:color w:val="000000"/>
          <w:sz w:val="24"/>
          <w:szCs w:val="24"/>
        </w:rPr>
      </w:pPr>
    </w:p>
    <w:p w:rsidR="00340C51" w:rsidRPr="00575BCD" w:rsidRDefault="007C4E19" w:rsidP="00575BCD">
      <w:pPr>
        <w:pStyle w:val="FR1"/>
        <w:ind w:left="0" w:firstLine="709"/>
        <w:jc w:val="both"/>
        <w:rPr>
          <w:i/>
          <w:color w:val="000000"/>
          <w:sz w:val="24"/>
          <w:szCs w:val="24"/>
        </w:rPr>
      </w:pPr>
      <w:r>
        <w:rPr>
          <w:i/>
          <w:color w:val="000000"/>
          <w:sz w:val="24"/>
          <w:szCs w:val="24"/>
        </w:rPr>
        <w:t>Темы рефератов/докладов</w:t>
      </w:r>
      <w:r w:rsidR="00340C51" w:rsidRPr="00575BCD">
        <w:rPr>
          <w:i/>
          <w:color w:val="000000"/>
          <w:sz w:val="24"/>
          <w:szCs w:val="24"/>
        </w:rPr>
        <w:t>:</w:t>
      </w:r>
    </w:p>
    <w:p w:rsidR="00340C51" w:rsidRPr="00575BCD" w:rsidRDefault="00340C51" w:rsidP="00575BCD">
      <w:pPr>
        <w:pStyle w:val="FR1"/>
        <w:ind w:left="0" w:firstLine="709"/>
        <w:jc w:val="both"/>
        <w:rPr>
          <w:color w:val="000000"/>
          <w:sz w:val="24"/>
          <w:szCs w:val="24"/>
        </w:rPr>
      </w:pPr>
      <w:r w:rsidRPr="00575BCD">
        <w:rPr>
          <w:color w:val="000000"/>
          <w:sz w:val="24"/>
          <w:szCs w:val="24"/>
        </w:rPr>
        <w:t>1. Деонтология и ее роль в профессионально-этическом учении.</w:t>
      </w:r>
    </w:p>
    <w:p w:rsidR="00340C51" w:rsidRPr="00575BCD" w:rsidRDefault="00340C51" w:rsidP="00575BCD">
      <w:pPr>
        <w:pStyle w:val="FR1"/>
        <w:ind w:left="0" w:firstLine="709"/>
        <w:jc w:val="both"/>
        <w:rPr>
          <w:color w:val="000000"/>
          <w:sz w:val="24"/>
          <w:szCs w:val="24"/>
        </w:rPr>
      </w:pPr>
      <w:r w:rsidRPr="00575BCD">
        <w:rPr>
          <w:color w:val="000000"/>
          <w:sz w:val="24"/>
          <w:szCs w:val="24"/>
        </w:rPr>
        <w:t>2. Место и роль деонтологии в профессионально-этической системе и</w:t>
      </w:r>
      <w:r w:rsidR="00575BCD">
        <w:rPr>
          <w:color w:val="000000"/>
          <w:sz w:val="24"/>
          <w:szCs w:val="24"/>
        </w:rPr>
        <w:t xml:space="preserve"> </w:t>
      </w:r>
      <w:r w:rsidRPr="00575BCD">
        <w:rPr>
          <w:color w:val="000000"/>
          <w:sz w:val="24"/>
          <w:szCs w:val="24"/>
        </w:rPr>
        <w:t xml:space="preserve">ценностей социальной работы. </w:t>
      </w:r>
    </w:p>
    <w:p w:rsidR="00340C51" w:rsidRPr="00575BCD" w:rsidRDefault="00340C51" w:rsidP="00575BCD">
      <w:pPr>
        <w:pStyle w:val="FR1"/>
        <w:ind w:left="0" w:firstLine="709"/>
        <w:jc w:val="both"/>
        <w:rPr>
          <w:color w:val="000000"/>
          <w:sz w:val="24"/>
          <w:szCs w:val="24"/>
        </w:rPr>
      </w:pPr>
      <w:r w:rsidRPr="00575BCD">
        <w:rPr>
          <w:color w:val="000000"/>
          <w:sz w:val="24"/>
          <w:szCs w:val="24"/>
        </w:rPr>
        <w:t>3. Нравственная ответстве</w:t>
      </w:r>
      <w:r w:rsidR="00575BCD">
        <w:rPr>
          <w:color w:val="000000"/>
          <w:sz w:val="24"/>
          <w:szCs w:val="24"/>
        </w:rPr>
        <w:t xml:space="preserve">нность и обязанность как основа </w:t>
      </w:r>
      <w:r w:rsidRPr="00575BCD">
        <w:rPr>
          <w:color w:val="000000"/>
          <w:sz w:val="24"/>
          <w:szCs w:val="24"/>
        </w:rPr>
        <w:t>профессиональной деятельности социального работника.</w:t>
      </w:r>
    </w:p>
    <w:p w:rsidR="00340C51" w:rsidRPr="00575BCD" w:rsidRDefault="00340C51" w:rsidP="00575BCD">
      <w:pPr>
        <w:pStyle w:val="FR1"/>
        <w:ind w:left="0" w:firstLine="709"/>
        <w:jc w:val="both"/>
        <w:rPr>
          <w:color w:val="000000"/>
          <w:sz w:val="24"/>
          <w:szCs w:val="24"/>
        </w:rPr>
      </w:pPr>
      <w:r w:rsidRPr="00575BCD">
        <w:rPr>
          <w:color w:val="000000"/>
          <w:sz w:val="24"/>
          <w:szCs w:val="24"/>
        </w:rPr>
        <w:t xml:space="preserve">4. Ценность долга и должностных отношений в социальной работе. </w:t>
      </w:r>
    </w:p>
    <w:p w:rsidR="00340C51" w:rsidRPr="00575BCD" w:rsidRDefault="00340C51" w:rsidP="00575BCD">
      <w:pPr>
        <w:pStyle w:val="FR1"/>
        <w:ind w:left="0" w:firstLine="709"/>
        <w:jc w:val="both"/>
        <w:rPr>
          <w:color w:val="000000"/>
          <w:sz w:val="24"/>
          <w:szCs w:val="24"/>
        </w:rPr>
      </w:pPr>
      <w:r w:rsidRPr="00575BCD">
        <w:rPr>
          <w:color w:val="000000"/>
          <w:sz w:val="24"/>
          <w:szCs w:val="24"/>
        </w:rPr>
        <w:t>5. Долг социального работника как профессиональная ценность.</w:t>
      </w:r>
    </w:p>
    <w:p w:rsidR="00340C51" w:rsidRPr="00575BCD" w:rsidRDefault="00340C51" w:rsidP="00575BCD">
      <w:pPr>
        <w:pStyle w:val="FR1"/>
        <w:ind w:left="0" w:firstLine="709"/>
        <w:jc w:val="both"/>
        <w:rPr>
          <w:color w:val="000000"/>
          <w:sz w:val="24"/>
          <w:szCs w:val="24"/>
        </w:rPr>
      </w:pPr>
      <w:r w:rsidRPr="00575BCD">
        <w:rPr>
          <w:color w:val="000000"/>
          <w:sz w:val="24"/>
          <w:szCs w:val="24"/>
        </w:rPr>
        <w:t>6.  Типы профессиональных взаимоотношений в социальной работе с позиции деонтологии.</w:t>
      </w:r>
    </w:p>
    <w:p w:rsidR="00340C51" w:rsidRPr="00575BCD" w:rsidRDefault="00340C51" w:rsidP="00575BCD">
      <w:pPr>
        <w:pStyle w:val="FR1"/>
        <w:tabs>
          <w:tab w:val="left" w:pos="6237"/>
          <w:tab w:val="left" w:pos="7938"/>
        </w:tabs>
        <w:ind w:left="0" w:firstLine="709"/>
        <w:jc w:val="both"/>
        <w:rPr>
          <w:color w:val="000000"/>
          <w:sz w:val="24"/>
          <w:szCs w:val="24"/>
        </w:rPr>
      </w:pPr>
    </w:p>
    <w:p w:rsidR="00340C51" w:rsidRPr="00575BCD" w:rsidRDefault="00340C51" w:rsidP="00575BCD">
      <w:pPr>
        <w:pStyle w:val="FR1"/>
        <w:tabs>
          <w:tab w:val="left" w:pos="6237"/>
          <w:tab w:val="left" w:pos="7938"/>
        </w:tabs>
        <w:ind w:left="0" w:firstLine="709"/>
        <w:jc w:val="both"/>
        <w:rPr>
          <w:i/>
          <w:color w:val="000000"/>
          <w:sz w:val="24"/>
          <w:szCs w:val="24"/>
        </w:rPr>
      </w:pPr>
      <w:r w:rsidRPr="00575BCD">
        <w:rPr>
          <w:i/>
          <w:color w:val="000000"/>
          <w:sz w:val="24"/>
          <w:szCs w:val="24"/>
        </w:rPr>
        <w:t>Литература:</w:t>
      </w:r>
    </w:p>
    <w:p w:rsidR="00340C51" w:rsidRPr="00575BCD" w:rsidRDefault="00340C51" w:rsidP="00575BCD">
      <w:pPr>
        <w:pStyle w:val="FR1"/>
        <w:tabs>
          <w:tab w:val="left" w:pos="6237"/>
          <w:tab w:val="left" w:pos="7938"/>
        </w:tabs>
        <w:ind w:left="0"/>
        <w:jc w:val="both"/>
        <w:rPr>
          <w:color w:val="000000"/>
          <w:sz w:val="24"/>
          <w:szCs w:val="24"/>
        </w:rPr>
      </w:pPr>
      <w:r w:rsidRPr="00575BCD">
        <w:rPr>
          <w:color w:val="000000"/>
          <w:sz w:val="24"/>
          <w:szCs w:val="24"/>
        </w:rPr>
        <w:t>Гурьянова Т.Н. Этические основы социальной работы: учебно-ме</w:t>
      </w:r>
      <w:r w:rsidR="00575BCD">
        <w:rPr>
          <w:color w:val="000000"/>
          <w:sz w:val="24"/>
          <w:szCs w:val="24"/>
        </w:rPr>
        <w:t>тодическое пособие. Казань: Изд-во КНИТУ, 2016</w:t>
      </w:r>
      <w:r w:rsidRPr="00575BCD">
        <w:rPr>
          <w:color w:val="000000"/>
          <w:sz w:val="24"/>
          <w:szCs w:val="24"/>
        </w:rPr>
        <w:t>.</w:t>
      </w:r>
    </w:p>
    <w:p w:rsidR="00340C51" w:rsidRPr="00575BCD" w:rsidRDefault="00340C51" w:rsidP="00575BCD">
      <w:pPr>
        <w:pStyle w:val="FR1"/>
        <w:tabs>
          <w:tab w:val="left" w:pos="6237"/>
          <w:tab w:val="left" w:pos="7938"/>
        </w:tabs>
        <w:ind w:left="0"/>
        <w:jc w:val="both"/>
        <w:rPr>
          <w:color w:val="000000"/>
          <w:sz w:val="24"/>
          <w:szCs w:val="24"/>
        </w:rPr>
      </w:pPr>
      <w:r w:rsidRPr="00575BCD">
        <w:rPr>
          <w:color w:val="000000"/>
          <w:sz w:val="24"/>
          <w:szCs w:val="24"/>
        </w:rPr>
        <w:t>Коныгина М.Н., Горлова Е.Б. Этические основы социальной работы: учебное пособие. М., 2015.</w:t>
      </w:r>
    </w:p>
    <w:p w:rsidR="00340C51" w:rsidRPr="00575BCD" w:rsidRDefault="00340C51" w:rsidP="00575BCD">
      <w:pPr>
        <w:pStyle w:val="FR1"/>
        <w:tabs>
          <w:tab w:val="left" w:pos="6237"/>
          <w:tab w:val="left" w:pos="7938"/>
        </w:tabs>
        <w:ind w:left="0"/>
        <w:jc w:val="both"/>
        <w:rPr>
          <w:color w:val="000000"/>
          <w:sz w:val="24"/>
          <w:szCs w:val="24"/>
        </w:rPr>
      </w:pPr>
      <w:r w:rsidRPr="00575BCD">
        <w:rPr>
          <w:color w:val="000000"/>
          <w:sz w:val="24"/>
          <w:szCs w:val="24"/>
        </w:rPr>
        <w:t xml:space="preserve">Медведева Г.П. Этические основы социальной работы: учебник. М., 2012. </w:t>
      </w:r>
    </w:p>
    <w:p w:rsidR="00340C51" w:rsidRPr="00575BCD" w:rsidRDefault="00340C51" w:rsidP="00575BCD">
      <w:pPr>
        <w:pStyle w:val="FR1"/>
        <w:tabs>
          <w:tab w:val="left" w:pos="6237"/>
          <w:tab w:val="left" w:pos="7938"/>
        </w:tabs>
        <w:ind w:left="0"/>
        <w:jc w:val="both"/>
        <w:rPr>
          <w:color w:val="000000"/>
          <w:sz w:val="24"/>
          <w:szCs w:val="24"/>
        </w:rPr>
      </w:pPr>
      <w:r w:rsidRPr="00575BCD">
        <w:rPr>
          <w:color w:val="000000"/>
          <w:sz w:val="24"/>
          <w:szCs w:val="24"/>
        </w:rPr>
        <w:t>Медведева Г.П. Деонтология социальной работы: учебник. М., 2011.</w:t>
      </w:r>
    </w:p>
    <w:p w:rsidR="00340C51" w:rsidRPr="00575BCD" w:rsidRDefault="00340C51" w:rsidP="00575BCD">
      <w:pPr>
        <w:pStyle w:val="FR1"/>
        <w:tabs>
          <w:tab w:val="left" w:pos="6237"/>
          <w:tab w:val="left" w:pos="7938"/>
        </w:tabs>
        <w:ind w:left="0"/>
        <w:jc w:val="both"/>
        <w:rPr>
          <w:color w:val="000000"/>
          <w:sz w:val="24"/>
          <w:szCs w:val="24"/>
        </w:rPr>
      </w:pPr>
      <w:r w:rsidRPr="00575BCD">
        <w:rPr>
          <w:color w:val="000000"/>
          <w:sz w:val="24"/>
          <w:szCs w:val="24"/>
        </w:rPr>
        <w:t>Холостова Е.И. Профессионали</w:t>
      </w:r>
      <w:r w:rsidR="00575BCD">
        <w:rPr>
          <w:color w:val="000000"/>
          <w:sz w:val="24"/>
          <w:szCs w:val="24"/>
        </w:rPr>
        <w:t xml:space="preserve">зм в социальной работе: учебное </w:t>
      </w:r>
      <w:r w:rsidRPr="00575BCD">
        <w:rPr>
          <w:color w:val="000000"/>
          <w:sz w:val="24"/>
          <w:szCs w:val="24"/>
        </w:rPr>
        <w:t>пособие. М., 2007.</w:t>
      </w:r>
    </w:p>
    <w:p w:rsidR="003D242B" w:rsidRPr="007C4E19" w:rsidRDefault="00340C51" w:rsidP="007C4E19">
      <w:pPr>
        <w:pStyle w:val="FR1"/>
        <w:tabs>
          <w:tab w:val="left" w:pos="6237"/>
          <w:tab w:val="left" w:pos="7938"/>
        </w:tabs>
        <w:ind w:left="0"/>
        <w:jc w:val="both"/>
        <w:rPr>
          <w:color w:val="000000"/>
          <w:sz w:val="24"/>
          <w:szCs w:val="24"/>
        </w:rPr>
      </w:pPr>
      <w:r w:rsidRPr="00575BCD">
        <w:rPr>
          <w:color w:val="000000"/>
          <w:sz w:val="24"/>
          <w:szCs w:val="24"/>
        </w:rPr>
        <w:lastRenderedPageBreak/>
        <w:t>Шмелева Н.Б. Формирование и развитие личност</w:t>
      </w:r>
      <w:r w:rsidR="00575BCD">
        <w:rPr>
          <w:color w:val="000000"/>
          <w:sz w:val="24"/>
          <w:szCs w:val="24"/>
        </w:rPr>
        <w:t xml:space="preserve">и социального </w:t>
      </w:r>
      <w:r w:rsidR="007C4E19">
        <w:rPr>
          <w:color w:val="000000"/>
          <w:sz w:val="24"/>
          <w:szCs w:val="24"/>
        </w:rPr>
        <w:t>работника. М., 2004</w:t>
      </w:r>
    </w:p>
    <w:p w:rsidR="003D242B" w:rsidRPr="00575BCD" w:rsidRDefault="003D242B" w:rsidP="00575BCD">
      <w:pPr>
        <w:widowControl w:val="0"/>
        <w:ind w:firstLine="720"/>
        <w:jc w:val="both"/>
        <w:rPr>
          <w:b/>
          <w:i/>
          <w:sz w:val="24"/>
          <w:szCs w:val="24"/>
        </w:rPr>
      </w:pPr>
    </w:p>
    <w:p w:rsidR="00340C51" w:rsidRPr="00575BCD" w:rsidRDefault="00340C51" w:rsidP="00575BCD">
      <w:pPr>
        <w:widowControl w:val="0"/>
        <w:ind w:firstLine="720"/>
        <w:jc w:val="both"/>
        <w:rPr>
          <w:b/>
          <w:i/>
          <w:sz w:val="24"/>
          <w:szCs w:val="24"/>
        </w:rPr>
      </w:pPr>
      <w:r w:rsidRPr="00575BCD">
        <w:rPr>
          <w:b/>
          <w:i/>
          <w:sz w:val="24"/>
          <w:szCs w:val="24"/>
        </w:rPr>
        <w:t>Семинар</w:t>
      </w:r>
      <w:r w:rsidR="007C4E19">
        <w:rPr>
          <w:b/>
          <w:i/>
          <w:sz w:val="24"/>
          <w:szCs w:val="24"/>
        </w:rPr>
        <w:t>ское занятие 8</w:t>
      </w:r>
      <w:r w:rsidRPr="00575BCD">
        <w:rPr>
          <w:b/>
          <w:i/>
          <w:sz w:val="24"/>
          <w:szCs w:val="24"/>
        </w:rPr>
        <w:t>. Деонтологические конфликты в социальной работе</w:t>
      </w:r>
    </w:p>
    <w:p w:rsidR="00340C51" w:rsidRPr="00575BCD" w:rsidRDefault="00340C51" w:rsidP="00575BCD">
      <w:pPr>
        <w:widowControl w:val="0"/>
        <w:ind w:firstLine="720"/>
        <w:jc w:val="both"/>
        <w:rPr>
          <w:b/>
          <w:i/>
          <w:sz w:val="24"/>
          <w:szCs w:val="24"/>
        </w:rPr>
      </w:pPr>
    </w:p>
    <w:p w:rsidR="00340C51" w:rsidRPr="00575BCD" w:rsidRDefault="00340C51" w:rsidP="007C4E19">
      <w:pPr>
        <w:pStyle w:val="FR1"/>
        <w:ind w:left="0" w:firstLine="709"/>
        <w:jc w:val="both"/>
        <w:rPr>
          <w:i/>
          <w:color w:val="000000"/>
          <w:sz w:val="24"/>
          <w:szCs w:val="24"/>
        </w:rPr>
      </w:pPr>
      <w:r w:rsidRPr="00575BCD">
        <w:rPr>
          <w:i/>
          <w:color w:val="000000"/>
          <w:sz w:val="24"/>
          <w:szCs w:val="24"/>
        </w:rPr>
        <w:t>Вопросы для подготовки:</w:t>
      </w:r>
    </w:p>
    <w:p w:rsidR="00F05308" w:rsidRPr="00F05308" w:rsidRDefault="00F05308" w:rsidP="00F05308">
      <w:pPr>
        <w:pStyle w:val="a3"/>
        <w:widowControl w:val="0"/>
        <w:ind w:left="0" w:firstLine="709"/>
        <w:jc w:val="both"/>
        <w:rPr>
          <w:sz w:val="24"/>
          <w:szCs w:val="24"/>
        </w:rPr>
      </w:pPr>
      <w:r>
        <w:rPr>
          <w:sz w:val="24"/>
          <w:szCs w:val="24"/>
        </w:rPr>
        <w:t xml:space="preserve">1. </w:t>
      </w:r>
      <w:r w:rsidRPr="00F05308">
        <w:rPr>
          <w:sz w:val="24"/>
          <w:szCs w:val="24"/>
        </w:rPr>
        <w:t>Типы профессиональных отношений в социальной работе с позиции деонтологии.</w:t>
      </w:r>
      <w:r w:rsidR="00340C51" w:rsidRPr="00F05308">
        <w:rPr>
          <w:sz w:val="24"/>
          <w:szCs w:val="24"/>
        </w:rPr>
        <w:t xml:space="preserve"> </w:t>
      </w:r>
    </w:p>
    <w:p w:rsidR="00340C51" w:rsidRPr="00575BCD" w:rsidRDefault="00F05308" w:rsidP="007C4E19">
      <w:pPr>
        <w:widowControl w:val="0"/>
        <w:ind w:firstLine="709"/>
        <w:jc w:val="both"/>
        <w:rPr>
          <w:sz w:val="24"/>
          <w:szCs w:val="24"/>
        </w:rPr>
      </w:pPr>
      <w:r>
        <w:rPr>
          <w:sz w:val="24"/>
          <w:szCs w:val="24"/>
        </w:rPr>
        <w:t xml:space="preserve">2 </w:t>
      </w:r>
      <w:r w:rsidR="00340C51" w:rsidRPr="00575BCD">
        <w:rPr>
          <w:sz w:val="24"/>
          <w:szCs w:val="24"/>
        </w:rPr>
        <w:t>Деонтологические конфликты в социальной работе.</w:t>
      </w:r>
    </w:p>
    <w:p w:rsidR="00340C51" w:rsidRPr="00575BCD" w:rsidRDefault="00340C51" w:rsidP="007C4E19">
      <w:pPr>
        <w:widowControl w:val="0"/>
        <w:ind w:firstLine="709"/>
        <w:jc w:val="both"/>
        <w:rPr>
          <w:sz w:val="24"/>
          <w:szCs w:val="24"/>
        </w:rPr>
      </w:pPr>
      <w:r w:rsidRPr="00575BCD">
        <w:rPr>
          <w:sz w:val="24"/>
          <w:szCs w:val="24"/>
        </w:rPr>
        <w:t xml:space="preserve">2. Деонтологические подходы к разрешению конфликтов. </w:t>
      </w:r>
    </w:p>
    <w:p w:rsidR="00340C51" w:rsidRPr="00575BCD" w:rsidRDefault="00340C51" w:rsidP="00F05308">
      <w:pPr>
        <w:pStyle w:val="FR1"/>
        <w:ind w:left="0"/>
        <w:jc w:val="both"/>
        <w:rPr>
          <w:i/>
          <w:color w:val="000000"/>
          <w:sz w:val="24"/>
          <w:szCs w:val="24"/>
        </w:rPr>
      </w:pPr>
    </w:p>
    <w:p w:rsidR="00D11DEB" w:rsidRDefault="00D11DEB" w:rsidP="00B715FD">
      <w:pPr>
        <w:pStyle w:val="FR1"/>
        <w:ind w:left="0" w:firstLine="709"/>
        <w:jc w:val="both"/>
        <w:rPr>
          <w:i/>
          <w:color w:val="000000"/>
          <w:sz w:val="24"/>
          <w:szCs w:val="24"/>
        </w:rPr>
      </w:pPr>
      <w:r>
        <w:rPr>
          <w:i/>
          <w:color w:val="000000"/>
          <w:sz w:val="24"/>
          <w:szCs w:val="24"/>
        </w:rPr>
        <w:t xml:space="preserve">Вопросы для самоконтроля: </w:t>
      </w:r>
    </w:p>
    <w:p w:rsidR="00B715FD" w:rsidRDefault="00B715FD" w:rsidP="00B715FD">
      <w:pPr>
        <w:pStyle w:val="FR1"/>
        <w:ind w:left="0" w:firstLine="709"/>
        <w:jc w:val="both"/>
        <w:rPr>
          <w:color w:val="000000"/>
          <w:sz w:val="24"/>
          <w:szCs w:val="24"/>
        </w:rPr>
      </w:pPr>
      <w:r>
        <w:rPr>
          <w:color w:val="000000"/>
          <w:sz w:val="24"/>
          <w:szCs w:val="24"/>
        </w:rPr>
        <w:t>1. В чем заключается основной смысл и содержание профессионального долга социального работника перед обществом и государством?</w:t>
      </w:r>
      <w:r w:rsidR="00F05308">
        <w:rPr>
          <w:color w:val="000000"/>
          <w:sz w:val="24"/>
          <w:szCs w:val="24"/>
        </w:rPr>
        <w:t xml:space="preserve"> </w:t>
      </w:r>
    </w:p>
    <w:p w:rsidR="00B715FD" w:rsidRDefault="005446C1" w:rsidP="00B715FD">
      <w:pPr>
        <w:pStyle w:val="FR1"/>
        <w:ind w:left="0" w:firstLine="709"/>
        <w:jc w:val="both"/>
        <w:rPr>
          <w:color w:val="000000"/>
          <w:sz w:val="24"/>
          <w:szCs w:val="24"/>
        </w:rPr>
      </w:pPr>
      <w:r>
        <w:rPr>
          <w:color w:val="000000"/>
          <w:sz w:val="24"/>
          <w:szCs w:val="24"/>
        </w:rPr>
        <w:t xml:space="preserve">2. Дайте определение профессионального </w:t>
      </w:r>
      <w:r w:rsidR="00B715FD">
        <w:rPr>
          <w:color w:val="000000"/>
          <w:sz w:val="24"/>
          <w:szCs w:val="24"/>
        </w:rPr>
        <w:t>долг</w:t>
      </w:r>
      <w:r>
        <w:rPr>
          <w:color w:val="000000"/>
          <w:sz w:val="24"/>
          <w:szCs w:val="24"/>
        </w:rPr>
        <w:t xml:space="preserve">а социального работника перед клиентом. </w:t>
      </w:r>
      <w:r w:rsidR="00B715FD">
        <w:rPr>
          <w:color w:val="000000"/>
          <w:sz w:val="24"/>
          <w:szCs w:val="24"/>
        </w:rPr>
        <w:t xml:space="preserve"> </w:t>
      </w:r>
    </w:p>
    <w:p w:rsidR="00D11DEB" w:rsidRDefault="005446C1" w:rsidP="00B715FD">
      <w:pPr>
        <w:pStyle w:val="FR1"/>
        <w:ind w:left="0" w:firstLine="709"/>
        <w:jc w:val="both"/>
        <w:rPr>
          <w:color w:val="000000"/>
          <w:sz w:val="24"/>
          <w:szCs w:val="24"/>
        </w:rPr>
      </w:pPr>
      <w:r>
        <w:rPr>
          <w:color w:val="000000"/>
          <w:sz w:val="24"/>
          <w:szCs w:val="24"/>
        </w:rPr>
        <w:t xml:space="preserve">3. </w:t>
      </w:r>
      <w:r w:rsidR="00B715FD">
        <w:rPr>
          <w:color w:val="000000"/>
          <w:sz w:val="24"/>
          <w:szCs w:val="24"/>
        </w:rPr>
        <w:t>К</w:t>
      </w:r>
      <w:r w:rsidR="00F05308">
        <w:rPr>
          <w:color w:val="000000"/>
          <w:sz w:val="24"/>
          <w:szCs w:val="24"/>
        </w:rPr>
        <w:t>акими противоречиями обусловлены моральные конфликты и этические дилеммы в социальной работе?</w:t>
      </w:r>
    </w:p>
    <w:p w:rsidR="00F05308" w:rsidRPr="00F05308" w:rsidRDefault="005446C1" w:rsidP="00B715FD">
      <w:pPr>
        <w:pStyle w:val="FR1"/>
        <w:ind w:left="0" w:firstLine="709"/>
        <w:jc w:val="both"/>
        <w:rPr>
          <w:color w:val="000000"/>
          <w:sz w:val="24"/>
          <w:szCs w:val="24"/>
        </w:rPr>
      </w:pPr>
      <w:r>
        <w:rPr>
          <w:color w:val="000000"/>
          <w:sz w:val="24"/>
          <w:szCs w:val="24"/>
        </w:rPr>
        <w:t>4. Назовите</w:t>
      </w:r>
      <w:r w:rsidR="00B715FD">
        <w:rPr>
          <w:color w:val="000000"/>
          <w:sz w:val="24"/>
          <w:szCs w:val="24"/>
        </w:rPr>
        <w:t xml:space="preserve"> </w:t>
      </w:r>
      <w:r>
        <w:rPr>
          <w:color w:val="000000"/>
          <w:sz w:val="24"/>
          <w:szCs w:val="24"/>
        </w:rPr>
        <w:t xml:space="preserve">основные </w:t>
      </w:r>
      <w:r w:rsidR="00B715FD">
        <w:rPr>
          <w:color w:val="000000"/>
          <w:sz w:val="24"/>
          <w:szCs w:val="24"/>
        </w:rPr>
        <w:t xml:space="preserve">подходы </w:t>
      </w:r>
      <w:r>
        <w:rPr>
          <w:color w:val="000000"/>
          <w:sz w:val="24"/>
          <w:szCs w:val="24"/>
        </w:rPr>
        <w:t>к разрешению конфликтов в социальной работе с позиции деонтологии.</w:t>
      </w:r>
      <w:r w:rsidR="00B715FD">
        <w:rPr>
          <w:color w:val="000000"/>
          <w:sz w:val="24"/>
          <w:szCs w:val="24"/>
        </w:rPr>
        <w:t xml:space="preserve"> </w:t>
      </w:r>
      <w:r w:rsidR="00F05308">
        <w:rPr>
          <w:color w:val="000000"/>
          <w:sz w:val="24"/>
          <w:szCs w:val="24"/>
        </w:rPr>
        <w:t xml:space="preserve"> </w:t>
      </w:r>
    </w:p>
    <w:p w:rsidR="00B715FD" w:rsidRDefault="00B715FD" w:rsidP="007C4E19">
      <w:pPr>
        <w:pStyle w:val="FR1"/>
        <w:ind w:left="0" w:firstLine="709"/>
        <w:jc w:val="both"/>
        <w:rPr>
          <w:i/>
          <w:color w:val="000000"/>
          <w:sz w:val="24"/>
          <w:szCs w:val="24"/>
        </w:rPr>
      </w:pPr>
    </w:p>
    <w:p w:rsidR="00340C51" w:rsidRPr="00575BCD" w:rsidRDefault="00D11DEB" w:rsidP="007C4E19">
      <w:pPr>
        <w:pStyle w:val="FR1"/>
        <w:ind w:left="0" w:firstLine="709"/>
        <w:jc w:val="both"/>
        <w:rPr>
          <w:i/>
          <w:color w:val="000000"/>
          <w:sz w:val="24"/>
          <w:szCs w:val="24"/>
        </w:rPr>
      </w:pPr>
      <w:r>
        <w:rPr>
          <w:i/>
          <w:color w:val="000000"/>
          <w:sz w:val="24"/>
          <w:szCs w:val="24"/>
        </w:rPr>
        <w:t>Темы рефератов/докладов</w:t>
      </w:r>
      <w:r w:rsidR="00340C51" w:rsidRPr="00575BCD">
        <w:rPr>
          <w:i/>
          <w:color w:val="000000"/>
          <w:sz w:val="24"/>
          <w:szCs w:val="24"/>
        </w:rPr>
        <w:t>:</w:t>
      </w:r>
    </w:p>
    <w:p w:rsidR="00340C51" w:rsidRPr="00575BCD" w:rsidRDefault="00340C51" w:rsidP="00D11DEB">
      <w:pPr>
        <w:pStyle w:val="FR1"/>
        <w:ind w:left="0" w:firstLine="709"/>
        <w:jc w:val="both"/>
        <w:rPr>
          <w:color w:val="000000"/>
          <w:sz w:val="24"/>
          <w:szCs w:val="24"/>
        </w:rPr>
      </w:pPr>
      <w:r w:rsidRPr="00575BCD">
        <w:rPr>
          <w:color w:val="000000"/>
          <w:sz w:val="24"/>
          <w:szCs w:val="24"/>
        </w:rPr>
        <w:t>1. Этические дилеммы и ценностные противоречия в социальной</w:t>
      </w:r>
      <w:r w:rsidR="00D11DEB">
        <w:rPr>
          <w:color w:val="000000"/>
          <w:sz w:val="24"/>
          <w:szCs w:val="24"/>
        </w:rPr>
        <w:t xml:space="preserve"> </w:t>
      </w:r>
      <w:r w:rsidRPr="00575BCD">
        <w:rPr>
          <w:color w:val="000000"/>
          <w:sz w:val="24"/>
          <w:szCs w:val="24"/>
        </w:rPr>
        <w:t>работе.</w:t>
      </w:r>
    </w:p>
    <w:p w:rsidR="00340C51" w:rsidRPr="00575BCD" w:rsidRDefault="00340C51" w:rsidP="00F05308">
      <w:pPr>
        <w:pStyle w:val="FR1"/>
        <w:tabs>
          <w:tab w:val="left" w:pos="6237"/>
          <w:tab w:val="left" w:pos="7938"/>
        </w:tabs>
        <w:ind w:left="0" w:firstLine="709"/>
        <w:jc w:val="both"/>
        <w:rPr>
          <w:color w:val="000000"/>
          <w:sz w:val="24"/>
          <w:szCs w:val="24"/>
        </w:rPr>
      </w:pPr>
      <w:r w:rsidRPr="00575BCD">
        <w:rPr>
          <w:color w:val="000000"/>
          <w:sz w:val="24"/>
          <w:szCs w:val="24"/>
        </w:rPr>
        <w:t>2. Проблемы деонтологии и развития социального обслуживания в России.</w:t>
      </w:r>
    </w:p>
    <w:p w:rsidR="00340C51" w:rsidRDefault="00F05308" w:rsidP="00D11DEB">
      <w:pPr>
        <w:pStyle w:val="FR1"/>
        <w:tabs>
          <w:tab w:val="left" w:pos="6237"/>
          <w:tab w:val="left" w:pos="7938"/>
        </w:tabs>
        <w:ind w:left="0" w:firstLine="709"/>
        <w:jc w:val="both"/>
        <w:rPr>
          <w:color w:val="000000"/>
          <w:sz w:val="24"/>
          <w:szCs w:val="24"/>
        </w:rPr>
      </w:pPr>
      <w:r>
        <w:rPr>
          <w:color w:val="000000"/>
          <w:sz w:val="24"/>
          <w:szCs w:val="24"/>
        </w:rPr>
        <w:t>3</w:t>
      </w:r>
      <w:r w:rsidR="00340C51" w:rsidRPr="00575BCD">
        <w:rPr>
          <w:color w:val="000000"/>
          <w:sz w:val="24"/>
          <w:szCs w:val="24"/>
        </w:rPr>
        <w:t>. Профессиональный долг и гражданский долг социального работника: общее и особенное.</w:t>
      </w:r>
    </w:p>
    <w:p w:rsidR="00D11DEB" w:rsidRPr="00575BCD" w:rsidRDefault="00F05308" w:rsidP="00D11DEB">
      <w:pPr>
        <w:widowControl w:val="0"/>
        <w:ind w:firstLine="709"/>
        <w:jc w:val="both"/>
        <w:rPr>
          <w:sz w:val="24"/>
          <w:szCs w:val="24"/>
        </w:rPr>
      </w:pPr>
      <w:r>
        <w:rPr>
          <w:sz w:val="24"/>
          <w:szCs w:val="24"/>
        </w:rPr>
        <w:t>4</w:t>
      </w:r>
      <w:r w:rsidR="00D11DEB">
        <w:rPr>
          <w:sz w:val="24"/>
          <w:szCs w:val="24"/>
        </w:rPr>
        <w:t xml:space="preserve">. </w:t>
      </w:r>
      <w:r w:rsidR="00D11DEB" w:rsidRPr="00575BCD">
        <w:rPr>
          <w:sz w:val="24"/>
          <w:szCs w:val="24"/>
        </w:rPr>
        <w:t xml:space="preserve">Место и роль профессионально-этического кодекса в решении </w:t>
      </w:r>
      <w:r w:rsidR="00D11DEB">
        <w:rPr>
          <w:sz w:val="24"/>
          <w:szCs w:val="24"/>
        </w:rPr>
        <w:t>этических дилемм</w:t>
      </w:r>
      <w:r w:rsidR="00D11DEB" w:rsidRPr="00575BCD">
        <w:rPr>
          <w:sz w:val="24"/>
          <w:szCs w:val="24"/>
        </w:rPr>
        <w:t>.</w:t>
      </w:r>
    </w:p>
    <w:p w:rsidR="00340C51" w:rsidRPr="00575BCD" w:rsidRDefault="00340C51" w:rsidP="00D11DEB">
      <w:pPr>
        <w:pStyle w:val="FR1"/>
        <w:tabs>
          <w:tab w:val="left" w:pos="6237"/>
          <w:tab w:val="left" w:pos="7938"/>
        </w:tabs>
        <w:ind w:left="0"/>
        <w:jc w:val="both"/>
        <w:rPr>
          <w:i/>
          <w:color w:val="000000"/>
          <w:sz w:val="24"/>
          <w:szCs w:val="24"/>
        </w:rPr>
      </w:pPr>
    </w:p>
    <w:p w:rsidR="00340C51" w:rsidRPr="00575BCD" w:rsidRDefault="00340C51" w:rsidP="007C4E19">
      <w:pPr>
        <w:pStyle w:val="FR1"/>
        <w:tabs>
          <w:tab w:val="left" w:pos="6237"/>
          <w:tab w:val="left" w:pos="7938"/>
        </w:tabs>
        <w:ind w:left="0" w:firstLine="709"/>
        <w:jc w:val="both"/>
        <w:rPr>
          <w:i/>
          <w:color w:val="000000"/>
          <w:sz w:val="24"/>
          <w:szCs w:val="24"/>
        </w:rPr>
      </w:pPr>
      <w:r w:rsidRPr="00575BCD">
        <w:rPr>
          <w:i/>
          <w:color w:val="000000"/>
          <w:sz w:val="24"/>
          <w:szCs w:val="24"/>
        </w:rPr>
        <w:t>Литература:</w:t>
      </w:r>
    </w:p>
    <w:p w:rsidR="00340C51" w:rsidRPr="00575BCD" w:rsidRDefault="00340C51" w:rsidP="00575BCD">
      <w:pPr>
        <w:pStyle w:val="FR1"/>
        <w:tabs>
          <w:tab w:val="left" w:pos="6237"/>
          <w:tab w:val="left" w:pos="7938"/>
        </w:tabs>
        <w:ind w:left="0"/>
        <w:jc w:val="both"/>
        <w:rPr>
          <w:color w:val="000000"/>
          <w:sz w:val="24"/>
          <w:szCs w:val="24"/>
        </w:rPr>
      </w:pPr>
      <w:r w:rsidRPr="00575BCD">
        <w:rPr>
          <w:color w:val="000000"/>
          <w:sz w:val="24"/>
          <w:szCs w:val="24"/>
        </w:rPr>
        <w:t>Белинская А.Б. Конфликтолог</w:t>
      </w:r>
      <w:r w:rsidR="00D11DEB">
        <w:rPr>
          <w:color w:val="000000"/>
          <w:sz w:val="24"/>
          <w:szCs w:val="24"/>
        </w:rPr>
        <w:t xml:space="preserve">ия в социальной работе: учебное </w:t>
      </w:r>
      <w:r w:rsidRPr="00575BCD">
        <w:rPr>
          <w:color w:val="000000"/>
          <w:sz w:val="24"/>
          <w:szCs w:val="24"/>
        </w:rPr>
        <w:t>пособие. М., 2012.</w:t>
      </w:r>
    </w:p>
    <w:p w:rsidR="00340C51" w:rsidRPr="00575BCD" w:rsidRDefault="00340C51" w:rsidP="00575BCD">
      <w:pPr>
        <w:pStyle w:val="FR1"/>
        <w:tabs>
          <w:tab w:val="left" w:pos="6237"/>
          <w:tab w:val="left" w:pos="7938"/>
        </w:tabs>
        <w:ind w:left="0"/>
        <w:jc w:val="both"/>
        <w:rPr>
          <w:color w:val="000000"/>
          <w:sz w:val="24"/>
          <w:szCs w:val="24"/>
        </w:rPr>
      </w:pPr>
      <w:r w:rsidRPr="00575BCD">
        <w:rPr>
          <w:color w:val="000000"/>
          <w:sz w:val="24"/>
          <w:szCs w:val="24"/>
        </w:rPr>
        <w:t>Коныгина М.Н., Горлова Е.Б. Этические основы социальной ра</w:t>
      </w:r>
      <w:r w:rsidR="00D11DEB">
        <w:rPr>
          <w:color w:val="000000"/>
          <w:sz w:val="24"/>
          <w:szCs w:val="24"/>
        </w:rPr>
        <w:t>боты: учебное пособие. М., 2015.</w:t>
      </w:r>
    </w:p>
    <w:p w:rsidR="00340C51" w:rsidRPr="00575BCD" w:rsidRDefault="00340C51" w:rsidP="00575BCD">
      <w:pPr>
        <w:pStyle w:val="FR1"/>
        <w:tabs>
          <w:tab w:val="left" w:pos="6237"/>
          <w:tab w:val="left" w:pos="7938"/>
        </w:tabs>
        <w:ind w:left="0"/>
        <w:jc w:val="both"/>
        <w:rPr>
          <w:color w:val="000000"/>
          <w:sz w:val="24"/>
          <w:szCs w:val="24"/>
        </w:rPr>
      </w:pPr>
      <w:r w:rsidRPr="00575BCD">
        <w:rPr>
          <w:color w:val="000000"/>
          <w:sz w:val="24"/>
          <w:szCs w:val="24"/>
        </w:rPr>
        <w:t xml:space="preserve">Медведева Г.П. Этические основы социальной работы: учебник. М., 2012. </w:t>
      </w:r>
    </w:p>
    <w:p w:rsidR="00340C51" w:rsidRPr="00575BCD" w:rsidRDefault="00340C51" w:rsidP="00575BCD">
      <w:pPr>
        <w:pStyle w:val="FR1"/>
        <w:tabs>
          <w:tab w:val="left" w:pos="6237"/>
          <w:tab w:val="left" w:pos="7938"/>
        </w:tabs>
        <w:ind w:left="0"/>
        <w:jc w:val="both"/>
        <w:rPr>
          <w:color w:val="000000"/>
          <w:sz w:val="24"/>
          <w:szCs w:val="24"/>
        </w:rPr>
      </w:pPr>
      <w:r w:rsidRPr="00575BCD">
        <w:rPr>
          <w:color w:val="000000"/>
          <w:sz w:val="24"/>
          <w:szCs w:val="24"/>
        </w:rPr>
        <w:t>Медведева Г.П. Деонтология социальной работы: учебник. М., 2011.</w:t>
      </w:r>
    </w:p>
    <w:p w:rsidR="00340C51" w:rsidRPr="00575BCD" w:rsidRDefault="00340C51" w:rsidP="00575BCD">
      <w:pPr>
        <w:pStyle w:val="FR1"/>
        <w:tabs>
          <w:tab w:val="left" w:pos="6237"/>
          <w:tab w:val="left" w:pos="7938"/>
        </w:tabs>
        <w:ind w:left="0"/>
        <w:jc w:val="both"/>
        <w:rPr>
          <w:color w:val="000000"/>
          <w:sz w:val="24"/>
          <w:szCs w:val="24"/>
        </w:rPr>
      </w:pPr>
      <w:r w:rsidRPr="00575BCD">
        <w:rPr>
          <w:color w:val="000000"/>
          <w:sz w:val="24"/>
          <w:szCs w:val="24"/>
        </w:rPr>
        <w:t xml:space="preserve">Степанов Е.И. Современная конфликтология: общие подходы к моделированию, мониторингу и менеджменту социальных конфликтов. М., 2012.  </w:t>
      </w:r>
    </w:p>
    <w:p w:rsidR="00340C51" w:rsidRPr="00575BCD" w:rsidRDefault="00340C51" w:rsidP="00575BCD">
      <w:pPr>
        <w:pStyle w:val="FR1"/>
        <w:tabs>
          <w:tab w:val="left" w:pos="6237"/>
          <w:tab w:val="left" w:pos="7938"/>
        </w:tabs>
        <w:ind w:left="0"/>
        <w:jc w:val="both"/>
        <w:rPr>
          <w:color w:val="000000"/>
          <w:sz w:val="24"/>
          <w:szCs w:val="24"/>
        </w:rPr>
      </w:pPr>
      <w:r w:rsidRPr="00575BCD">
        <w:rPr>
          <w:color w:val="000000"/>
          <w:sz w:val="24"/>
          <w:szCs w:val="24"/>
        </w:rPr>
        <w:t>Цибульская М.В. Проявление эмоций в конфликте. М., 2010.</w:t>
      </w:r>
    </w:p>
    <w:p w:rsidR="00D11DEB" w:rsidRDefault="00D11DEB" w:rsidP="00575BCD">
      <w:pPr>
        <w:widowControl w:val="0"/>
        <w:ind w:firstLine="709"/>
        <w:jc w:val="both"/>
        <w:rPr>
          <w:b/>
          <w:i/>
          <w:color w:val="000000"/>
          <w:sz w:val="24"/>
          <w:szCs w:val="24"/>
        </w:rPr>
      </w:pPr>
    </w:p>
    <w:p w:rsidR="00D11DEB" w:rsidRPr="00D11DEB" w:rsidRDefault="00D11DEB" w:rsidP="00D11DEB">
      <w:pPr>
        <w:widowControl w:val="0"/>
        <w:ind w:firstLine="709"/>
        <w:jc w:val="both"/>
        <w:rPr>
          <w:b/>
          <w:i/>
          <w:color w:val="000000"/>
          <w:sz w:val="24"/>
          <w:szCs w:val="24"/>
        </w:rPr>
      </w:pPr>
      <w:r w:rsidRPr="00D11DEB">
        <w:rPr>
          <w:b/>
          <w:i/>
          <w:color w:val="000000"/>
          <w:sz w:val="24"/>
          <w:szCs w:val="24"/>
        </w:rPr>
        <w:t xml:space="preserve">РАЗДЕЛ </w:t>
      </w:r>
      <w:r w:rsidRPr="00D11DEB">
        <w:rPr>
          <w:b/>
          <w:i/>
          <w:color w:val="000000"/>
          <w:sz w:val="24"/>
          <w:szCs w:val="24"/>
          <w:lang w:val="en-US"/>
        </w:rPr>
        <w:t>V</w:t>
      </w:r>
      <w:r w:rsidRPr="00D11DEB">
        <w:rPr>
          <w:b/>
          <w:i/>
          <w:color w:val="000000"/>
          <w:sz w:val="24"/>
          <w:szCs w:val="24"/>
        </w:rPr>
        <w:t>.</w:t>
      </w:r>
      <w:r w:rsidR="00C45867">
        <w:rPr>
          <w:b/>
          <w:i/>
          <w:color w:val="000000"/>
          <w:sz w:val="24"/>
          <w:szCs w:val="24"/>
        </w:rPr>
        <w:t xml:space="preserve"> Профессионально-этическая культура социального работника</w:t>
      </w:r>
    </w:p>
    <w:p w:rsidR="00D11DEB" w:rsidRDefault="00D11DEB" w:rsidP="00575BCD">
      <w:pPr>
        <w:widowControl w:val="0"/>
        <w:ind w:firstLine="709"/>
        <w:jc w:val="both"/>
        <w:rPr>
          <w:b/>
          <w:i/>
          <w:color w:val="000000"/>
          <w:sz w:val="24"/>
          <w:szCs w:val="24"/>
        </w:rPr>
      </w:pPr>
    </w:p>
    <w:p w:rsidR="00340C51" w:rsidRPr="00C45867" w:rsidRDefault="00D11DEB" w:rsidP="00575BCD">
      <w:pPr>
        <w:widowControl w:val="0"/>
        <w:ind w:firstLine="709"/>
        <w:jc w:val="both"/>
        <w:rPr>
          <w:bCs/>
          <w:color w:val="000000"/>
          <w:sz w:val="24"/>
          <w:szCs w:val="24"/>
        </w:rPr>
      </w:pPr>
      <w:r>
        <w:rPr>
          <w:b/>
          <w:i/>
          <w:color w:val="000000"/>
          <w:sz w:val="24"/>
          <w:szCs w:val="24"/>
        </w:rPr>
        <w:t>Семинарское занятие 9</w:t>
      </w:r>
      <w:r w:rsidR="00340C51" w:rsidRPr="00575BCD">
        <w:rPr>
          <w:b/>
          <w:i/>
          <w:color w:val="000000"/>
          <w:sz w:val="24"/>
          <w:szCs w:val="24"/>
        </w:rPr>
        <w:t>.</w:t>
      </w:r>
      <w:r w:rsidR="005605C8">
        <w:rPr>
          <w:b/>
          <w:i/>
          <w:color w:val="000000"/>
          <w:sz w:val="24"/>
          <w:szCs w:val="24"/>
        </w:rPr>
        <w:t xml:space="preserve"> Профессионально-этическая культура социального работника как субъект социально-помогающей деятельности</w:t>
      </w:r>
      <w:r w:rsidR="00340C51" w:rsidRPr="00575BCD">
        <w:rPr>
          <w:b/>
          <w:i/>
          <w:color w:val="000000"/>
          <w:sz w:val="24"/>
          <w:szCs w:val="24"/>
        </w:rPr>
        <w:t xml:space="preserve"> </w:t>
      </w:r>
    </w:p>
    <w:p w:rsidR="00803555" w:rsidRDefault="00803555" w:rsidP="00575BCD">
      <w:pPr>
        <w:widowControl w:val="0"/>
        <w:ind w:firstLine="709"/>
        <w:jc w:val="both"/>
        <w:rPr>
          <w:b/>
          <w:bCs/>
          <w:i/>
          <w:color w:val="000000"/>
          <w:sz w:val="24"/>
          <w:szCs w:val="24"/>
        </w:rPr>
      </w:pPr>
    </w:p>
    <w:p w:rsidR="00340C51" w:rsidRPr="00803555" w:rsidRDefault="00803555" w:rsidP="00803555">
      <w:pPr>
        <w:pStyle w:val="FR1"/>
        <w:ind w:left="0" w:firstLine="709"/>
        <w:jc w:val="both"/>
        <w:rPr>
          <w:i/>
          <w:color w:val="000000"/>
          <w:sz w:val="24"/>
          <w:szCs w:val="24"/>
        </w:rPr>
      </w:pPr>
      <w:r>
        <w:rPr>
          <w:i/>
          <w:color w:val="000000"/>
          <w:sz w:val="24"/>
          <w:szCs w:val="24"/>
        </w:rPr>
        <w:t>Вопросы для подготовки:</w:t>
      </w:r>
      <w:r w:rsidR="00340C51" w:rsidRPr="00575BCD">
        <w:rPr>
          <w:b/>
          <w:bCs/>
          <w:i/>
          <w:color w:val="000000"/>
          <w:sz w:val="24"/>
          <w:szCs w:val="24"/>
        </w:rPr>
        <w:t xml:space="preserve">                                                            </w:t>
      </w:r>
      <w:r w:rsidR="00D11DEB">
        <w:rPr>
          <w:b/>
          <w:bCs/>
          <w:i/>
          <w:color w:val="000000"/>
          <w:sz w:val="24"/>
          <w:szCs w:val="24"/>
        </w:rPr>
        <w:t xml:space="preserve">                       </w:t>
      </w:r>
    </w:p>
    <w:p w:rsidR="00340C51" w:rsidRPr="00575BCD" w:rsidRDefault="005605C8" w:rsidP="00395517">
      <w:pPr>
        <w:widowControl w:val="0"/>
        <w:ind w:firstLine="709"/>
        <w:jc w:val="both"/>
        <w:rPr>
          <w:bCs/>
          <w:iCs/>
          <w:color w:val="000000"/>
          <w:sz w:val="24"/>
          <w:szCs w:val="24"/>
        </w:rPr>
      </w:pPr>
      <w:r>
        <w:rPr>
          <w:bCs/>
          <w:iCs/>
          <w:color w:val="000000"/>
          <w:sz w:val="24"/>
          <w:szCs w:val="24"/>
        </w:rPr>
        <w:t>1. Понятие «культура». Культура и личность социального работника.</w:t>
      </w:r>
      <w:r w:rsidR="00340C51" w:rsidRPr="00575BCD">
        <w:rPr>
          <w:bCs/>
          <w:iCs/>
          <w:color w:val="000000"/>
          <w:sz w:val="24"/>
          <w:szCs w:val="24"/>
        </w:rPr>
        <w:t xml:space="preserve"> </w:t>
      </w:r>
    </w:p>
    <w:p w:rsidR="00340C51" w:rsidRPr="00575BCD" w:rsidRDefault="005605C8" w:rsidP="00395517">
      <w:pPr>
        <w:widowControl w:val="0"/>
        <w:ind w:firstLine="709"/>
        <w:jc w:val="both"/>
        <w:rPr>
          <w:bCs/>
          <w:iCs/>
          <w:color w:val="000000"/>
          <w:sz w:val="24"/>
          <w:szCs w:val="24"/>
        </w:rPr>
      </w:pPr>
      <w:r>
        <w:rPr>
          <w:bCs/>
          <w:iCs/>
          <w:color w:val="000000"/>
          <w:sz w:val="24"/>
          <w:szCs w:val="24"/>
        </w:rPr>
        <w:t>2. Основные компоненты профессионально-этической культуры личности специалиста социальной работы: нравственное сознание, моральная позиция, нравственное поведение, нравственный самоконтроль.</w:t>
      </w:r>
    </w:p>
    <w:p w:rsidR="00340C51" w:rsidRPr="005605C8" w:rsidRDefault="005605C8" w:rsidP="00395517">
      <w:pPr>
        <w:widowControl w:val="0"/>
        <w:ind w:firstLine="709"/>
        <w:jc w:val="both"/>
        <w:rPr>
          <w:bCs/>
          <w:iCs/>
          <w:color w:val="000000"/>
          <w:sz w:val="24"/>
          <w:szCs w:val="24"/>
        </w:rPr>
      </w:pPr>
      <w:r>
        <w:rPr>
          <w:bCs/>
          <w:iCs/>
          <w:color w:val="000000"/>
          <w:sz w:val="24"/>
          <w:szCs w:val="24"/>
        </w:rPr>
        <w:t xml:space="preserve">3. Профессионально-этическое </w:t>
      </w:r>
      <w:r w:rsidR="00A8203D">
        <w:rPr>
          <w:bCs/>
          <w:iCs/>
          <w:color w:val="000000"/>
          <w:sz w:val="24"/>
          <w:szCs w:val="24"/>
        </w:rPr>
        <w:t xml:space="preserve">и культурное </w:t>
      </w:r>
      <w:r>
        <w:rPr>
          <w:bCs/>
          <w:iCs/>
          <w:color w:val="000000"/>
          <w:sz w:val="24"/>
          <w:szCs w:val="24"/>
        </w:rPr>
        <w:t>развитие личности социального развития.</w:t>
      </w:r>
      <w:r w:rsidR="00340C51" w:rsidRPr="00575BCD">
        <w:rPr>
          <w:bCs/>
          <w:iCs/>
          <w:color w:val="000000"/>
          <w:sz w:val="24"/>
          <w:szCs w:val="24"/>
        </w:rPr>
        <w:t xml:space="preserve"> </w:t>
      </w:r>
    </w:p>
    <w:p w:rsidR="00340C51" w:rsidRDefault="00340C51" w:rsidP="00395517">
      <w:pPr>
        <w:pStyle w:val="FR1"/>
        <w:ind w:left="0" w:firstLine="709"/>
        <w:jc w:val="both"/>
        <w:rPr>
          <w:color w:val="000000"/>
          <w:sz w:val="24"/>
          <w:szCs w:val="24"/>
        </w:rPr>
      </w:pPr>
    </w:p>
    <w:p w:rsidR="00395517" w:rsidRDefault="00395517" w:rsidP="00395517">
      <w:pPr>
        <w:pStyle w:val="FR1"/>
        <w:ind w:left="0" w:firstLine="709"/>
        <w:jc w:val="both"/>
        <w:rPr>
          <w:i/>
          <w:color w:val="000000"/>
          <w:sz w:val="24"/>
          <w:szCs w:val="24"/>
        </w:rPr>
      </w:pPr>
      <w:r>
        <w:rPr>
          <w:i/>
          <w:color w:val="000000"/>
          <w:sz w:val="24"/>
          <w:szCs w:val="24"/>
        </w:rPr>
        <w:t>Вопросы для самоконтроля:</w:t>
      </w:r>
    </w:p>
    <w:p w:rsidR="00395517" w:rsidRDefault="00395517" w:rsidP="00395517">
      <w:pPr>
        <w:pStyle w:val="FR1"/>
        <w:ind w:left="0" w:firstLine="709"/>
        <w:jc w:val="both"/>
        <w:rPr>
          <w:color w:val="000000"/>
          <w:sz w:val="24"/>
          <w:szCs w:val="24"/>
        </w:rPr>
      </w:pPr>
      <w:r w:rsidRPr="00395517">
        <w:rPr>
          <w:color w:val="000000"/>
          <w:sz w:val="24"/>
          <w:szCs w:val="24"/>
        </w:rPr>
        <w:lastRenderedPageBreak/>
        <w:t>1</w:t>
      </w:r>
      <w:r>
        <w:rPr>
          <w:color w:val="000000"/>
          <w:sz w:val="24"/>
          <w:szCs w:val="24"/>
        </w:rPr>
        <w:t>.</w:t>
      </w:r>
      <w:r w:rsidRPr="00395517">
        <w:rPr>
          <w:color w:val="000000"/>
          <w:sz w:val="24"/>
          <w:szCs w:val="24"/>
        </w:rPr>
        <w:t xml:space="preserve"> Что означает понятие «культура»?</w:t>
      </w:r>
    </w:p>
    <w:p w:rsidR="00395517" w:rsidRDefault="00395517" w:rsidP="00395517">
      <w:pPr>
        <w:pStyle w:val="FR1"/>
        <w:ind w:left="0" w:firstLine="709"/>
        <w:jc w:val="both"/>
        <w:rPr>
          <w:color w:val="000000"/>
          <w:sz w:val="24"/>
          <w:szCs w:val="24"/>
        </w:rPr>
      </w:pPr>
      <w:r>
        <w:rPr>
          <w:color w:val="000000"/>
          <w:sz w:val="24"/>
          <w:szCs w:val="24"/>
        </w:rPr>
        <w:t>2.  Что означает понятие «культура личности»?</w:t>
      </w:r>
    </w:p>
    <w:p w:rsidR="00395517" w:rsidRDefault="00430D93" w:rsidP="00395517">
      <w:pPr>
        <w:pStyle w:val="FR1"/>
        <w:ind w:left="0" w:firstLine="709"/>
        <w:jc w:val="both"/>
        <w:rPr>
          <w:color w:val="000000"/>
          <w:sz w:val="24"/>
          <w:szCs w:val="24"/>
        </w:rPr>
      </w:pPr>
      <w:r>
        <w:rPr>
          <w:color w:val="000000"/>
          <w:sz w:val="24"/>
          <w:szCs w:val="24"/>
        </w:rPr>
        <w:t xml:space="preserve">3. </w:t>
      </w:r>
      <w:r w:rsidR="00395517">
        <w:rPr>
          <w:color w:val="000000"/>
          <w:sz w:val="24"/>
          <w:szCs w:val="24"/>
        </w:rPr>
        <w:t>Назовите основные компоненты профессионально-этической культуры социального работника.</w:t>
      </w:r>
    </w:p>
    <w:p w:rsidR="00395517" w:rsidRDefault="00395517" w:rsidP="00395517">
      <w:pPr>
        <w:pStyle w:val="FR1"/>
        <w:ind w:left="0" w:firstLine="709"/>
        <w:jc w:val="both"/>
        <w:rPr>
          <w:color w:val="000000"/>
          <w:sz w:val="24"/>
          <w:szCs w:val="24"/>
        </w:rPr>
      </w:pPr>
      <w:r>
        <w:rPr>
          <w:color w:val="000000"/>
          <w:sz w:val="24"/>
          <w:szCs w:val="24"/>
        </w:rPr>
        <w:t>4. Что включает структура нравственного сознания социального работника?</w:t>
      </w:r>
    </w:p>
    <w:p w:rsidR="00395517" w:rsidRPr="00395517" w:rsidRDefault="006F2B2D" w:rsidP="00395517">
      <w:pPr>
        <w:pStyle w:val="FR1"/>
        <w:ind w:left="0" w:firstLine="709"/>
        <w:jc w:val="both"/>
        <w:rPr>
          <w:color w:val="000000"/>
          <w:sz w:val="24"/>
          <w:szCs w:val="24"/>
        </w:rPr>
      </w:pPr>
      <w:r>
        <w:rPr>
          <w:color w:val="000000"/>
          <w:sz w:val="24"/>
          <w:szCs w:val="24"/>
        </w:rPr>
        <w:t xml:space="preserve">5. Что означает </w:t>
      </w:r>
      <w:r w:rsidR="00395517">
        <w:rPr>
          <w:color w:val="000000"/>
          <w:sz w:val="24"/>
          <w:szCs w:val="24"/>
        </w:rPr>
        <w:t xml:space="preserve">профессионально-этическое </w:t>
      </w:r>
      <w:r>
        <w:rPr>
          <w:color w:val="000000"/>
          <w:sz w:val="24"/>
          <w:szCs w:val="24"/>
        </w:rPr>
        <w:t xml:space="preserve">и культурное </w:t>
      </w:r>
      <w:r w:rsidR="00395517">
        <w:rPr>
          <w:color w:val="000000"/>
          <w:sz w:val="24"/>
          <w:szCs w:val="24"/>
        </w:rPr>
        <w:t>развитие личности социального работника?</w:t>
      </w:r>
    </w:p>
    <w:p w:rsidR="00395517" w:rsidRDefault="00395517" w:rsidP="00395517">
      <w:pPr>
        <w:pStyle w:val="FR1"/>
        <w:ind w:left="0" w:firstLine="709"/>
        <w:jc w:val="both"/>
        <w:rPr>
          <w:i/>
          <w:color w:val="000000"/>
          <w:sz w:val="24"/>
          <w:szCs w:val="24"/>
        </w:rPr>
      </w:pPr>
    </w:p>
    <w:p w:rsidR="00340C51" w:rsidRPr="00575BCD" w:rsidRDefault="005605C8" w:rsidP="00395517">
      <w:pPr>
        <w:pStyle w:val="FR1"/>
        <w:ind w:left="0" w:firstLine="709"/>
        <w:jc w:val="both"/>
        <w:rPr>
          <w:i/>
          <w:color w:val="000000"/>
          <w:sz w:val="24"/>
          <w:szCs w:val="24"/>
        </w:rPr>
      </w:pPr>
      <w:r>
        <w:rPr>
          <w:i/>
          <w:color w:val="000000"/>
          <w:sz w:val="24"/>
          <w:szCs w:val="24"/>
        </w:rPr>
        <w:t>Темы рефератов/докладов</w:t>
      </w:r>
      <w:r w:rsidR="00340C51" w:rsidRPr="00575BCD">
        <w:rPr>
          <w:i/>
          <w:color w:val="000000"/>
          <w:sz w:val="24"/>
          <w:szCs w:val="24"/>
        </w:rPr>
        <w:t>:</w:t>
      </w:r>
    </w:p>
    <w:p w:rsidR="00340C51" w:rsidRPr="00575BCD" w:rsidRDefault="005605C8" w:rsidP="00395517">
      <w:pPr>
        <w:pStyle w:val="FR1"/>
        <w:ind w:left="0" w:firstLine="709"/>
        <w:jc w:val="both"/>
        <w:rPr>
          <w:color w:val="000000"/>
          <w:sz w:val="24"/>
          <w:szCs w:val="24"/>
        </w:rPr>
      </w:pPr>
      <w:r>
        <w:rPr>
          <w:color w:val="000000"/>
          <w:sz w:val="24"/>
          <w:szCs w:val="24"/>
        </w:rPr>
        <w:t xml:space="preserve">1. Профессиональная этика и культура </w:t>
      </w:r>
      <w:r w:rsidR="00395517">
        <w:rPr>
          <w:color w:val="000000"/>
          <w:sz w:val="24"/>
          <w:szCs w:val="24"/>
        </w:rPr>
        <w:t xml:space="preserve">поведения </w:t>
      </w:r>
      <w:r>
        <w:rPr>
          <w:color w:val="000000"/>
          <w:sz w:val="24"/>
          <w:szCs w:val="24"/>
        </w:rPr>
        <w:t>социального работника</w:t>
      </w:r>
      <w:r w:rsidR="00340C51" w:rsidRPr="00575BCD">
        <w:rPr>
          <w:color w:val="000000"/>
          <w:sz w:val="24"/>
          <w:szCs w:val="24"/>
        </w:rPr>
        <w:t>.</w:t>
      </w:r>
    </w:p>
    <w:p w:rsidR="00C45867" w:rsidRDefault="005605C8" w:rsidP="00395517">
      <w:pPr>
        <w:pStyle w:val="FR1"/>
        <w:ind w:left="0" w:firstLine="709"/>
        <w:jc w:val="both"/>
        <w:rPr>
          <w:bCs/>
          <w:iCs/>
          <w:color w:val="000000"/>
          <w:sz w:val="24"/>
          <w:szCs w:val="24"/>
        </w:rPr>
      </w:pPr>
      <w:r>
        <w:rPr>
          <w:bCs/>
          <w:iCs/>
          <w:color w:val="000000"/>
          <w:sz w:val="24"/>
          <w:szCs w:val="24"/>
        </w:rPr>
        <w:t xml:space="preserve">2. </w:t>
      </w:r>
      <w:r w:rsidR="00395517">
        <w:rPr>
          <w:bCs/>
          <w:iCs/>
          <w:color w:val="000000"/>
          <w:sz w:val="24"/>
          <w:szCs w:val="24"/>
        </w:rPr>
        <w:t>Профессиональная культура межнационального общения в социальной сфере</w:t>
      </w:r>
      <w:r w:rsidR="00340C51" w:rsidRPr="00575BCD">
        <w:rPr>
          <w:bCs/>
          <w:iCs/>
          <w:color w:val="000000"/>
          <w:sz w:val="24"/>
          <w:szCs w:val="24"/>
        </w:rPr>
        <w:t xml:space="preserve">. </w:t>
      </w:r>
    </w:p>
    <w:p w:rsidR="00395517" w:rsidRPr="00395517" w:rsidRDefault="00395517" w:rsidP="00395517">
      <w:pPr>
        <w:pStyle w:val="FR1"/>
        <w:ind w:left="0" w:firstLine="709"/>
        <w:jc w:val="both"/>
        <w:rPr>
          <w:bCs/>
          <w:iCs/>
          <w:color w:val="000000"/>
          <w:sz w:val="24"/>
          <w:szCs w:val="24"/>
        </w:rPr>
      </w:pPr>
      <w:r>
        <w:rPr>
          <w:bCs/>
          <w:iCs/>
          <w:color w:val="000000"/>
          <w:sz w:val="24"/>
          <w:szCs w:val="24"/>
        </w:rPr>
        <w:t xml:space="preserve">3. Базовые ориентиры </w:t>
      </w:r>
      <w:r w:rsidR="006725CA">
        <w:rPr>
          <w:bCs/>
          <w:iCs/>
          <w:color w:val="000000"/>
          <w:sz w:val="24"/>
          <w:szCs w:val="24"/>
        </w:rPr>
        <w:t>профессионально-личностного развития социального работника.</w:t>
      </w:r>
    </w:p>
    <w:p w:rsidR="00340C51" w:rsidRDefault="00340C51" w:rsidP="00395517">
      <w:pPr>
        <w:pStyle w:val="FR1"/>
        <w:ind w:left="0" w:firstLine="709"/>
        <w:jc w:val="both"/>
        <w:rPr>
          <w:i/>
          <w:color w:val="000000"/>
          <w:sz w:val="24"/>
          <w:szCs w:val="24"/>
        </w:rPr>
      </w:pPr>
    </w:p>
    <w:p w:rsidR="00C45867" w:rsidRPr="00C45867" w:rsidRDefault="00C45867" w:rsidP="006725CA">
      <w:pPr>
        <w:widowControl w:val="0"/>
        <w:ind w:firstLine="709"/>
        <w:jc w:val="both"/>
        <w:rPr>
          <w:bCs/>
          <w:color w:val="000000"/>
          <w:sz w:val="24"/>
          <w:szCs w:val="24"/>
        </w:rPr>
      </w:pPr>
      <w:r>
        <w:rPr>
          <w:b/>
          <w:i/>
          <w:color w:val="000000"/>
          <w:sz w:val="24"/>
          <w:szCs w:val="24"/>
        </w:rPr>
        <w:t>Семинарское занятие</w:t>
      </w:r>
      <w:r w:rsidR="005605C8">
        <w:rPr>
          <w:b/>
          <w:i/>
          <w:color w:val="000000"/>
          <w:sz w:val="24"/>
          <w:szCs w:val="24"/>
        </w:rPr>
        <w:t xml:space="preserve"> </w:t>
      </w:r>
      <w:r>
        <w:rPr>
          <w:b/>
          <w:i/>
          <w:color w:val="000000"/>
          <w:sz w:val="24"/>
          <w:szCs w:val="24"/>
        </w:rPr>
        <w:t>10</w:t>
      </w:r>
      <w:r w:rsidRPr="00575BCD">
        <w:rPr>
          <w:b/>
          <w:i/>
          <w:color w:val="000000"/>
          <w:sz w:val="24"/>
          <w:szCs w:val="24"/>
        </w:rPr>
        <w:t xml:space="preserve">. </w:t>
      </w:r>
      <w:r w:rsidRPr="005605C8">
        <w:rPr>
          <w:b/>
          <w:i/>
          <w:color w:val="000000"/>
          <w:sz w:val="24"/>
          <w:szCs w:val="24"/>
        </w:rPr>
        <w:t>Этикет социального работника</w:t>
      </w:r>
    </w:p>
    <w:p w:rsidR="00C45867" w:rsidRDefault="00C45867" w:rsidP="006725CA">
      <w:pPr>
        <w:pStyle w:val="FR1"/>
        <w:ind w:left="0" w:firstLine="709"/>
        <w:jc w:val="both"/>
        <w:rPr>
          <w:i/>
          <w:color w:val="000000"/>
          <w:sz w:val="24"/>
          <w:szCs w:val="24"/>
        </w:rPr>
      </w:pPr>
    </w:p>
    <w:p w:rsidR="00803555" w:rsidRDefault="00803555" w:rsidP="00803555">
      <w:pPr>
        <w:pStyle w:val="FR1"/>
        <w:ind w:left="0" w:firstLine="709"/>
        <w:jc w:val="both"/>
        <w:rPr>
          <w:i/>
          <w:color w:val="000000"/>
          <w:sz w:val="24"/>
          <w:szCs w:val="24"/>
        </w:rPr>
      </w:pPr>
      <w:r>
        <w:rPr>
          <w:i/>
          <w:color w:val="000000"/>
          <w:sz w:val="24"/>
          <w:szCs w:val="24"/>
        </w:rPr>
        <w:t>Вопросы для подготовки:</w:t>
      </w:r>
    </w:p>
    <w:p w:rsidR="005605C8" w:rsidRPr="00575BCD" w:rsidRDefault="005605C8" w:rsidP="006725CA">
      <w:pPr>
        <w:widowControl w:val="0"/>
        <w:ind w:firstLine="709"/>
        <w:jc w:val="both"/>
        <w:rPr>
          <w:bCs/>
          <w:iCs/>
          <w:color w:val="000000"/>
          <w:sz w:val="24"/>
          <w:szCs w:val="24"/>
        </w:rPr>
      </w:pPr>
      <w:r w:rsidRPr="00575BCD">
        <w:rPr>
          <w:bCs/>
          <w:iCs/>
          <w:color w:val="000000"/>
          <w:sz w:val="24"/>
          <w:szCs w:val="24"/>
        </w:rPr>
        <w:t xml:space="preserve">1. Этика и этикет: взаимосвязь и различие. </w:t>
      </w:r>
    </w:p>
    <w:p w:rsidR="005605C8" w:rsidRPr="00575BCD" w:rsidRDefault="005605C8" w:rsidP="006725CA">
      <w:pPr>
        <w:widowControl w:val="0"/>
        <w:ind w:firstLine="709"/>
        <w:jc w:val="both"/>
        <w:rPr>
          <w:bCs/>
          <w:iCs/>
          <w:color w:val="000000"/>
          <w:sz w:val="24"/>
          <w:szCs w:val="24"/>
        </w:rPr>
      </w:pPr>
      <w:r w:rsidRPr="00575BCD">
        <w:rPr>
          <w:bCs/>
          <w:iCs/>
          <w:color w:val="000000"/>
          <w:sz w:val="24"/>
          <w:szCs w:val="24"/>
        </w:rPr>
        <w:t xml:space="preserve">2. Понятие этикета и его содержание. Основные функции этикета. </w:t>
      </w:r>
    </w:p>
    <w:p w:rsidR="005605C8" w:rsidRPr="00575BCD" w:rsidRDefault="005605C8" w:rsidP="00A8203D">
      <w:pPr>
        <w:widowControl w:val="0"/>
        <w:ind w:firstLine="709"/>
        <w:jc w:val="both"/>
        <w:rPr>
          <w:bCs/>
          <w:iCs/>
          <w:color w:val="000000"/>
          <w:sz w:val="24"/>
          <w:szCs w:val="24"/>
        </w:rPr>
      </w:pPr>
      <w:r w:rsidRPr="00575BCD">
        <w:rPr>
          <w:bCs/>
          <w:iCs/>
          <w:color w:val="000000"/>
          <w:sz w:val="24"/>
          <w:szCs w:val="24"/>
        </w:rPr>
        <w:t>3. Этические</w:t>
      </w:r>
      <w:r w:rsidR="006725CA">
        <w:rPr>
          <w:bCs/>
          <w:iCs/>
          <w:color w:val="000000"/>
          <w:sz w:val="24"/>
          <w:szCs w:val="24"/>
        </w:rPr>
        <w:t xml:space="preserve"> принципы современного этикета</w:t>
      </w:r>
      <w:r w:rsidRPr="00575BCD">
        <w:rPr>
          <w:bCs/>
          <w:iCs/>
          <w:color w:val="000000"/>
          <w:sz w:val="24"/>
          <w:szCs w:val="24"/>
        </w:rPr>
        <w:t xml:space="preserve"> </w:t>
      </w:r>
      <w:r w:rsidR="006725CA">
        <w:rPr>
          <w:bCs/>
          <w:iCs/>
          <w:color w:val="000000"/>
          <w:sz w:val="24"/>
          <w:szCs w:val="24"/>
        </w:rPr>
        <w:t>(</w:t>
      </w:r>
      <w:r w:rsidRPr="00575BCD">
        <w:rPr>
          <w:bCs/>
          <w:iCs/>
          <w:color w:val="000000"/>
          <w:sz w:val="24"/>
          <w:szCs w:val="24"/>
        </w:rPr>
        <w:t>принцип гуманизма, принцип целесообразности действий, принцип эстетической привлекательности, принцип учета народных обычаев поведения и традиций</w:t>
      </w:r>
      <w:r w:rsidR="006725CA">
        <w:rPr>
          <w:bCs/>
          <w:iCs/>
          <w:color w:val="000000"/>
          <w:sz w:val="24"/>
          <w:szCs w:val="24"/>
        </w:rPr>
        <w:t xml:space="preserve">) </w:t>
      </w:r>
      <w:r w:rsidR="00A8203D">
        <w:rPr>
          <w:bCs/>
          <w:iCs/>
          <w:color w:val="000000"/>
          <w:sz w:val="24"/>
          <w:szCs w:val="24"/>
        </w:rPr>
        <w:t xml:space="preserve">как основа </w:t>
      </w:r>
      <w:r w:rsidR="006725CA">
        <w:rPr>
          <w:bCs/>
          <w:iCs/>
          <w:color w:val="000000"/>
          <w:sz w:val="24"/>
          <w:szCs w:val="24"/>
        </w:rPr>
        <w:t>профессиональной деятельности специалиста социальной работы</w:t>
      </w:r>
      <w:r w:rsidRPr="00575BCD">
        <w:rPr>
          <w:bCs/>
          <w:iCs/>
          <w:color w:val="000000"/>
          <w:sz w:val="24"/>
          <w:szCs w:val="24"/>
        </w:rPr>
        <w:t xml:space="preserve">. </w:t>
      </w:r>
    </w:p>
    <w:p w:rsidR="005605C8" w:rsidRPr="00575BCD" w:rsidRDefault="005605C8" w:rsidP="006725CA">
      <w:pPr>
        <w:pStyle w:val="FR1"/>
        <w:ind w:left="0" w:firstLine="709"/>
        <w:jc w:val="both"/>
        <w:rPr>
          <w:color w:val="000000"/>
          <w:sz w:val="24"/>
          <w:szCs w:val="24"/>
        </w:rPr>
      </w:pPr>
      <w:r w:rsidRPr="00575BCD">
        <w:rPr>
          <w:bCs/>
          <w:iCs/>
          <w:color w:val="000000"/>
          <w:sz w:val="24"/>
          <w:szCs w:val="24"/>
        </w:rPr>
        <w:t xml:space="preserve">4. </w:t>
      </w:r>
      <w:r w:rsidRPr="00575BCD">
        <w:rPr>
          <w:color w:val="000000"/>
          <w:sz w:val="24"/>
          <w:szCs w:val="24"/>
        </w:rPr>
        <w:t xml:space="preserve">Этикет и его принципы в профессиональной деятельности социального работника: знакомство, консультирование, повседневное общение с клиентом, с окружением клиента. </w:t>
      </w:r>
    </w:p>
    <w:p w:rsidR="005605C8" w:rsidRPr="00575BCD" w:rsidRDefault="005605C8" w:rsidP="006725CA">
      <w:pPr>
        <w:widowControl w:val="0"/>
        <w:ind w:firstLine="709"/>
        <w:jc w:val="both"/>
        <w:rPr>
          <w:bCs/>
          <w:iCs/>
          <w:color w:val="000000"/>
          <w:sz w:val="24"/>
          <w:szCs w:val="24"/>
        </w:rPr>
      </w:pPr>
      <w:r w:rsidRPr="00575BCD">
        <w:rPr>
          <w:bCs/>
          <w:iCs/>
          <w:color w:val="000000"/>
          <w:sz w:val="24"/>
          <w:szCs w:val="24"/>
        </w:rPr>
        <w:t>5. Правила этикета при оказании социальным работником социально- психологических и социально-бытовых услуг.</w:t>
      </w:r>
    </w:p>
    <w:p w:rsidR="005605C8" w:rsidRPr="00575BCD" w:rsidRDefault="005605C8" w:rsidP="006725CA">
      <w:pPr>
        <w:widowControl w:val="0"/>
        <w:ind w:firstLine="709"/>
        <w:jc w:val="both"/>
        <w:rPr>
          <w:bCs/>
          <w:iCs/>
          <w:color w:val="000000"/>
          <w:sz w:val="24"/>
          <w:szCs w:val="24"/>
        </w:rPr>
      </w:pPr>
      <w:r w:rsidRPr="00575BCD">
        <w:rPr>
          <w:bCs/>
          <w:iCs/>
          <w:color w:val="000000"/>
          <w:sz w:val="24"/>
          <w:szCs w:val="24"/>
        </w:rPr>
        <w:t xml:space="preserve">6. Правила этикета при общении с коллегами. Правила общения по телефону. Этикет деловой переписки.  </w:t>
      </w:r>
    </w:p>
    <w:p w:rsidR="005605C8" w:rsidRPr="00575BCD" w:rsidRDefault="005605C8" w:rsidP="00395517">
      <w:pPr>
        <w:pStyle w:val="FR1"/>
        <w:ind w:left="0" w:firstLine="709"/>
        <w:jc w:val="both"/>
        <w:rPr>
          <w:color w:val="000000"/>
          <w:sz w:val="24"/>
          <w:szCs w:val="24"/>
        </w:rPr>
      </w:pPr>
    </w:p>
    <w:p w:rsidR="00803555" w:rsidRDefault="00803555" w:rsidP="0034471C">
      <w:pPr>
        <w:pStyle w:val="FR1"/>
        <w:ind w:left="0" w:firstLine="709"/>
        <w:jc w:val="both"/>
        <w:rPr>
          <w:i/>
          <w:color w:val="000000"/>
          <w:sz w:val="24"/>
          <w:szCs w:val="24"/>
        </w:rPr>
      </w:pPr>
    </w:p>
    <w:p w:rsidR="00A8203D" w:rsidRDefault="00A8203D" w:rsidP="0034471C">
      <w:pPr>
        <w:pStyle w:val="FR1"/>
        <w:ind w:left="0" w:firstLine="709"/>
        <w:jc w:val="both"/>
        <w:rPr>
          <w:i/>
          <w:color w:val="000000"/>
          <w:sz w:val="24"/>
          <w:szCs w:val="24"/>
        </w:rPr>
      </w:pPr>
      <w:r>
        <w:rPr>
          <w:i/>
          <w:color w:val="000000"/>
          <w:sz w:val="24"/>
          <w:szCs w:val="24"/>
        </w:rPr>
        <w:t>Вопросы для самоконтроля:</w:t>
      </w:r>
    </w:p>
    <w:p w:rsidR="006F2B2D" w:rsidRDefault="006F2B2D" w:rsidP="006F2B2D">
      <w:pPr>
        <w:pStyle w:val="FR1"/>
        <w:ind w:left="0" w:firstLine="709"/>
        <w:jc w:val="both"/>
        <w:rPr>
          <w:color w:val="000000"/>
          <w:sz w:val="24"/>
          <w:szCs w:val="24"/>
        </w:rPr>
      </w:pPr>
      <w:r>
        <w:rPr>
          <w:color w:val="000000"/>
          <w:sz w:val="24"/>
          <w:szCs w:val="24"/>
        </w:rPr>
        <w:t>1. Что такое этикет?</w:t>
      </w:r>
    </w:p>
    <w:p w:rsidR="006F2B2D" w:rsidRDefault="006F2B2D" w:rsidP="006F2B2D">
      <w:pPr>
        <w:pStyle w:val="FR1"/>
        <w:ind w:left="0" w:firstLine="709"/>
        <w:jc w:val="both"/>
        <w:rPr>
          <w:color w:val="000000"/>
          <w:sz w:val="24"/>
          <w:szCs w:val="24"/>
        </w:rPr>
      </w:pPr>
      <w:r>
        <w:rPr>
          <w:color w:val="000000"/>
          <w:sz w:val="24"/>
          <w:szCs w:val="24"/>
        </w:rPr>
        <w:t>2. Чем обусловлены правила поведения человека с точки зрения этикета?</w:t>
      </w:r>
    </w:p>
    <w:p w:rsidR="00A8203D" w:rsidRDefault="006F2B2D" w:rsidP="006F2B2D">
      <w:pPr>
        <w:pStyle w:val="FR1"/>
        <w:ind w:left="0" w:firstLine="709"/>
        <w:jc w:val="both"/>
        <w:rPr>
          <w:color w:val="000000"/>
          <w:sz w:val="24"/>
          <w:szCs w:val="24"/>
        </w:rPr>
      </w:pPr>
      <w:r>
        <w:rPr>
          <w:color w:val="000000"/>
          <w:sz w:val="24"/>
          <w:szCs w:val="24"/>
        </w:rPr>
        <w:t>3. Назовите основные правила поведения с точки зрения этикета.</w:t>
      </w:r>
    </w:p>
    <w:p w:rsidR="006F2B2D" w:rsidRDefault="006F2B2D" w:rsidP="006F2B2D">
      <w:pPr>
        <w:pStyle w:val="FR1"/>
        <w:ind w:left="0" w:firstLine="709"/>
        <w:jc w:val="both"/>
        <w:rPr>
          <w:color w:val="000000"/>
          <w:sz w:val="24"/>
          <w:szCs w:val="24"/>
        </w:rPr>
      </w:pPr>
      <w:r>
        <w:rPr>
          <w:color w:val="000000"/>
          <w:sz w:val="24"/>
          <w:szCs w:val="24"/>
        </w:rPr>
        <w:t>4</w:t>
      </w:r>
      <w:r w:rsidR="00190D4B">
        <w:rPr>
          <w:color w:val="000000"/>
          <w:sz w:val="24"/>
          <w:szCs w:val="24"/>
        </w:rPr>
        <w:t>.</w:t>
      </w:r>
      <w:r>
        <w:rPr>
          <w:color w:val="000000"/>
          <w:sz w:val="24"/>
          <w:szCs w:val="24"/>
        </w:rPr>
        <w:t xml:space="preserve"> Назовите основные этические принципы современного этикета, предложенные </w:t>
      </w:r>
      <w:r w:rsidR="00190D4B">
        <w:rPr>
          <w:color w:val="000000"/>
          <w:sz w:val="24"/>
          <w:szCs w:val="24"/>
        </w:rPr>
        <w:t>Л.С. Лихачевой.</w:t>
      </w:r>
    </w:p>
    <w:p w:rsidR="00190D4B" w:rsidRDefault="00190D4B" w:rsidP="006F2B2D">
      <w:pPr>
        <w:pStyle w:val="FR1"/>
        <w:ind w:left="0" w:firstLine="709"/>
        <w:jc w:val="both"/>
        <w:rPr>
          <w:color w:val="000000"/>
          <w:sz w:val="24"/>
          <w:szCs w:val="24"/>
        </w:rPr>
      </w:pPr>
      <w:r>
        <w:rPr>
          <w:color w:val="000000"/>
          <w:sz w:val="24"/>
          <w:szCs w:val="24"/>
        </w:rPr>
        <w:t xml:space="preserve">5. Почему этические принципы современного этикета, предложенные </w:t>
      </w:r>
      <w:r>
        <w:rPr>
          <w:color w:val="000000"/>
          <w:sz w:val="24"/>
          <w:szCs w:val="24"/>
        </w:rPr>
        <w:br/>
        <w:t xml:space="preserve">Л.С. Лихачевой могут успешно применяться социальным работником в его повседневной профессиональной деятельности? </w:t>
      </w:r>
    </w:p>
    <w:p w:rsidR="0034471C" w:rsidRDefault="00190D4B" w:rsidP="006F2B2D">
      <w:pPr>
        <w:pStyle w:val="FR1"/>
        <w:ind w:left="0" w:firstLine="709"/>
        <w:jc w:val="both"/>
        <w:rPr>
          <w:color w:val="000000"/>
          <w:sz w:val="24"/>
          <w:szCs w:val="24"/>
        </w:rPr>
      </w:pPr>
      <w:r>
        <w:rPr>
          <w:color w:val="000000"/>
          <w:sz w:val="24"/>
          <w:szCs w:val="24"/>
        </w:rPr>
        <w:t>6</w:t>
      </w:r>
      <w:r w:rsidR="0034471C">
        <w:rPr>
          <w:color w:val="000000"/>
          <w:sz w:val="24"/>
          <w:szCs w:val="24"/>
        </w:rPr>
        <w:t>.</w:t>
      </w:r>
      <w:r>
        <w:rPr>
          <w:color w:val="000000"/>
          <w:sz w:val="24"/>
          <w:szCs w:val="24"/>
        </w:rPr>
        <w:t xml:space="preserve"> Назовите основные этикетные модели поведения социального работник</w:t>
      </w:r>
      <w:r w:rsidR="0034471C">
        <w:rPr>
          <w:color w:val="000000"/>
          <w:sz w:val="24"/>
          <w:szCs w:val="24"/>
        </w:rPr>
        <w:t>а при знакомстве с клиентом, вовремя консультирования.</w:t>
      </w:r>
    </w:p>
    <w:p w:rsidR="0034471C" w:rsidRPr="0034471C" w:rsidRDefault="0034471C" w:rsidP="0034471C">
      <w:pPr>
        <w:widowControl w:val="0"/>
        <w:ind w:firstLine="709"/>
        <w:jc w:val="both"/>
        <w:rPr>
          <w:bCs/>
          <w:iCs/>
          <w:color w:val="000000"/>
          <w:sz w:val="24"/>
          <w:szCs w:val="24"/>
        </w:rPr>
      </w:pPr>
      <w:r>
        <w:rPr>
          <w:color w:val="000000"/>
          <w:sz w:val="24"/>
          <w:szCs w:val="24"/>
        </w:rPr>
        <w:t xml:space="preserve">7. Назовите правила поведения социального работника при общении с окружением клиента, при оказании </w:t>
      </w:r>
      <w:r w:rsidRPr="00575BCD">
        <w:rPr>
          <w:bCs/>
          <w:iCs/>
          <w:color w:val="000000"/>
          <w:sz w:val="24"/>
          <w:szCs w:val="24"/>
        </w:rPr>
        <w:t>социально- психологических и социально-бытовых услуг.</w:t>
      </w:r>
    </w:p>
    <w:p w:rsidR="00190D4B" w:rsidRDefault="0034471C" w:rsidP="006F2B2D">
      <w:pPr>
        <w:pStyle w:val="FR1"/>
        <w:ind w:left="0" w:firstLine="709"/>
        <w:jc w:val="both"/>
        <w:rPr>
          <w:color w:val="000000"/>
          <w:sz w:val="24"/>
          <w:szCs w:val="24"/>
        </w:rPr>
      </w:pPr>
      <w:r>
        <w:rPr>
          <w:color w:val="000000"/>
          <w:sz w:val="24"/>
          <w:szCs w:val="24"/>
        </w:rPr>
        <w:t xml:space="preserve">8. Назовите правила поведения деловых бесед социального работника по телефону.  </w:t>
      </w:r>
    </w:p>
    <w:p w:rsidR="006F2B2D" w:rsidRPr="006F2B2D" w:rsidRDefault="006F2B2D" w:rsidP="006F2B2D">
      <w:pPr>
        <w:pStyle w:val="FR1"/>
        <w:ind w:left="0" w:firstLine="709"/>
        <w:jc w:val="both"/>
        <w:rPr>
          <w:color w:val="000000"/>
          <w:sz w:val="24"/>
          <w:szCs w:val="24"/>
        </w:rPr>
      </w:pPr>
    </w:p>
    <w:p w:rsidR="005605C8" w:rsidRPr="00575BCD" w:rsidRDefault="006725CA" w:rsidP="00395517">
      <w:pPr>
        <w:pStyle w:val="FR1"/>
        <w:ind w:left="0" w:firstLine="709"/>
        <w:jc w:val="both"/>
        <w:rPr>
          <w:i/>
          <w:color w:val="000000"/>
          <w:sz w:val="24"/>
          <w:szCs w:val="24"/>
        </w:rPr>
      </w:pPr>
      <w:r>
        <w:rPr>
          <w:i/>
          <w:color w:val="000000"/>
          <w:sz w:val="24"/>
          <w:szCs w:val="24"/>
        </w:rPr>
        <w:t xml:space="preserve">Темы </w:t>
      </w:r>
      <w:r w:rsidR="00A8203D">
        <w:rPr>
          <w:i/>
          <w:color w:val="000000"/>
          <w:sz w:val="24"/>
          <w:szCs w:val="24"/>
        </w:rPr>
        <w:t>рефератов/докладов</w:t>
      </w:r>
      <w:r w:rsidR="005605C8" w:rsidRPr="00575BCD">
        <w:rPr>
          <w:i/>
          <w:color w:val="000000"/>
          <w:sz w:val="24"/>
          <w:szCs w:val="24"/>
        </w:rPr>
        <w:t>:</w:t>
      </w:r>
    </w:p>
    <w:p w:rsidR="005605C8" w:rsidRPr="00575BCD" w:rsidRDefault="005605C8" w:rsidP="00395517">
      <w:pPr>
        <w:pStyle w:val="FR1"/>
        <w:ind w:left="0" w:firstLine="709"/>
        <w:jc w:val="both"/>
        <w:rPr>
          <w:color w:val="000000"/>
          <w:sz w:val="24"/>
          <w:szCs w:val="24"/>
        </w:rPr>
      </w:pPr>
      <w:r w:rsidRPr="00575BCD">
        <w:rPr>
          <w:color w:val="000000"/>
          <w:sz w:val="24"/>
          <w:szCs w:val="24"/>
        </w:rPr>
        <w:t>1. Этика и культура поведения специалиста социальной сферы.</w:t>
      </w:r>
    </w:p>
    <w:p w:rsidR="005605C8" w:rsidRPr="00575BCD" w:rsidRDefault="005605C8" w:rsidP="00395517">
      <w:pPr>
        <w:pStyle w:val="FR1"/>
        <w:ind w:left="0" w:firstLine="709"/>
        <w:jc w:val="both"/>
        <w:rPr>
          <w:bCs/>
          <w:iCs/>
          <w:color w:val="000000"/>
          <w:sz w:val="24"/>
          <w:szCs w:val="24"/>
        </w:rPr>
      </w:pPr>
      <w:r w:rsidRPr="00575BCD">
        <w:rPr>
          <w:bCs/>
          <w:iCs/>
          <w:color w:val="000000"/>
          <w:sz w:val="24"/>
          <w:szCs w:val="24"/>
        </w:rPr>
        <w:t xml:space="preserve">2. Правила делового этикета специалиста социальной сферы. </w:t>
      </w:r>
    </w:p>
    <w:p w:rsidR="005605C8" w:rsidRPr="00575BCD" w:rsidRDefault="005605C8" w:rsidP="00395517">
      <w:pPr>
        <w:pStyle w:val="FR1"/>
        <w:ind w:left="0" w:firstLine="709"/>
        <w:jc w:val="both"/>
        <w:rPr>
          <w:bCs/>
          <w:iCs/>
          <w:color w:val="000000"/>
          <w:sz w:val="24"/>
          <w:szCs w:val="24"/>
        </w:rPr>
      </w:pPr>
      <w:r w:rsidRPr="00575BCD">
        <w:rPr>
          <w:bCs/>
          <w:iCs/>
          <w:color w:val="000000"/>
          <w:sz w:val="24"/>
          <w:szCs w:val="24"/>
        </w:rPr>
        <w:t>3. Этикетные модели взаимодействия с деловыми партнерами</w:t>
      </w:r>
      <w:r w:rsidR="00A8203D">
        <w:rPr>
          <w:bCs/>
          <w:iCs/>
          <w:color w:val="000000"/>
          <w:sz w:val="24"/>
          <w:szCs w:val="24"/>
        </w:rPr>
        <w:t xml:space="preserve"> в социальной сфере</w:t>
      </w:r>
      <w:r w:rsidRPr="00575BCD">
        <w:rPr>
          <w:bCs/>
          <w:iCs/>
          <w:color w:val="000000"/>
          <w:sz w:val="24"/>
          <w:szCs w:val="24"/>
        </w:rPr>
        <w:t>.</w:t>
      </w:r>
    </w:p>
    <w:p w:rsidR="005605C8" w:rsidRPr="00575BCD" w:rsidRDefault="005605C8" w:rsidP="00A8203D">
      <w:pPr>
        <w:pStyle w:val="FR1"/>
        <w:ind w:left="0" w:firstLine="709"/>
        <w:jc w:val="both"/>
        <w:rPr>
          <w:color w:val="000000"/>
          <w:sz w:val="24"/>
          <w:szCs w:val="24"/>
        </w:rPr>
      </w:pPr>
      <w:r w:rsidRPr="00575BCD">
        <w:rPr>
          <w:color w:val="000000"/>
          <w:sz w:val="24"/>
          <w:szCs w:val="24"/>
        </w:rPr>
        <w:t>4. Особенности этикета и учет национальной психологии и</w:t>
      </w:r>
      <w:r w:rsidR="00A8203D">
        <w:rPr>
          <w:color w:val="000000"/>
          <w:sz w:val="24"/>
          <w:szCs w:val="24"/>
        </w:rPr>
        <w:t xml:space="preserve"> </w:t>
      </w:r>
      <w:r w:rsidRPr="00575BCD">
        <w:rPr>
          <w:color w:val="000000"/>
          <w:sz w:val="24"/>
          <w:szCs w:val="24"/>
        </w:rPr>
        <w:t xml:space="preserve">личностных </w:t>
      </w:r>
      <w:r w:rsidRPr="00575BCD">
        <w:rPr>
          <w:color w:val="000000"/>
          <w:sz w:val="24"/>
          <w:szCs w:val="24"/>
        </w:rPr>
        <w:lastRenderedPageBreak/>
        <w:t>особенностей клиента.</w:t>
      </w:r>
    </w:p>
    <w:p w:rsidR="005605C8" w:rsidRPr="00575BCD" w:rsidRDefault="005605C8" w:rsidP="00395517">
      <w:pPr>
        <w:pStyle w:val="FR1"/>
        <w:ind w:left="0" w:firstLine="709"/>
        <w:jc w:val="both"/>
        <w:rPr>
          <w:color w:val="000000"/>
          <w:sz w:val="24"/>
          <w:szCs w:val="24"/>
        </w:rPr>
      </w:pPr>
      <w:r w:rsidRPr="00575BCD">
        <w:rPr>
          <w:color w:val="000000"/>
          <w:sz w:val="24"/>
          <w:szCs w:val="24"/>
        </w:rPr>
        <w:t>5. Этноэтикет и культура межнационального общения.</w:t>
      </w:r>
    </w:p>
    <w:p w:rsidR="005605C8" w:rsidRPr="00C45867" w:rsidRDefault="00A8203D" w:rsidP="00395517">
      <w:pPr>
        <w:widowControl w:val="0"/>
        <w:ind w:firstLine="709"/>
        <w:jc w:val="both"/>
        <w:rPr>
          <w:bCs/>
          <w:color w:val="000000"/>
          <w:sz w:val="24"/>
          <w:szCs w:val="24"/>
        </w:rPr>
      </w:pPr>
      <w:r>
        <w:rPr>
          <w:color w:val="000000"/>
          <w:sz w:val="24"/>
          <w:szCs w:val="24"/>
        </w:rPr>
        <w:t xml:space="preserve">6. </w:t>
      </w:r>
      <w:r w:rsidR="005605C8" w:rsidRPr="00C45867">
        <w:rPr>
          <w:color w:val="000000"/>
          <w:sz w:val="24"/>
          <w:szCs w:val="24"/>
        </w:rPr>
        <w:t>Этикет социального работника как практическое воплощение его нравственной идентичности</w:t>
      </w:r>
      <w:r w:rsidR="005605C8" w:rsidRPr="00C45867">
        <w:rPr>
          <w:bCs/>
          <w:color w:val="000000"/>
          <w:sz w:val="24"/>
          <w:szCs w:val="24"/>
        </w:rPr>
        <w:t xml:space="preserve"> </w:t>
      </w:r>
    </w:p>
    <w:p w:rsidR="00C45867" w:rsidRPr="00575BCD" w:rsidRDefault="00C45867" w:rsidP="00A8203D">
      <w:pPr>
        <w:pStyle w:val="FR1"/>
        <w:ind w:left="0"/>
        <w:jc w:val="both"/>
        <w:rPr>
          <w:i/>
          <w:color w:val="000000"/>
          <w:sz w:val="24"/>
          <w:szCs w:val="24"/>
        </w:rPr>
      </w:pPr>
    </w:p>
    <w:p w:rsidR="00340C51" w:rsidRPr="00575BCD" w:rsidRDefault="00340C51" w:rsidP="00A8203D">
      <w:pPr>
        <w:pStyle w:val="FR1"/>
        <w:ind w:left="0" w:firstLine="709"/>
        <w:jc w:val="both"/>
        <w:rPr>
          <w:i/>
          <w:color w:val="000000"/>
          <w:sz w:val="24"/>
          <w:szCs w:val="24"/>
        </w:rPr>
      </w:pPr>
      <w:r w:rsidRPr="00575BCD">
        <w:rPr>
          <w:i/>
          <w:color w:val="000000"/>
          <w:sz w:val="24"/>
          <w:szCs w:val="24"/>
        </w:rPr>
        <w:t>Литература:</w:t>
      </w:r>
    </w:p>
    <w:p w:rsidR="00340C51" w:rsidRPr="00575BCD" w:rsidRDefault="00340C51" w:rsidP="00A8203D">
      <w:pPr>
        <w:pStyle w:val="FR1"/>
        <w:ind w:left="0"/>
        <w:jc w:val="both"/>
        <w:rPr>
          <w:color w:val="000000"/>
          <w:sz w:val="24"/>
          <w:szCs w:val="24"/>
        </w:rPr>
      </w:pPr>
      <w:r w:rsidRPr="00575BCD">
        <w:rPr>
          <w:color w:val="000000"/>
          <w:sz w:val="24"/>
          <w:szCs w:val="24"/>
        </w:rPr>
        <w:t>Виговская М.Е. Профессиональная этика и этикет: учебное пособие. М., 2015.</w:t>
      </w:r>
    </w:p>
    <w:p w:rsidR="00340C51" w:rsidRPr="00575BCD" w:rsidRDefault="00340C51" w:rsidP="00A8203D">
      <w:pPr>
        <w:pStyle w:val="FR1"/>
        <w:tabs>
          <w:tab w:val="left" w:pos="6237"/>
          <w:tab w:val="left" w:pos="7938"/>
        </w:tabs>
        <w:ind w:left="0"/>
        <w:jc w:val="both"/>
        <w:rPr>
          <w:color w:val="000000"/>
          <w:sz w:val="24"/>
          <w:szCs w:val="24"/>
        </w:rPr>
      </w:pPr>
      <w:r w:rsidRPr="00575BCD">
        <w:rPr>
          <w:color w:val="000000"/>
          <w:sz w:val="24"/>
          <w:szCs w:val="24"/>
        </w:rPr>
        <w:t>Коныгина М.Н., Горлова Е.Б. Этические основы социальной работы: учебное пособие. М., 2015.</w:t>
      </w:r>
    </w:p>
    <w:p w:rsidR="00340C51" w:rsidRPr="00575BCD" w:rsidRDefault="00340C51" w:rsidP="00A8203D">
      <w:pPr>
        <w:pStyle w:val="FR1"/>
        <w:ind w:left="0"/>
        <w:jc w:val="both"/>
        <w:rPr>
          <w:color w:val="000000"/>
          <w:sz w:val="24"/>
          <w:szCs w:val="24"/>
        </w:rPr>
      </w:pPr>
      <w:r w:rsidRPr="00575BCD">
        <w:rPr>
          <w:color w:val="000000"/>
          <w:sz w:val="24"/>
          <w:szCs w:val="24"/>
        </w:rPr>
        <w:t>Кузнецов И.Н. Деловая этика и деловой этикет. Ростов н/Д., 2007.</w:t>
      </w:r>
    </w:p>
    <w:p w:rsidR="00340C51" w:rsidRPr="00575BCD" w:rsidRDefault="00340C51" w:rsidP="00A8203D">
      <w:pPr>
        <w:pStyle w:val="FR1"/>
        <w:ind w:left="0"/>
        <w:jc w:val="both"/>
        <w:rPr>
          <w:color w:val="000000"/>
          <w:sz w:val="24"/>
          <w:szCs w:val="24"/>
        </w:rPr>
      </w:pPr>
      <w:r w:rsidRPr="00575BCD">
        <w:rPr>
          <w:color w:val="000000"/>
          <w:sz w:val="24"/>
          <w:szCs w:val="24"/>
        </w:rPr>
        <w:t>Кафтан В.В., Чернышева Л.И. Деловая этика: учебник и практикум. М., 2016.</w:t>
      </w:r>
    </w:p>
    <w:p w:rsidR="00340C51" w:rsidRPr="00575BCD" w:rsidRDefault="00340C51" w:rsidP="00A8203D">
      <w:pPr>
        <w:pStyle w:val="FR1"/>
        <w:ind w:left="0"/>
        <w:jc w:val="both"/>
        <w:rPr>
          <w:color w:val="000000"/>
          <w:sz w:val="24"/>
          <w:szCs w:val="24"/>
        </w:rPr>
      </w:pPr>
      <w:r w:rsidRPr="00575BCD">
        <w:rPr>
          <w:color w:val="000000"/>
          <w:sz w:val="24"/>
          <w:szCs w:val="24"/>
        </w:rPr>
        <w:t>Лавриненко В.Н. Психология и этика делового общения: учебник. М., 2005.</w:t>
      </w:r>
    </w:p>
    <w:p w:rsidR="00340C51" w:rsidRPr="00575BCD" w:rsidRDefault="00340C51" w:rsidP="00A8203D">
      <w:pPr>
        <w:pStyle w:val="FR1"/>
        <w:ind w:left="0"/>
        <w:jc w:val="both"/>
        <w:rPr>
          <w:color w:val="000000"/>
          <w:sz w:val="24"/>
          <w:szCs w:val="24"/>
        </w:rPr>
      </w:pPr>
      <w:r w:rsidRPr="00575BCD">
        <w:rPr>
          <w:color w:val="000000"/>
          <w:sz w:val="24"/>
          <w:szCs w:val="24"/>
        </w:rPr>
        <w:t>Медведева Г.П. Деловая культура: учебник. М., 2012.</w:t>
      </w:r>
    </w:p>
    <w:p w:rsidR="00A8203D" w:rsidRDefault="00340C51" w:rsidP="00A8203D">
      <w:pPr>
        <w:pStyle w:val="FR1"/>
        <w:ind w:left="0"/>
        <w:jc w:val="both"/>
        <w:rPr>
          <w:color w:val="000000"/>
          <w:sz w:val="24"/>
          <w:szCs w:val="24"/>
        </w:rPr>
      </w:pPr>
      <w:r w:rsidRPr="00575BCD">
        <w:rPr>
          <w:color w:val="000000"/>
          <w:sz w:val="24"/>
          <w:szCs w:val="24"/>
        </w:rPr>
        <w:t xml:space="preserve">Смирнов Г.Н. Этика деловых отношений: учебник. М., 2008. </w:t>
      </w:r>
    </w:p>
    <w:p w:rsidR="00420881" w:rsidRPr="00A8203D" w:rsidRDefault="00340C51" w:rsidP="00A8203D">
      <w:pPr>
        <w:pStyle w:val="FR1"/>
        <w:ind w:left="0"/>
        <w:jc w:val="both"/>
        <w:rPr>
          <w:color w:val="000000"/>
          <w:sz w:val="24"/>
          <w:szCs w:val="24"/>
        </w:rPr>
      </w:pPr>
      <w:r w:rsidRPr="00575BCD">
        <w:rPr>
          <w:color w:val="000000"/>
          <w:sz w:val="24"/>
          <w:szCs w:val="24"/>
        </w:rPr>
        <w:t>Шеламова Г.М. Деловая культура и психология общения. М., 200</w:t>
      </w:r>
      <w:r w:rsidR="00A8203D">
        <w:rPr>
          <w:color w:val="000000"/>
          <w:sz w:val="24"/>
          <w:szCs w:val="24"/>
        </w:rPr>
        <w:t>9.</w:t>
      </w:r>
    </w:p>
    <w:p w:rsidR="00420881" w:rsidRPr="00575BCD" w:rsidRDefault="00420881" w:rsidP="00575BCD">
      <w:pPr>
        <w:pStyle w:val="FR1"/>
        <w:tabs>
          <w:tab w:val="left" w:pos="6237"/>
          <w:tab w:val="left" w:pos="7938"/>
        </w:tabs>
        <w:ind w:left="0"/>
        <w:jc w:val="both"/>
        <w:rPr>
          <w:i/>
          <w:color w:val="000000"/>
          <w:sz w:val="24"/>
          <w:szCs w:val="24"/>
        </w:rPr>
      </w:pPr>
    </w:p>
    <w:p w:rsidR="00430D93" w:rsidRDefault="00430D93" w:rsidP="00575BCD">
      <w:pPr>
        <w:pStyle w:val="FR1"/>
        <w:ind w:left="0"/>
        <w:jc w:val="both"/>
        <w:rPr>
          <w:i/>
          <w:color w:val="000000"/>
          <w:sz w:val="24"/>
          <w:szCs w:val="24"/>
        </w:rPr>
      </w:pPr>
    </w:p>
    <w:p w:rsidR="00230C8C" w:rsidRDefault="00230C8C" w:rsidP="00575BCD">
      <w:pPr>
        <w:pStyle w:val="FR1"/>
        <w:ind w:left="0"/>
        <w:jc w:val="both"/>
        <w:rPr>
          <w:i/>
          <w:color w:val="000000"/>
          <w:sz w:val="24"/>
          <w:szCs w:val="24"/>
        </w:rPr>
      </w:pPr>
    </w:p>
    <w:p w:rsidR="00230C8C" w:rsidRDefault="00230C8C" w:rsidP="00575BCD">
      <w:pPr>
        <w:pStyle w:val="FR1"/>
        <w:ind w:left="0"/>
        <w:jc w:val="both"/>
        <w:rPr>
          <w:i/>
          <w:color w:val="000000"/>
          <w:sz w:val="24"/>
          <w:szCs w:val="24"/>
        </w:rPr>
      </w:pPr>
    </w:p>
    <w:p w:rsidR="00230C8C" w:rsidRDefault="00230C8C" w:rsidP="00575BCD">
      <w:pPr>
        <w:pStyle w:val="FR1"/>
        <w:ind w:left="0"/>
        <w:jc w:val="both"/>
        <w:rPr>
          <w:i/>
          <w:color w:val="000000"/>
          <w:sz w:val="24"/>
          <w:szCs w:val="24"/>
        </w:rPr>
      </w:pPr>
    </w:p>
    <w:p w:rsidR="00230C8C" w:rsidRDefault="00230C8C" w:rsidP="00575BCD">
      <w:pPr>
        <w:pStyle w:val="FR1"/>
        <w:ind w:left="0"/>
        <w:jc w:val="both"/>
        <w:rPr>
          <w:i/>
          <w:color w:val="000000"/>
          <w:sz w:val="24"/>
          <w:szCs w:val="24"/>
        </w:rPr>
      </w:pPr>
    </w:p>
    <w:p w:rsidR="00230C8C" w:rsidRDefault="00230C8C" w:rsidP="00575BCD">
      <w:pPr>
        <w:pStyle w:val="FR1"/>
        <w:ind w:left="0"/>
        <w:jc w:val="both"/>
        <w:rPr>
          <w:i/>
          <w:color w:val="000000"/>
          <w:sz w:val="24"/>
          <w:szCs w:val="24"/>
        </w:rPr>
      </w:pPr>
    </w:p>
    <w:p w:rsidR="00230C8C" w:rsidRDefault="00230C8C" w:rsidP="00575BCD">
      <w:pPr>
        <w:pStyle w:val="FR1"/>
        <w:ind w:left="0"/>
        <w:jc w:val="both"/>
        <w:rPr>
          <w:i/>
          <w:color w:val="000000"/>
          <w:sz w:val="24"/>
          <w:szCs w:val="24"/>
        </w:rPr>
      </w:pPr>
    </w:p>
    <w:p w:rsidR="00230C8C" w:rsidRDefault="00230C8C" w:rsidP="00575BCD">
      <w:pPr>
        <w:pStyle w:val="FR1"/>
        <w:ind w:left="0"/>
        <w:jc w:val="both"/>
        <w:rPr>
          <w:i/>
          <w:color w:val="000000"/>
          <w:sz w:val="24"/>
          <w:szCs w:val="24"/>
        </w:rPr>
      </w:pPr>
    </w:p>
    <w:p w:rsidR="00230C8C" w:rsidRDefault="00230C8C" w:rsidP="00575BCD">
      <w:pPr>
        <w:pStyle w:val="FR1"/>
        <w:ind w:left="0"/>
        <w:jc w:val="both"/>
        <w:rPr>
          <w:i/>
          <w:color w:val="000000"/>
          <w:sz w:val="24"/>
          <w:szCs w:val="24"/>
        </w:rPr>
      </w:pPr>
    </w:p>
    <w:p w:rsidR="00230C8C" w:rsidRDefault="00230C8C" w:rsidP="00575BCD">
      <w:pPr>
        <w:pStyle w:val="FR1"/>
        <w:ind w:left="0"/>
        <w:jc w:val="both"/>
        <w:rPr>
          <w:i/>
          <w:color w:val="000000"/>
          <w:sz w:val="24"/>
          <w:szCs w:val="24"/>
        </w:rPr>
      </w:pPr>
    </w:p>
    <w:p w:rsidR="00230C8C" w:rsidRDefault="00230C8C" w:rsidP="00575BCD">
      <w:pPr>
        <w:pStyle w:val="FR1"/>
        <w:ind w:left="0"/>
        <w:jc w:val="both"/>
        <w:rPr>
          <w:i/>
          <w:color w:val="000000"/>
          <w:sz w:val="24"/>
          <w:szCs w:val="24"/>
        </w:rPr>
      </w:pPr>
    </w:p>
    <w:p w:rsidR="00230C8C" w:rsidRDefault="00230C8C" w:rsidP="00575BCD">
      <w:pPr>
        <w:pStyle w:val="FR1"/>
        <w:ind w:left="0"/>
        <w:jc w:val="both"/>
        <w:rPr>
          <w:i/>
          <w:color w:val="000000"/>
          <w:sz w:val="24"/>
          <w:szCs w:val="24"/>
        </w:rPr>
      </w:pPr>
    </w:p>
    <w:p w:rsidR="00230C8C" w:rsidRDefault="00230C8C" w:rsidP="00575BCD">
      <w:pPr>
        <w:pStyle w:val="FR1"/>
        <w:ind w:left="0"/>
        <w:jc w:val="both"/>
        <w:rPr>
          <w:i/>
          <w:color w:val="000000"/>
          <w:sz w:val="24"/>
          <w:szCs w:val="24"/>
        </w:rPr>
      </w:pPr>
    </w:p>
    <w:p w:rsidR="00230C8C" w:rsidRDefault="00230C8C" w:rsidP="00575BCD">
      <w:pPr>
        <w:pStyle w:val="FR1"/>
        <w:ind w:left="0"/>
        <w:jc w:val="both"/>
        <w:rPr>
          <w:i/>
          <w:color w:val="000000"/>
          <w:sz w:val="24"/>
          <w:szCs w:val="24"/>
        </w:rPr>
      </w:pPr>
    </w:p>
    <w:p w:rsidR="00230C8C" w:rsidRDefault="00230C8C" w:rsidP="00575BCD">
      <w:pPr>
        <w:pStyle w:val="FR1"/>
        <w:ind w:left="0"/>
        <w:jc w:val="both"/>
        <w:rPr>
          <w:i/>
          <w:color w:val="000000"/>
          <w:sz w:val="24"/>
          <w:szCs w:val="24"/>
        </w:rPr>
      </w:pPr>
    </w:p>
    <w:p w:rsidR="00230C8C" w:rsidRDefault="00230C8C" w:rsidP="00575BCD">
      <w:pPr>
        <w:pStyle w:val="FR1"/>
        <w:ind w:left="0"/>
        <w:jc w:val="both"/>
        <w:rPr>
          <w:i/>
          <w:color w:val="000000"/>
          <w:sz w:val="24"/>
          <w:szCs w:val="24"/>
        </w:rPr>
      </w:pPr>
    </w:p>
    <w:p w:rsidR="00230C8C" w:rsidRDefault="00230C8C" w:rsidP="00575BCD">
      <w:pPr>
        <w:pStyle w:val="FR1"/>
        <w:ind w:left="0"/>
        <w:jc w:val="both"/>
        <w:rPr>
          <w:i/>
          <w:color w:val="000000"/>
          <w:sz w:val="24"/>
          <w:szCs w:val="24"/>
        </w:rPr>
      </w:pPr>
    </w:p>
    <w:p w:rsidR="00230C8C" w:rsidRDefault="00230C8C" w:rsidP="00575BCD">
      <w:pPr>
        <w:pStyle w:val="FR1"/>
        <w:ind w:left="0"/>
        <w:jc w:val="both"/>
        <w:rPr>
          <w:i/>
          <w:color w:val="000000"/>
          <w:sz w:val="24"/>
          <w:szCs w:val="24"/>
        </w:rPr>
      </w:pPr>
    </w:p>
    <w:p w:rsidR="00011A8E" w:rsidRDefault="00011A8E" w:rsidP="00575BCD">
      <w:pPr>
        <w:pStyle w:val="FR1"/>
        <w:ind w:left="0"/>
        <w:jc w:val="both"/>
        <w:rPr>
          <w:i/>
          <w:color w:val="000000"/>
          <w:sz w:val="24"/>
          <w:szCs w:val="24"/>
        </w:rPr>
      </w:pPr>
    </w:p>
    <w:p w:rsidR="00230C8C" w:rsidRDefault="00230C8C" w:rsidP="00575BCD">
      <w:pPr>
        <w:pStyle w:val="FR1"/>
        <w:ind w:left="0"/>
        <w:jc w:val="both"/>
        <w:rPr>
          <w:i/>
          <w:color w:val="000000"/>
          <w:sz w:val="24"/>
          <w:szCs w:val="24"/>
        </w:rPr>
      </w:pPr>
    </w:p>
    <w:p w:rsidR="00230C8C" w:rsidRPr="00230C8C" w:rsidRDefault="00D57C1A" w:rsidP="00230C8C">
      <w:pPr>
        <w:jc w:val="center"/>
        <w:rPr>
          <w:b/>
          <w:sz w:val="24"/>
          <w:szCs w:val="24"/>
        </w:rPr>
      </w:pPr>
      <w:r>
        <w:rPr>
          <w:b/>
          <w:sz w:val="24"/>
          <w:szCs w:val="24"/>
        </w:rPr>
        <w:t>Тесты по дисциплине «Этика и деонтология в социальной работе</w:t>
      </w:r>
      <w:r w:rsidR="00230C8C" w:rsidRPr="00230C8C">
        <w:rPr>
          <w:b/>
          <w:sz w:val="24"/>
          <w:szCs w:val="24"/>
        </w:rPr>
        <w:t>»</w:t>
      </w:r>
    </w:p>
    <w:p w:rsidR="00230C8C" w:rsidRPr="00230C8C" w:rsidRDefault="00230C8C" w:rsidP="00230C8C">
      <w:pPr>
        <w:rPr>
          <w:b/>
          <w:sz w:val="24"/>
          <w:szCs w:val="24"/>
        </w:rPr>
      </w:pPr>
      <w:r w:rsidRPr="00230C8C">
        <w:rPr>
          <w:b/>
          <w:sz w:val="24"/>
          <w:szCs w:val="24"/>
        </w:rPr>
        <w:t xml:space="preserve">                                                                                                    </w:t>
      </w:r>
    </w:p>
    <w:p w:rsidR="00D97863" w:rsidRPr="005C2993" w:rsidRDefault="00D97863" w:rsidP="00D97863">
      <w:pPr>
        <w:ind w:firstLine="567"/>
        <w:contextualSpacing/>
        <w:jc w:val="both"/>
        <w:rPr>
          <w:b/>
          <w:sz w:val="24"/>
          <w:szCs w:val="24"/>
        </w:rPr>
      </w:pPr>
      <w:r w:rsidRPr="005C2993">
        <w:rPr>
          <w:b/>
          <w:sz w:val="24"/>
          <w:szCs w:val="24"/>
        </w:rPr>
        <w:t>Задания закрытого типа</w:t>
      </w:r>
    </w:p>
    <w:p w:rsidR="00D97863" w:rsidRPr="005C2993" w:rsidRDefault="00D97863" w:rsidP="00D97863">
      <w:pPr>
        <w:ind w:firstLine="567"/>
        <w:contextualSpacing/>
        <w:jc w:val="both"/>
        <w:rPr>
          <w:b/>
          <w:sz w:val="24"/>
          <w:szCs w:val="24"/>
        </w:rPr>
      </w:pPr>
      <w:r w:rsidRPr="005C2993">
        <w:rPr>
          <w:b/>
          <w:sz w:val="24"/>
          <w:szCs w:val="24"/>
        </w:rPr>
        <w:t>Задания альтернативного выбора</w:t>
      </w:r>
    </w:p>
    <w:p w:rsidR="00D97863" w:rsidRPr="00121B37" w:rsidRDefault="00D97863" w:rsidP="00D97863">
      <w:pPr>
        <w:pStyle w:val="ab"/>
        <w:tabs>
          <w:tab w:val="left" w:pos="708"/>
        </w:tabs>
        <w:ind w:firstLine="567"/>
        <w:contextualSpacing/>
        <w:jc w:val="both"/>
        <w:rPr>
          <w:i/>
          <w:color w:val="000000"/>
        </w:rPr>
      </w:pPr>
      <w:r w:rsidRPr="00121B37">
        <w:rPr>
          <w:i/>
          <w:color w:val="000000"/>
        </w:rPr>
        <w:t xml:space="preserve">Выберите </w:t>
      </w:r>
      <w:r w:rsidRPr="00121B37">
        <w:rPr>
          <w:b/>
          <w:i/>
          <w:color w:val="000000"/>
        </w:rPr>
        <w:t>один</w:t>
      </w:r>
      <w:r w:rsidRPr="00121B37">
        <w:rPr>
          <w:i/>
          <w:color w:val="000000"/>
        </w:rPr>
        <w:t xml:space="preserve"> правильный ответ</w:t>
      </w:r>
    </w:p>
    <w:p w:rsidR="00D97863" w:rsidRDefault="00D97863" w:rsidP="00D97863">
      <w:pPr>
        <w:pStyle w:val="ab"/>
        <w:tabs>
          <w:tab w:val="left" w:pos="708"/>
        </w:tabs>
        <w:ind w:firstLine="567"/>
        <w:jc w:val="both"/>
        <w:rPr>
          <w:b/>
          <w:color w:val="000000"/>
        </w:rPr>
      </w:pPr>
    </w:p>
    <w:p w:rsidR="00D97863" w:rsidRPr="00BA3B96" w:rsidRDefault="00D97863" w:rsidP="00D97863">
      <w:pPr>
        <w:pStyle w:val="ab"/>
        <w:tabs>
          <w:tab w:val="left" w:pos="708"/>
        </w:tabs>
        <w:ind w:firstLine="567"/>
        <w:jc w:val="both"/>
        <w:rPr>
          <w:b/>
          <w:color w:val="000000"/>
        </w:rPr>
      </w:pPr>
      <w:r w:rsidRPr="00CD7CE0">
        <w:rPr>
          <w:b/>
          <w:color w:val="000000"/>
        </w:rPr>
        <w:t>Простые (1 уровень)</w:t>
      </w:r>
    </w:p>
    <w:p w:rsidR="00D97863" w:rsidRPr="00EE2369" w:rsidRDefault="00D97863" w:rsidP="00D97863">
      <w:pPr>
        <w:pStyle w:val="a3"/>
        <w:numPr>
          <w:ilvl w:val="0"/>
          <w:numId w:val="12"/>
        </w:numPr>
        <w:ind w:left="0" w:firstLine="357"/>
        <w:jc w:val="both"/>
        <w:rPr>
          <w:rFonts w:eastAsia="Calibri"/>
          <w:sz w:val="24"/>
          <w:szCs w:val="24"/>
        </w:rPr>
      </w:pPr>
      <w:r w:rsidRPr="00EE2369">
        <w:rPr>
          <w:sz w:val="24"/>
          <w:szCs w:val="24"/>
        </w:rPr>
        <w:t>Термин «деонтология» для обозначения учения о должном поведении, поступках, образе действий был введен английским философом И.Бентамом в</w:t>
      </w:r>
      <w:r>
        <w:rPr>
          <w:sz w:val="24"/>
          <w:szCs w:val="24"/>
        </w:rPr>
        <w:t xml:space="preserve"> </w:t>
      </w:r>
    </w:p>
    <w:p w:rsidR="00D97863" w:rsidRPr="00EE2369" w:rsidRDefault="00D97863" w:rsidP="00D97863">
      <w:pPr>
        <w:numPr>
          <w:ilvl w:val="0"/>
          <w:numId w:val="10"/>
        </w:numPr>
        <w:spacing w:after="200" w:line="276" w:lineRule="auto"/>
        <w:contextualSpacing/>
        <w:rPr>
          <w:rFonts w:eastAsia="Calibri"/>
          <w:sz w:val="24"/>
          <w:szCs w:val="24"/>
        </w:rPr>
      </w:pPr>
      <w:r w:rsidRPr="00EE2369">
        <w:rPr>
          <w:sz w:val="24"/>
          <w:szCs w:val="24"/>
        </w:rPr>
        <w:t>X</w:t>
      </w:r>
      <w:r w:rsidRPr="00EE2369">
        <w:rPr>
          <w:sz w:val="24"/>
          <w:szCs w:val="24"/>
          <w:lang w:val="en-US"/>
        </w:rPr>
        <w:t>V</w:t>
      </w:r>
      <w:r w:rsidRPr="00EE2369">
        <w:rPr>
          <w:sz w:val="24"/>
          <w:szCs w:val="24"/>
        </w:rPr>
        <w:t>II</w:t>
      </w:r>
      <w:r w:rsidRPr="00EE2369">
        <w:rPr>
          <w:sz w:val="24"/>
          <w:szCs w:val="24"/>
          <w:lang w:val="en-US"/>
        </w:rPr>
        <w:t xml:space="preserve"> </w:t>
      </w:r>
      <w:r w:rsidRPr="00EE2369">
        <w:rPr>
          <w:sz w:val="24"/>
          <w:szCs w:val="24"/>
        </w:rPr>
        <w:t>в;</w:t>
      </w:r>
    </w:p>
    <w:p w:rsidR="00D97863" w:rsidRPr="00324DBE" w:rsidRDefault="00D97863" w:rsidP="00D97863">
      <w:pPr>
        <w:numPr>
          <w:ilvl w:val="0"/>
          <w:numId w:val="10"/>
        </w:numPr>
        <w:contextualSpacing/>
        <w:rPr>
          <w:b/>
          <w:sz w:val="24"/>
          <w:szCs w:val="24"/>
        </w:rPr>
      </w:pPr>
      <w:r w:rsidRPr="00324DBE">
        <w:rPr>
          <w:b/>
          <w:sz w:val="24"/>
          <w:szCs w:val="24"/>
        </w:rPr>
        <w:t xml:space="preserve">XVIII в.; </w:t>
      </w:r>
    </w:p>
    <w:p w:rsidR="00D97863" w:rsidRPr="00EE2369" w:rsidRDefault="00D97863" w:rsidP="00D97863">
      <w:pPr>
        <w:numPr>
          <w:ilvl w:val="0"/>
          <w:numId w:val="10"/>
        </w:numPr>
        <w:contextualSpacing/>
        <w:rPr>
          <w:sz w:val="24"/>
          <w:szCs w:val="24"/>
        </w:rPr>
      </w:pPr>
      <w:r w:rsidRPr="00EE2369">
        <w:rPr>
          <w:sz w:val="24"/>
          <w:szCs w:val="24"/>
        </w:rPr>
        <w:t>XIX в.;</w:t>
      </w:r>
    </w:p>
    <w:p w:rsidR="00D97863" w:rsidRPr="00B27A67" w:rsidRDefault="00D97863" w:rsidP="00D97863">
      <w:pPr>
        <w:rPr>
          <w:rFonts w:eastAsia="Calibri"/>
          <w:sz w:val="24"/>
          <w:szCs w:val="28"/>
        </w:rPr>
      </w:pPr>
    </w:p>
    <w:p w:rsidR="00D97863" w:rsidRPr="007C6A91" w:rsidRDefault="00D97863" w:rsidP="00D97863">
      <w:pPr>
        <w:pStyle w:val="a3"/>
        <w:numPr>
          <w:ilvl w:val="0"/>
          <w:numId w:val="12"/>
        </w:numPr>
        <w:spacing w:after="200" w:line="276" w:lineRule="auto"/>
        <w:rPr>
          <w:rFonts w:eastAsia="Calibri"/>
          <w:b/>
          <w:bCs/>
          <w:sz w:val="24"/>
          <w:szCs w:val="24"/>
        </w:rPr>
      </w:pPr>
      <w:r w:rsidRPr="007C6A91">
        <w:rPr>
          <w:sz w:val="24"/>
          <w:szCs w:val="24"/>
        </w:rPr>
        <w:t xml:space="preserve">Термин «деонтология» ввел в научный обиход: </w:t>
      </w:r>
    </w:p>
    <w:p w:rsidR="00D97863" w:rsidRPr="007C6A91" w:rsidRDefault="00D97863" w:rsidP="00D97863">
      <w:pPr>
        <w:pStyle w:val="a3"/>
        <w:spacing w:after="200" w:line="276" w:lineRule="auto"/>
        <w:rPr>
          <w:sz w:val="24"/>
          <w:szCs w:val="24"/>
        </w:rPr>
      </w:pPr>
      <w:r w:rsidRPr="007C6A91">
        <w:rPr>
          <w:sz w:val="24"/>
          <w:szCs w:val="24"/>
        </w:rPr>
        <w:t xml:space="preserve">А) О. Конт; </w:t>
      </w:r>
    </w:p>
    <w:p w:rsidR="00D97863" w:rsidRPr="007C6A91" w:rsidRDefault="00D97863" w:rsidP="00D97863">
      <w:pPr>
        <w:pStyle w:val="a3"/>
        <w:spacing w:after="200" w:line="276" w:lineRule="auto"/>
        <w:rPr>
          <w:sz w:val="24"/>
          <w:szCs w:val="24"/>
        </w:rPr>
      </w:pPr>
      <w:r w:rsidRPr="007C6A91">
        <w:rPr>
          <w:sz w:val="24"/>
          <w:szCs w:val="24"/>
        </w:rPr>
        <w:t>Б) Сократ;</w:t>
      </w:r>
    </w:p>
    <w:p w:rsidR="00D97863" w:rsidRPr="007C6A91" w:rsidRDefault="00D97863" w:rsidP="00D97863">
      <w:pPr>
        <w:pStyle w:val="a3"/>
        <w:spacing w:after="200" w:line="276" w:lineRule="auto"/>
        <w:rPr>
          <w:b/>
          <w:sz w:val="24"/>
          <w:szCs w:val="24"/>
        </w:rPr>
      </w:pPr>
      <w:r w:rsidRPr="007C6A91">
        <w:rPr>
          <w:b/>
          <w:sz w:val="24"/>
          <w:szCs w:val="24"/>
        </w:rPr>
        <w:lastRenderedPageBreak/>
        <w:t xml:space="preserve">В) И. Бентам; </w:t>
      </w:r>
    </w:p>
    <w:p w:rsidR="00D97863" w:rsidRPr="007C6A91" w:rsidRDefault="00D97863" w:rsidP="00D97863">
      <w:pPr>
        <w:pStyle w:val="a3"/>
        <w:spacing w:after="200" w:line="276" w:lineRule="auto"/>
        <w:rPr>
          <w:rFonts w:eastAsia="Calibri"/>
          <w:b/>
          <w:bCs/>
          <w:sz w:val="24"/>
          <w:szCs w:val="24"/>
        </w:rPr>
      </w:pPr>
    </w:p>
    <w:p w:rsidR="00D97863" w:rsidRPr="00CF5506" w:rsidRDefault="00D97863" w:rsidP="00D97863">
      <w:pPr>
        <w:pStyle w:val="a3"/>
        <w:numPr>
          <w:ilvl w:val="0"/>
          <w:numId w:val="12"/>
        </w:numPr>
        <w:spacing w:after="200" w:line="276" w:lineRule="auto"/>
        <w:rPr>
          <w:rFonts w:eastAsia="Calibri"/>
          <w:b/>
          <w:sz w:val="24"/>
          <w:szCs w:val="24"/>
        </w:rPr>
      </w:pPr>
      <w:r w:rsidRPr="00CF5506">
        <w:rPr>
          <w:sz w:val="24"/>
          <w:szCs w:val="24"/>
        </w:rPr>
        <w:t>Направление</w:t>
      </w:r>
      <w:r>
        <w:rPr>
          <w:sz w:val="24"/>
          <w:szCs w:val="24"/>
        </w:rPr>
        <w:t xml:space="preserve"> </w:t>
      </w:r>
      <w:r w:rsidRPr="00CF5506">
        <w:rPr>
          <w:sz w:val="24"/>
          <w:szCs w:val="24"/>
        </w:rPr>
        <w:t>в этике, считающее пользу основой нравственности и критерием человеческих поступков</w:t>
      </w:r>
    </w:p>
    <w:p w:rsidR="00D97863" w:rsidRPr="00CF5506" w:rsidRDefault="00D97863" w:rsidP="00D97863">
      <w:pPr>
        <w:pStyle w:val="a3"/>
        <w:spacing w:after="200" w:line="276" w:lineRule="auto"/>
        <w:rPr>
          <w:sz w:val="24"/>
          <w:szCs w:val="24"/>
        </w:rPr>
      </w:pPr>
      <w:r w:rsidRPr="00CF5506">
        <w:rPr>
          <w:sz w:val="24"/>
          <w:szCs w:val="24"/>
        </w:rPr>
        <w:t>А) эвдемонизм;</w:t>
      </w:r>
    </w:p>
    <w:p w:rsidR="00D97863" w:rsidRPr="00CF5506" w:rsidRDefault="00D97863" w:rsidP="00D97863">
      <w:pPr>
        <w:pStyle w:val="a3"/>
        <w:spacing w:after="200" w:line="276" w:lineRule="auto"/>
        <w:rPr>
          <w:b/>
          <w:sz w:val="24"/>
          <w:szCs w:val="24"/>
        </w:rPr>
      </w:pPr>
      <w:r w:rsidRPr="00CF5506">
        <w:rPr>
          <w:b/>
          <w:sz w:val="24"/>
          <w:szCs w:val="24"/>
        </w:rPr>
        <w:t>Б) утилитаризм;</w:t>
      </w:r>
    </w:p>
    <w:p w:rsidR="00D97863" w:rsidRDefault="00D97863" w:rsidP="00D97863">
      <w:pPr>
        <w:pStyle w:val="a3"/>
        <w:spacing w:after="200" w:line="276" w:lineRule="auto"/>
        <w:rPr>
          <w:sz w:val="24"/>
          <w:szCs w:val="24"/>
        </w:rPr>
      </w:pPr>
      <w:r w:rsidRPr="00CF5506">
        <w:rPr>
          <w:sz w:val="24"/>
          <w:szCs w:val="24"/>
        </w:rPr>
        <w:t>В) гедонизм;</w:t>
      </w:r>
    </w:p>
    <w:p w:rsidR="00D97863" w:rsidRPr="00D02E43" w:rsidRDefault="00D97863" w:rsidP="00D97863">
      <w:pPr>
        <w:pStyle w:val="a3"/>
        <w:spacing w:after="200" w:line="276" w:lineRule="auto"/>
        <w:rPr>
          <w:sz w:val="24"/>
          <w:szCs w:val="24"/>
        </w:rPr>
      </w:pPr>
    </w:p>
    <w:p w:rsidR="00D97863" w:rsidRPr="00A816FD" w:rsidRDefault="00D97863" w:rsidP="00D97863">
      <w:pPr>
        <w:pStyle w:val="a3"/>
        <w:numPr>
          <w:ilvl w:val="0"/>
          <w:numId w:val="12"/>
        </w:numPr>
        <w:spacing w:after="200" w:line="276" w:lineRule="auto"/>
        <w:rPr>
          <w:rFonts w:eastAsia="Calibri"/>
          <w:b/>
          <w:bCs/>
          <w:sz w:val="24"/>
          <w:szCs w:val="24"/>
        </w:rPr>
      </w:pPr>
      <w:r w:rsidRPr="00A816FD">
        <w:rPr>
          <w:sz w:val="24"/>
          <w:szCs w:val="24"/>
        </w:rPr>
        <w:t xml:space="preserve">Профессионально-этический кодекс социального работника России был принят в </w:t>
      </w:r>
    </w:p>
    <w:p w:rsidR="00D97863" w:rsidRPr="002E456F" w:rsidRDefault="00D97863" w:rsidP="00D97863">
      <w:pPr>
        <w:pStyle w:val="a3"/>
        <w:spacing w:after="200" w:line="276" w:lineRule="auto"/>
        <w:rPr>
          <w:sz w:val="28"/>
          <w:szCs w:val="24"/>
        </w:rPr>
      </w:pPr>
      <w:r w:rsidRPr="00A816FD">
        <w:rPr>
          <w:sz w:val="24"/>
          <w:szCs w:val="24"/>
        </w:rPr>
        <w:t>А) 1999г.</w:t>
      </w:r>
    </w:p>
    <w:p w:rsidR="00D97863" w:rsidRPr="00A816FD" w:rsidRDefault="00D97863" w:rsidP="00D97863">
      <w:pPr>
        <w:pStyle w:val="a3"/>
        <w:spacing w:after="200" w:line="276" w:lineRule="auto"/>
        <w:rPr>
          <w:sz w:val="24"/>
          <w:szCs w:val="24"/>
        </w:rPr>
      </w:pPr>
      <w:r w:rsidRPr="00A816FD">
        <w:rPr>
          <w:sz w:val="24"/>
          <w:szCs w:val="24"/>
        </w:rPr>
        <w:t>Б) 2004 г.</w:t>
      </w:r>
    </w:p>
    <w:p w:rsidR="00D97863" w:rsidRDefault="00D97863" w:rsidP="00D97863">
      <w:pPr>
        <w:pStyle w:val="a3"/>
        <w:spacing w:after="200" w:line="276" w:lineRule="auto"/>
        <w:rPr>
          <w:b/>
          <w:sz w:val="24"/>
          <w:szCs w:val="24"/>
        </w:rPr>
      </w:pPr>
      <w:r w:rsidRPr="00A816FD">
        <w:rPr>
          <w:b/>
          <w:sz w:val="24"/>
          <w:szCs w:val="24"/>
        </w:rPr>
        <w:t>В) 1994г.</w:t>
      </w:r>
    </w:p>
    <w:p w:rsidR="00D97863" w:rsidRPr="00B27A67" w:rsidRDefault="00D97863" w:rsidP="00D97863">
      <w:pPr>
        <w:pStyle w:val="a3"/>
        <w:spacing w:after="200" w:line="276" w:lineRule="auto"/>
        <w:rPr>
          <w:rFonts w:eastAsia="Calibri"/>
          <w:sz w:val="24"/>
          <w:szCs w:val="24"/>
        </w:rPr>
      </w:pPr>
    </w:p>
    <w:p w:rsidR="00D97863" w:rsidRPr="00707449" w:rsidRDefault="00D97863" w:rsidP="00D97863">
      <w:pPr>
        <w:pStyle w:val="a3"/>
        <w:numPr>
          <w:ilvl w:val="0"/>
          <w:numId w:val="12"/>
        </w:numPr>
        <w:ind w:left="0" w:firstLine="357"/>
        <w:jc w:val="both"/>
        <w:rPr>
          <w:rFonts w:eastAsia="Calibri"/>
          <w:sz w:val="24"/>
          <w:szCs w:val="24"/>
        </w:rPr>
      </w:pPr>
      <w:r w:rsidRPr="00707449">
        <w:rPr>
          <w:sz w:val="24"/>
          <w:szCs w:val="24"/>
        </w:rPr>
        <w:t>«Международные этические стандарты социальной работы» содержат</w:t>
      </w:r>
      <w:r w:rsidRPr="00707449">
        <w:rPr>
          <w:rFonts w:eastAsia="Calibri"/>
          <w:sz w:val="24"/>
          <w:szCs w:val="24"/>
        </w:rPr>
        <w:t xml:space="preserve"> </w:t>
      </w:r>
    </w:p>
    <w:p w:rsidR="00D97863" w:rsidRPr="00707449" w:rsidRDefault="00D97863" w:rsidP="00D97863">
      <w:pPr>
        <w:numPr>
          <w:ilvl w:val="0"/>
          <w:numId w:val="11"/>
        </w:numPr>
        <w:spacing w:after="200" w:line="276" w:lineRule="auto"/>
        <w:contextualSpacing/>
        <w:rPr>
          <w:rFonts w:eastAsia="Calibri"/>
          <w:b/>
          <w:sz w:val="24"/>
          <w:szCs w:val="24"/>
        </w:rPr>
      </w:pPr>
      <w:r w:rsidRPr="00707449">
        <w:rPr>
          <w:b/>
          <w:sz w:val="24"/>
          <w:szCs w:val="24"/>
        </w:rPr>
        <w:t xml:space="preserve">5 групп стандартов; </w:t>
      </w:r>
    </w:p>
    <w:p w:rsidR="00D97863" w:rsidRPr="00707449" w:rsidRDefault="00D97863" w:rsidP="00D97863">
      <w:pPr>
        <w:numPr>
          <w:ilvl w:val="0"/>
          <w:numId w:val="11"/>
        </w:numPr>
        <w:spacing w:after="200" w:line="276" w:lineRule="auto"/>
        <w:contextualSpacing/>
        <w:rPr>
          <w:rFonts w:eastAsia="Calibri"/>
          <w:bCs/>
          <w:sz w:val="24"/>
          <w:szCs w:val="24"/>
        </w:rPr>
      </w:pPr>
      <w:r w:rsidRPr="00707449">
        <w:rPr>
          <w:sz w:val="24"/>
          <w:szCs w:val="24"/>
        </w:rPr>
        <w:t xml:space="preserve">6 групп стандартов; </w:t>
      </w:r>
    </w:p>
    <w:p w:rsidR="00D97863" w:rsidRPr="00707449" w:rsidRDefault="00D97863" w:rsidP="00D97863">
      <w:pPr>
        <w:numPr>
          <w:ilvl w:val="0"/>
          <w:numId w:val="11"/>
        </w:numPr>
        <w:spacing w:after="200" w:line="276" w:lineRule="auto"/>
        <w:contextualSpacing/>
        <w:rPr>
          <w:rFonts w:eastAsia="Calibri"/>
          <w:bCs/>
          <w:sz w:val="24"/>
          <w:szCs w:val="24"/>
        </w:rPr>
      </w:pPr>
      <w:r w:rsidRPr="00707449">
        <w:rPr>
          <w:sz w:val="24"/>
          <w:szCs w:val="24"/>
        </w:rPr>
        <w:t>8 групп стандартов;</w:t>
      </w:r>
    </w:p>
    <w:p w:rsidR="00D97863" w:rsidRDefault="00D97863" w:rsidP="00D97863">
      <w:pPr>
        <w:pStyle w:val="ab"/>
        <w:tabs>
          <w:tab w:val="left" w:pos="708"/>
        </w:tabs>
        <w:ind w:firstLine="567"/>
        <w:jc w:val="both"/>
        <w:rPr>
          <w:b/>
          <w:color w:val="000000"/>
        </w:rPr>
      </w:pPr>
      <w:r w:rsidRPr="00C75260">
        <w:rPr>
          <w:b/>
          <w:color w:val="000000"/>
        </w:rPr>
        <w:t>Средне –сложные (2 уровень)</w:t>
      </w:r>
    </w:p>
    <w:p w:rsidR="00D97863" w:rsidRDefault="00D97863" w:rsidP="00D97863">
      <w:pPr>
        <w:shd w:val="clear" w:color="auto" w:fill="FFFFFF"/>
        <w:autoSpaceDE w:val="0"/>
        <w:autoSpaceDN w:val="0"/>
        <w:adjustRightInd w:val="0"/>
        <w:ind w:firstLine="567"/>
        <w:jc w:val="both"/>
        <w:rPr>
          <w:color w:val="000000"/>
          <w:sz w:val="24"/>
          <w:szCs w:val="24"/>
        </w:rPr>
      </w:pPr>
    </w:p>
    <w:p w:rsidR="00D97863" w:rsidRPr="008251D8" w:rsidRDefault="00D97863" w:rsidP="00D97863">
      <w:pPr>
        <w:pStyle w:val="a3"/>
        <w:numPr>
          <w:ilvl w:val="0"/>
          <w:numId w:val="12"/>
        </w:numPr>
        <w:ind w:left="0" w:firstLine="357"/>
        <w:jc w:val="both"/>
        <w:rPr>
          <w:rFonts w:eastAsia="Calibri"/>
          <w:sz w:val="24"/>
          <w:szCs w:val="24"/>
        </w:rPr>
      </w:pPr>
      <w:r w:rsidRPr="008251D8">
        <w:rPr>
          <w:sz w:val="24"/>
          <w:szCs w:val="24"/>
        </w:rPr>
        <w:t>Нравственный</w:t>
      </w:r>
      <w:r>
        <w:rPr>
          <w:sz w:val="24"/>
          <w:szCs w:val="24"/>
        </w:rPr>
        <w:t xml:space="preserve"> </w:t>
      </w:r>
      <w:r w:rsidRPr="008251D8">
        <w:rPr>
          <w:sz w:val="24"/>
          <w:szCs w:val="24"/>
        </w:rPr>
        <w:t>принцип, выражающийся в том, что моральным нормам придается относительный, полностью условный и изменчивый характер</w:t>
      </w:r>
      <w:r w:rsidRPr="008251D8">
        <w:rPr>
          <w:rFonts w:eastAsia="Calibri"/>
          <w:sz w:val="24"/>
          <w:szCs w:val="24"/>
        </w:rPr>
        <w:t xml:space="preserve"> </w:t>
      </w:r>
    </w:p>
    <w:p w:rsidR="00D97863" w:rsidRPr="008251D8" w:rsidRDefault="00D97863" w:rsidP="00D97863">
      <w:pPr>
        <w:numPr>
          <w:ilvl w:val="0"/>
          <w:numId w:val="13"/>
        </w:numPr>
        <w:spacing w:after="200" w:line="276" w:lineRule="auto"/>
        <w:contextualSpacing/>
        <w:rPr>
          <w:rFonts w:eastAsia="Calibri"/>
          <w:b/>
          <w:bCs/>
          <w:sz w:val="24"/>
          <w:szCs w:val="24"/>
        </w:rPr>
      </w:pPr>
      <w:r w:rsidRPr="008251D8">
        <w:rPr>
          <w:sz w:val="24"/>
          <w:szCs w:val="24"/>
        </w:rPr>
        <w:t>рационализм;</w:t>
      </w:r>
    </w:p>
    <w:p w:rsidR="00D97863" w:rsidRPr="001D06CF" w:rsidRDefault="00D97863" w:rsidP="00D97863">
      <w:pPr>
        <w:numPr>
          <w:ilvl w:val="0"/>
          <w:numId w:val="13"/>
        </w:numPr>
        <w:spacing w:after="200" w:line="276" w:lineRule="auto"/>
        <w:contextualSpacing/>
        <w:rPr>
          <w:rFonts w:eastAsia="Calibri"/>
          <w:b/>
          <w:sz w:val="24"/>
          <w:szCs w:val="24"/>
        </w:rPr>
      </w:pPr>
      <w:r w:rsidRPr="001D06CF">
        <w:rPr>
          <w:b/>
          <w:sz w:val="24"/>
          <w:szCs w:val="24"/>
        </w:rPr>
        <w:t>релятивизм;</w:t>
      </w:r>
    </w:p>
    <w:p w:rsidR="00D97863" w:rsidRPr="008251D8" w:rsidRDefault="00D97863" w:rsidP="00D97863">
      <w:pPr>
        <w:numPr>
          <w:ilvl w:val="0"/>
          <w:numId w:val="13"/>
        </w:numPr>
        <w:spacing w:after="200" w:line="276" w:lineRule="auto"/>
        <w:contextualSpacing/>
        <w:rPr>
          <w:rFonts w:eastAsia="Calibri"/>
          <w:bCs/>
          <w:sz w:val="24"/>
          <w:szCs w:val="24"/>
        </w:rPr>
      </w:pPr>
      <w:r w:rsidRPr="008251D8">
        <w:rPr>
          <w:sz w:val="24"/>
          <w:szCs w:val="24"/>
        </w:rPr>
        <w:t>абсолютизм;</w:t>
      </w:r>
    </w:p>
    <w:p w:rsidR="00D97863" w:rsidRPr="00B27A67" w:rsidRDefault="00D97863" w:rsidP="00D97863">
      <w:pPr>
        <w:rPr>
          <w:rFonts w:eastAsia="Calibri"/>
          <w:sz w:val="24"/>
          <w:szCs w:val="28"/>
        </w:rPr>
      </w:pPr>
    </w:p>
    <w:p w:rsidR="00D97863" w:rsidRPr="003E77FB" w:rsidRDefault="00D97863" w:rsidP="00D97863">
      <w:pPr>
        <w:pStyle w:val="a3"/>
        <w:numPr>
          <w:ilvl w:val="0"/>
          <w:numId w:val="12"/>
        </w:numPr>
        <w:ind w:left="0" w:firstLine="357"/>
        <w:jc w:val="both"/>
        <w:rPr>
          <w:rFonts w:eastAsia="Calibri"/>
          <w:sz w:val="24"/>
          <w:szCs w:val="24"/>
        </w:rPr>
      </w:pPr>
      <w:r w:rsidRPr="003E77FB">
        <w:rPr>
          <w:sz w:val="24"/>
          <w:szCs w:val="24"/>
        </w:rPr>
        <w:t>Термин «этика» впервые упоминается в работе</w:t>
      </w:r>
    </w:p>
    <w:p w:rsidR="00D97863" w:rsidRPr="003E77FB" w:rsidRDefault="00D97863" w:rsidP="00D97863">
      <w:pPr>
        <w:numPr>
          <w:ilvl w:val="0"/>
          <w:numId w:val="14"/>
        </w:numPr>
        <w:spacing w:after="200" w:line="276" w:lineRule="auto"/>
        <w:contextualSpacing/>
        <w:rPr>
          <w:rFonts w:eastAsia="Calibri"/>
          <w:sz w:val="24"/>
          <w:szCs w:val="24"/>
        </w:rPr>
      </w:pPr>
      <w:r w:rsidRPr="003E77FB">
        <w:rPr>
          <w:sz w:val="24"/>
          <w:szCs w:val="24"/>
        </w:rPr>
        <w:t>Платона;</w:t>
      </w:r>
    </w:p>
    <w:p w:rsidR="00D97863" w:rsidRPr="00A148D4" w:rsidRDefault="00D97863" w:rsidP="00D97863">
      <w:pPr>
        <w:numPr>
          <w:ilvl w:val="0"/>
          <w:numId w:val="14"/>
        </w:numPr>
        <w:spacing w:after="200" w:line="276" w:lineRule="auto"/>
        <w:contextualSpacing/>
        <w:rPr>
          <w:rFonts w:eastAsia="Calibri"/>
          <w:b/>
          <w:bCs/>
          <w:sz w:val="24"/>
          <w:szCs w:val="24"/>
        </w:rPr>
      </w:pPr>
      <w:r w:rsidRPr="00A148D4">
        <w:rPr>
          <w:b/>
          <w:sz w:val="24"/>
          <w:szCs w:val="24"/>
        </w:rPr>
        <w:t>Аристотеля;</w:t>
      </w:r>
    </w:p>
    <w:p w:rsidR="00D97863" w:rsidRPr="003E77FB" w:rsidRDefault="00D97863" w:rsidP="00D97863">
      <w:pPr>
        <w:numPr>
          <w:ilvl w:val="0"/>
          <w:numId w:val="14"/>
        </w:numPr>
        <w:spacing w:after="200" w:line="276" w:lineRule="auto"/>
        <w:contextualSpacing/>
        <w:rPr>
          <w:rFonts w:eastAsia="Calibri"/>
          <w:bCs/>
          <w:sz w:val="24"/>
          <w:szCs w:val="24"/>
        </w:rPr>
      </w:pPr>
      <w:r w:rsidRPr="003E77FB">
        <w:rPr>
          <w:sz w:val="24"/>
          <w:szCs w:val="24"/>
        </w:rPr>
        <w:t>Протагора.</w:t>
      </w:r>
    </w:p>
    <w:p w:rsidR="00D97863" w:rsidRPr="00B27A67" w:rsidRDefault="00D97863" w:rsidP="00D97863">
      <w:pPr>
        <w:rPr>
          <w:rFonts w:eastAsia="Calibri"/>
          <w:sz w:val="24"/>
          <w:szCs w:val="28"/>
        </w:rPr>
      </w:pPr>
    </w:p>
    <w:p w:rsidR="00D97863" w:rsidRPr="00E702F9" w:rsidRDefault="00D97863" w:rsidP="00D97863">
      <w:pPr>
        <w:pStyle w:val="a3"/>
        <w:numPr>
          <w:ilvl w:val="0"/>
          <w:numId w:val="12"/>
        </w:numPr>
        <w:ind w:left="0" w:firstLine="357"/>
        <w:jc w:val="both"/>
        <w:rPr>
          <w:rFonts w:eastAsia="Calibri"/>
          <w:sz w:val="24"/>
          <w:szCs w:val="24"/>
        </w:rPr>
      </w:pPr>
      <w:r w:rsidRPr="00E702F9">
        <w:rPr>
          <w:sz w:val="24"/>
          <w:szCs w:val="24"/>
        </w:rPr>
        <w:t>«Золотое правило нравственности» сформулировано предположительно</w:t>
      </w:r>
    </w:p>
    <w:p w:rsidR="00D97863" w:rsidRPr="00E702F9" w:rsidRDefault="00D97863" w:rsidP="00D97863">
      <w:pPr>
        <w:numPr>
          <w:ilvl w:val="0"/>
          <w:numId w:val="15"/>
        </w:numPr>
        <w:spacing w:after="200" w:line="276" w:lineRule="auto"/>
        <w:contextualSpacing/>
        <w:rPr>
          <w:rFonts w:eastAsia="Calibri"/>
          <w:b/>
          <w:bCs/>
          <w:sz w:val="24"/>
          <w:szCs w:val="24"/>
        </w:rPr>
      </w:pPr>
      <w:r w:rsidRPr="00E702F9">
        <w:rPr>
          <w:sz w:val="24"/>
          <w:szCs w:val="24"/>
        </w:rPr>
        <w:t>Демокритом;</w:t>
      </w:r>
    </w:p>
    <w:p w:rsidR="00D97863" w:rsidRPr="001D06CF" w:rsidRDefault="00D97863" w:rsidP="00D97863">
      <w:pPr>
        <w:numPr>
          <w:ilvl w:val="0"/>
          <w:numId w:val="15"/>
        </w:numPr>
        <w:spacing w:after="200" w:line="276" w:lineRule="auto"/>
        <w:contextualSpacing/>
        <w:rPr>
          <w:rFonts w:eastAsia="Calibri"/>
          <w:sz w:val="24"/>
          <w:szCs w:val="24"/>
        </w:rPr>
      </w:pPr>
      <w:r w:rsidRPr="001D06CF">
        <w:rPr>
          <w:sz w:val="24"/>
          <w:szCs w:val="24"/>
        </w:rPr>
        <w:t>Сенекой;</w:t>
      </w:r>
    </w:p>
    <w:p w:rsidR="00D97863" w:rsidRPr="001D06CF" w:rsidRDefault="00D97863" w:rsidP="00D97863">
      <w:pPr>
        <w:numPr>
          <w:ilvl w:val="0"/>
          <w:numId w:val="15"/>
        </w:numPr>
        <w:spacing w:after="200" w:line="276" w:lineRule="auto"/>
        <w:contextualSpacing/>
        <w:rPr>
          <w:rFonts w:eastAsia="Calibri"/>
          <w:b/>
          <w:bCs/>
          <w:sz w:val="24"/>
          <w:szCs w:val="24"/>
        </w:rPr>
      </w:pPr>
      <w:r w:rsidRPr="001D06CF">
        <w:rPr>
          <w:b/>
          <w:sz w:val="24"/>
          <w:szCs w:val="24"/>
        </w:rPr>
        <w:t>Фалесом.</w:t>
      </w:r>
    </w:p>
    <w:p w:rsidR="00D97863" w:rsidRPr="00B27A67" w:rsidRDefault="00D97863" w:rsidP="00D97863">
      <w:pPr>
        <w:rPr>
          <w:rFonts w:eastAsia="Calibri"/>
          <w:sz w:val="24"/>
          <w:szCs w:val="28"/>
        </w:rPr>
      </w:pPr>
    </w:p>
    <w:p w:rsidR="00D97863" w:rsidRPr="00033004" w:rsidRDefault="00D97863" w:rsidP="00D97863">
      <w:pPr>
        <w:pStyle w:val="a3"/>
        <w:numPr>
          <w:ilvl w:val="0"/>
          <w:numId w:val="12"/>
        </w:numPr>
        <w:ind w:left="0" w:firstLine="357"/>
        <w:jc w:val="both"/>
        <w:rPr>
          <w:rFonts w:eastAsia="Calibri"/>
          <w:sz w:val="24"/>
          <w:szCs w:val="24"/>
        </w:rPr>
      </w:pPr>
      <w:r w:rsidRPr="00033004">
        <w:rPr>
          <w:sz w:val="24"/>
          <w:szCs w:val="24"/>
        </w:rPr>
        <w:t>Термин «альтруизм» введен</w:t>
      </w:r>
    </w:p>
    <w:p w:rsidR="00D97863" w:rsidRPr="00033004" w:rsidRDefault="00D97863" w:rsidP="00D97863">
      <w:pPr>
        <w:numPr>
          <w:ilvl w:val="0"/>
          <w:numId w:val="16"/>
        </w:numPr>
        <w:spacing w:after="200" w:line="276" w:lineRule="auto"/>
        <w:contextualSpacing/>
        <w:rPr>
          <w:rFonts w:eastAsia="Calibri"/>
          <w:b/>
          <w:bCs/>
          <w:sz w:val="24"/>
          <w:szCs w:val="24"/>
        </w:rPr>
      </w:pPr>
      <w:r w:rsidRPr="00033004">
        <w:rPr>
          <w:sz w:val="24"/>
          <w:szCs w:val="24"/>
        </w:rPr>
        <w:t>И. Бентамом;</w:t>
      </w:r>
    </w:p>
    <w:p w:rsidR="00D97863" w:rsidRPr="00033004" w:rsidRDefault="00D97863" w:rsidP="00D97863">
      <w:pPr>
        <w:numPr>
          <w:ilvl w:val="0"/>
          <w:numId w:val="16"/>
        </w:numPr>
        <w:spacing w:after="200" w:line="276" w:lineRule="auto"/>
        <w:contextualSpacing/>
        <w:rPr>
          <w:rFonts w:eastAsia="Calibri"/>
          <w:sz w:val="24"/>
          <w:szCs w:val="24"/>
        </w:rPr>
      </w:pPr>
      <w:r w:rsidRPr="00033004">
        <w:rPr>
          <w:sz w:val="24"/>
          <w:szCs w:val="24"/>
        </w:rPr>
        <w:t>Н. Чернышевским;</w:t>
      </w:r>
    </w:p>
    <w:p w:rsidR="00D97863" w:rsidRPr="00033004" w:rsidRDefault="00D97863" w:rsidP="00D97863">
      <w:pPr>
        <w:numPr>
          <w:ilvl w:val="0"/>
          <w:numId w:val="16"/>
        </w:numPr>
        <w:spacing w:after="200" w:line="276" w:lineRule="auto"/>
        <w:contextualSpacing/>
        <w:rPr>
          <w:rFonts w:eastAsia="Calibri"/>
          <w:b/>
          <w:bCs/>
          <w:sz w:val="24"/>
          <w:szCs w:val="24"/>
        </w:rPr>
      </w:pPr>
      <w:r w:rsidRPr="00033004">
        <w:rPr>
          <w:b/>
          <w:sz w:val="24"/>
          <w:szCs w:val="24"/>
        </w:rPr>
        <w:t>О. Контом.</w:t>
      </w:r>
    </w:p>
    <w:p w:rsidR="00D97863" w:rsidRDefault="00D97863" w:rsidP="00D97863">
      <w:pPr>
        <w:rPr>
          <w:rFonts w:eastAsia="Calibri"/>
          <w:sz w:val="24"/>
          <w:szCs w:val="28"/>
        </w:rPr>
      </w:pPr>
    </w:p>
    <w:p w:rsidR="00D97863" w:rsidRPr="0034062A" w:rsidRDefault="00D97863" w:rsidP="00D97863">
      <w:pPr>
        <w:pStyle w:val="a3"/>
        <w:numPr>
          <w:ilvl w:val="0"/>
          <w:numId w:val="12"/>
        </w:numPr>
        <w:ind w:left="782" w:hanging="357"/>
        <w:jc w:val="both"/>
        <w:rPr>
          <w:sz w:val="24"/>
          <w:szCs w:val="24"/>
        </w:rPr>
      </w:pPr>
      <w:r w:rsidRPr="0034062A">
        <w:rPr>
          <w:sz w:val="24"/>
          <w:szCs w:val="24"/>
        </w:rPr>
        <w:t>Слово</w:t>
      </w:r>
      <w:r>
        <w:rPr>
          <w:sz w:val="24"/>
          <w:szCs w:val="24"/>
        </w:rPr>
        <w:t xml:space="preserve"> </w:t>
      </w:r>
      <w:r w:rsidRPr="0034062A">
        <w:rPr>
          <w:sz w:val="24"/>
          <w:szCs w:val="24"/>
        </w:rPr>
        <w:t>в русском языке</w:t>
      </w:r>
      <w:r>
        <w:rPr>
          <w:sz w:val="24"/>
          <w:szCs w:val="24"/>
        </w:rPr>
        <w:t xml:space="preserve">, которое </w:t>
      </w:r>
      <w:r w:rsidRPr="0034062A">
        <w:rPr>
          <w:sz w:val="24"/>
          <w:szCs w:val="24"/>
        </w:rPr>
        <w:t>является синонимом латинского слова мораль</w:t>
      </w:r>
    </w:p>
    <w:p w:rsidR="00D97863" w:rsidRPr="00033004" w:rsidRDefault="00D97863" w:rsidP="00D97863">
      <w:pPr>
        <w:numPr>
          <w:ilvl w:val="0"/>
          <w:numId w:val="17"/>
        </w:numPr>
        <w:spacing w:after="200" w:line="276" w:lineRule="auto"/>
        <w:contextualSpacing/>
        <w:rPr>
          <w:rFonts w:eastAsia="Calibri"/>
          <w:b/>
          <w:bCs/>
          <w:sz w:val="24"/>
          <w:szCs w:val="24"/>
        </w:rPr>
      </w:pPr>
      <w:r w:rsidRPr="00033004">
        <w:rPr>
          <w:b/>
          <w:sz w:val="24"/>
          <w:szCs w:val="24"/>
        </w:rPr>
        <w:t>нравственность.</w:t>
      </w:r>
    </w:p>
    <w:p w:rsidR="00D97863" w:rsidRPr="00033004" w:rsidRDefault="00D97863" w:rsidP="00D97863">
      <w:pPr>
        <w:numPr>
          <w:ilvl w:val="0"/>
          <w:numId w:val="17"/>
        </w:numPr>
        <w:spacing w:after="200" w:line="276" w:lineRule="auto"/>
        <w:contextualSpacing/>
        <w:rPr>
          <w:rFonts w:eastAsia="Calibri"/>
          <w:sz w:val="24"/>
          <w:szCs w:val="24"/>
        </w:rPr>
      </w:pPr>
      <w:r w:rsidRPr="00033004">
        <w:rPr>
          <w:sz w:val="24"/>
          <w:szCs w:val="24"/>
        </w:rPr>
        <w:t>гуманность;</w:t>
      </w:r>
    </w:p>
    <w:p w:rsidR="00D97863" w:rsidRPr="00033004" w:rsidRDefault="00D97863" w:rsidP="00D97863">
      <w:pPr>
        <w:numPr>
          <w:ilvl w:val="0"/>
          <w:numId w:val="17"/>
        </w:numPr>
        <w:spacing w:after="200" w:line="276" w:lineRule="auto"/>
        <w:contextualSpacing/>
        <w:rPr>
          <w:rFonts w:eastAsia="Calibri"/>
          <w:bCs/>
          <w:sz w:val="24"/>
          <w:szCs w:val="24"/>
        </w:rPr>
      </w:pPr>
      <w:r w:rsidRPr="00033004">
        <w:rPr>
          <w:sz w:val="24"/>
          <w:szCs w:val="24"/>
        </w:rPr>
        <w:t>добродетель;</w:t>
      </w:r>
    </w:p>
    <w:p w:rsidR="00D97863" w:rsidRPr="00B27A67" w:rsidRDefault="00D97863" w:rsidP="00D97863">
      <w:pPr>
        <w:rPr>
          <w:rFonts w:eastAsia="Calibri"/>
          <w:sz w:val="24"/>
          <w:szCs w:val="28"/>
        </w:rPr>
      </w:pPr>
    </w:p>
    <w:p w:rsidR="00D97863" w:rsidRPr="008464F8" w:rsidRDefault="00D97863" w:rsidP="00D97863">
      <w:pPr>
        <w:pStyle w:val="a3"/>
        <w:numPr>
          <w:ilvl w:val="0"/>
          <w:numId w:val="12"/>
        </w:numPr>
        <w:jc w:val="both"/>
        <w:rPr>
          <w:rFonts w:eastAsia="Calibri"/>
          <w:sz w:val="24"/>
          <w:szCs w:val="24"/>
        </w:rPr>
      </w:pPr>
      <w:r w:rsidRPr="008464F8">
        <w:rPr>
          <w:sz w:val="24"/>
          <w:szCs w:val="24"/>
        </w:rPr>
        <w:t>Мораль человека проявляется только в его:</w:t>
      </w:r>
    </w:p>
    <w:p w:rsidR="00D97863" w:rsidRPr="008464F8" w:rsidRDefault="00D97863" w:rsidP="00D97863">
      <w:pPr>
        <w:numPr>
          <w:ilvl w:val="0"/>
          <w:numId w:val="18"/>
        </w:numPr>
        <w:spacing w:after="200" w:line="276" w:lineRule="auto"/>
        <w:contextualSpacing/>
        <w:rPr>
          <w:rFonts w:eastAsia="Calibri"/>
          <w:sz w:val="24"/>
          <w:szCs w:val="24"/>
        </w:rPr>
      </w:pPr>
      <w:r w:rsidRPr="008464F8">
        <w:rPr>
          <w:sz w:val="24"/>
          <w:szCs w:val="24"/>
        </w:rPr>
        <w:t>действиях;</w:t>
      </w:r>
    </w:p>
    <w:p w:rsidR="00D97863" w:rsidRPr="008464F8" w:rsidRDefault="00D97863" w:rsidP="00D97863">
      <w:pPr>
        <w:numPr>
          <w:ilvl w:val="0"/>
          <w:numId w:val="18"/>
        </w:numPr>
        <w:spacing w:after="200" w:line="276" w:lineRule="auto"/>
        <w:contextualSpacing/>
        <w:rPr>
          <w:rFonts w:eastAsia="Calibri"/>
          <w:b/>
          <w:sz w:val="24"/>
          <w:szCs w:val="24"/>
        </w:rPr>
      </w:pPr>
      <w:r w:rsidRPr="008464F8">
        <w:rPr>
          <w:b/>
          <w:sz w:val="24"/>
          <w:szCs w:val="24"/>
        </w:rPr>
        <w:lastRenderedPageBreak/>
        <w:t>поступках;</w:t>
      </w:r>
    </w:p>
    <w:p w:rsidR="00D97863" w:rsidRPr="008464F8" w:rsidRDefault="00D97863" w:rsidP="00D97863">
      <w:pPr>
        <w:numPr>
          <w:ilvl w:val="0"/>
          <w:numId w:val="18"/>
        </w:numPr>
        <w:spacing w:after="200" w:line="276" w:lineRule="auto"/>
        <w:contextualSpacing/>
        <w:rPr>
          <w:rFonts w:eastAsia="Calibri"/>
          <w:bCs/>
          <w:sz w:val="24"/>
          <w:szCs w:val="24"/>
        </w:rPr>
      </w:pPr>
      <w:r w:rsidRPr="008464F8">
        <w:rPr>
          <w:sz w:val="24"/>
          <w:szCs w:val="24"/>
        </w:rPr>
        <w:t>мировоззрение.</w:t>
      </w:r>
    </w:p>
    <w:p w:rsidR="00D97863" w:rsidRPr="00B27A67" w:rsidRDefault="00D97863" w:rsidP="00D97863">
      <w:pPr>
        <w:rPr>
          <w:rFonts w:eastAsia="Calibri"/>
          <w:sz w:val="24"/>
          <w:szCs w:val="28"/>
        </w:rPr>
      </w:pPr>
    </w:p>
    <w:p w:rsidR="00D97863" w:rsidRPr="0061049B" w:rsidRDefault="00D97863" w:rsidP="00D97863">
      <w:pPr>
        <w:pStyle w:val="a3"/>
        <w:numPr>
          <w:ilvl w:val="0"/>
          <w:numId w:val="12"/>
        </w:numPr>
        <w:ind w:left="0" w:firstLine="357"/>
        <w:jc w:val="both"/>
        <w:rPr>
          <w:rFonts w:eastAsia="Calibri"/>
          <w:sz w:val="24"/>
          <w:szCs w:val="24"/>
        </w:rPr>
      </w:pPr>
      <w:r w:rsidRPr="0061049B">
        <w:rPr>
          <w:sz w:val="24"/>
          <w:szCs w:val="24"/>
        </w:rPr>
        <w:t>Князь</w:t>
      </w:r>
      <w:r>
        <w:rPr>
          <w:sz w:val="24"/>
          <w:szCs w:val="24"/>
        </w:rPr>
        <w:t xml:space="preserve"> </w:t>
      </w:r>
      <w:r w:rsidRPr="0061049B">
        <w:rPr>
          <w:sz w:val="24"/>
          <w:szCs w:val="24"/>
        </w:rPr>
        <w:t>Владимир официально поручил заботу о нуждающихся христианской церкви</w:t>
      </w:r>
      <w:r>
        <w:rPr>
          <w:sz w:val="24"/>
          <w:szCs w:val="24"/>
        </w:rPr>
        <w:t xml:space="preserve"> в</w:t>
      </w:r>
    </w:p>
    <w:p w:rsidR="00D97863" w:rsidRPr="0061049B" w:rsidRDefault="00D97863" w:rsidP="00D97863">
      <w:pPr>
        <w:numPr>
          <w:ilvl w:val="0"/>
          <w:numId w:val="19"/>
        </w:numPr>
        <w:spacing w:after="200" w:line="276" w:lineRule="auto"/>
        <w:contextualSpacing/>
        <w:rPr>
          <w:rFonts w:eastAsia="Calibri"/>
          <w:sz w:val="24"/>
          <w:szCs w:val="24"/>
        </w:rPr>
      </w:pPr>
      <w:r w:rsidRPr="0061049B">
        <w:rPr>
          <w:sz w:val="24"/>
          <w:szCs w:val="24"/>
        </w:rPr>
        <w:t>в 882 г.;</w:t>
      </w:r>
    </w:p>
    <w:p w:rsidR="00D97863" w:rsidRPr="0061049B" w:rsidRDefault="00D97863" w:rsidP="00D97863">
      <w:pPr>
        <w:numPr>
          <w:ilvl w:val="0"/>
          <w:numId w:val="19"/>
        </w:numPr>
        <w:spacing w:after="200" w:line="276" w:lineRule="auto"/>
        <w:contextualSpacing/>
        <w:rPr>
          <w:rFonts w:eastAsia="Calibri"/>
          <w:b/>
          <w:sz w:val="24"/>
          <w:szCs w:val="24"/>
        </w:rPr>
      </w:pPr>
      <w:r w:rsidRPr="0061049B">
        <w:rPr>
          <w:b/>
          <w:sz w:val="24"/>
          <w:szCs w:val="24"/>
        </w:rPr>
        <w:t>в 996 г.;</w:t>
      </w:r>
    </w:p>
    <w:p w:rsidR="00D97863" w:rsidRPr="0061049B" w:rsidRDefault="00D97863" w:rsidP="00D97863">
      <w:pPr>
        <w:numPr>
          <w:ilvl w:val="0"/>
          <w:numId w:val="19"/>
        </w:numPr>
        <w:spacing w:after="200" w:line="276" w:lineRule="auto"/>
        <w:contextualSpacing/>
        <w:rPr>
          <w:rFonts w:eastAsia="Calibri"/>
          <w:bCs/>
          <w:sz w:val="24"/>
          <w:szCs w:val="24"/>
        </w:rPr>
      </w:pPr>
      <w:r w:rsidRPr="0061049B">
        <w:rPr>
          <w:sz w:val="24"/>
          <w:szCs w:val="24"/>
        </w:rPr>
        <w:t>в 1054 г.</w:t>
      </w:r>
    </w:p>
    <w:p w:rsidR="00D97863" w:rsidRPr="00B27A67" w:rsidRDefault="00D97863" w:rsidP="00D97863">
      <w:pPr>
        <w:rPr>
          <w:rFonts w:eastAsia="Calibri"/>
          <w:sz w:val="24"/>
          <w:szCs w:val="28"/>
        </w:rPr>
      </w:pPr>
    </w:p>
    <w:p w:rsidR="00D97863" w:rsidRPr="0090415C" w:rsidRDefault="00D97863" w:rsidP="00D97863">
      <w:pPr>
        <w:pStyle w:val="a3"/>
        <w:numPr>
          <w:ilvl w:val="0"/>
          <w:numId w:val="12"/>
        </w:numPr>
        <w:ind w:left="782" w:hanging="357"/>
        <w:rPr>
          <w:sz w:val="24"/>
          <w:szCs w:val="24"/>
        </w:rPr>
      </w:pPr>
      <w:r w:rsidRPr="0090415C">
        <w:rPr>
          <w:sz w:val="24"/>
          <w:szCs w:val="24"/>
        </w:rPr>
        <w:t>Основными этическими принципами в социальной работе являются:</w:t>
      </w:r>
    </w:p>
    <w:p w:rsidR="00D97863" w:rsidRPr="001D29D0" w:rsidRDefault="00D97863" w:rsidP="00D97863">
      <w:pPr>
        <w:numPr>
          <w:ilvl w:val="0"/>
          <w:numId w:val="20"/>
        </w:numPr>
        <w:spacing w:after="200" w:line="276" w:lineRule="auto"/>
        <w:contextualSpacing/>
        <w:rPr>
          <w:rFonts w:eastAsia="Calibri"/>
          <w:b/>
          <w:sz w:val="24"/>
          <w:szCs w:val="24"/>
        </w:rPr>
      </w:pPr>
      <w:r w:rsidRPr="001D29D0">
        <w:rPr>
          <w:b/>
          <w:sz w:val="24"/>
          <w:szCs w:val="24"/>
        </w:rPr>
        <w:t xml:space="preserve">бескорыстность; </w:t>
      </w:r>
    </w:p>
    <w:p w:rsidR="00D97863" w:rsidRPr="001D29D0" w:rsidRDefault="00D97863" w:rsidP="00D97863">
      <w:pPr>
        <w:numPr>
          <w:ilvl w:val="0"/>
          <w:numId w:val="20"/>
        </w:numPr>
        <w:spacing w:after="200" w:line="276" w:lineRule="auto"/>
        <w:contextualSpacing/>
        <w:rPr>
          <w:rFonts w:eastAsia="Calibri"/>
          <w:sz w:val="24"/>
          <w:szCs w:val="24"/>
        </w:rPr>
      </w:pPr>
      <w:r w:rsidRPr="001D29D0">
        <w:rPr>
          <w:sz w:val="24"/>
          <w:szCs w:val="24"/>
        </w:rPr>
        <w:t>конфиденциальность;</w:t>
      </w:r>
    </w:p>
    <w:p w:rsidR="00D97863" w:rsidRPr="001D29D0" w:rsidRDefault="00D97863" w:rsidP="00D97863">
      <w:pPr>
        <w:numPr>
          <w:ilvl w:val="0"/>
          <w:numId w:val="20"/>
        </w:numPr>
        <w:spacing w:after="200" w:line="276" w:lineRule="auto"/>
        <w:contextualSpacing/>
        <w:rPr>
          <w:rFonts w:eastAsia="Calibri"/>
          <w:bCs/>
          <w:sz w:val="24"/>
          <w:szCs w:val="24"/>
        </w:rPr>
      </w:pPr>
      <w:r w:rsidRPr="001D29D0">
        <w:rPr>
          <w:sz w:val="24"/>
          <w:szCs w:val="24"/>
        </w:rPr>
        <w:t>доброжелательность;</w:t>
      </w:r>
    </w:p>
    <w:p w:rsidR="00D97863" w:rsidRPr="00B27A67" w:rsidRDefault="00D97863" w:rsidP="00D97863">
      <w:pPr>
        <w:rPr>
          <w:rFonts w:eastAsia="Calibri"/>
          <w:sz w:val="24"/>
          <w:szCs w:val="28"/>
        </w:rPr>
      </w:pPr>
    </w:p>
    <w:p w:rsidR="00D97863" w:rsidRPr="00B66421" w:rsidRDefault="00D97863" w:rsidP="00D97863">
      <w:pPr>
        <w:pStyle w:val="a3"/>
        <w:numPr>
          <w:ilvl w:val="0"/>
          <w:numId w:val="12"/>
        </w:numPr>
        <w:ind w:left="0" w:firstLine="357"/>
        <w:jc w:val="both"/>
        <w:rPr>
          <w:rFonts w:eastAsia="Calibri"/>
          <w:sz w:val="24"/>
          <w:szCs w:val="24"/>
        </w:rPr>
      </w:pPr>
      <w:r w:rsidRPr="00B66421">
        <w:rPr>
          <w:sz w:val="24"/>
          <w:szCs w:val="24"/>
        </w:rPr>
        <w:t>Формулировка принципа «не навреди» предположительно принадлежит</w:t>
      </w:r>
      <w:r w:rsidRPr="00B66421">
        <w:rPr>
          <w:rFonts w:eastAsia="Calibri"/>
          <w:sz w:val="24"/>
          <w:szCs w:val="24"/>
        </w:rPr>
        <w:t xml:space="preserve"> </w:t>
      </w:r>
    </w:p>
    <w:p w:rsidR="00D97863" w:rsidRPr="00B66421" w:rsidRDefault="00D97863" w:rsidP="00D97863">
      <w:pPr>
        <w:numPr>
          <w:ilvl w:val="0"/>
          <w:numId w:val="21"/>
        </w:numPr>
        <w:spacing w:after="200" w:line="276" w:lineRule="auto"/>
        <w:contextualSpacing/>
        <w:rPr>
          <w:rFonts w:eastAsia="Calibri"/>
          <w:sz w:val="24"/>
          <w:szCs w:val="24"/>
        </w:rPr>
      </w:pPr>
      <w:r w:rsidRPr="00B66421">
        <w:rPr>
          <w:sz w:val="24"/>
          <w:szCs w:val="24"/>
        </w:rPr>
        <w:t>Абу Али ибн Сине;</w:t>
      </w:r>
    </w:p>
    <w:p w:rsidR="00D97863" w:rsidRPr="00B66421" w:rsidRDefault="00D97863" w:rsidP="00D97863">
      <w:pPr>
        <w:numPr>
          <w:ilvl w:val="0"/>
          <w:numId w:val="21"/>
        </w:numPr>
        <w:spacing w:after="200" w:line="276" w:lineRule="auto"/>
        <w:contextualSpacing/>
        <w:rPr>
          <w:rFonts w:eastAsia="Calibri"/>
          <w:b/>
          <w:sz w:val="24"/>
          <w:szCs w:val="24"/>
        </w:rPr>
      </w:pPr>
      <w:r w:rsidRPr="00B66421">
        <w:rPr>
          <w:b/>
          <w:sz w:val="24"/>
          <w:szCs w:val="24"/>
        </w:rPr>
        <w:t>Гиппократу;</w:t>
      </w:r>
    </w:p>
    <w:p w:rsidR="00D97863" w:rsidRPr="00B66421" w:rsidRDefault="00D97863" w:rsidP="00D97863">
      <w:pPr>
        <w:numPr>
          <w:ilvl w:val="0"/>
          <w:numId w:val="21"/>
        </w:numPr>
        <w:spacing w:after="200" w:line="276" w:lineRule="auto"/>
        <w:contextualSpacing/>
        <w:rPr>
          <w:rFonts w:eastAsia="Calibri"/>
          <w:bCs/>
          <w:sz w:val="24"/>
          <w:szCs w:val="24"/>
        </w:rPr>
      </w:pPr>
      <w:r w:rsidRPr="00B66421">
        <w:rPr>
          <w:sz w:val="24"/>
          <w:szCs w:val="24"/>
        </w:rPr>
        <w:t>Эскулапу.</w:t>
      </w:r>
    </w:p>
    <w:p w:rsidR="00D97863" w:rsidRPr="005017D2" w:rsidRDefault="00D97863" w:rsidP="00D97863">
      <w:pPr>
        <w:pStyle w:val="a3"/>
        <w:numPr>
          <w:ilvl w:val="0"/>
          <w:numId w:val="12"/>
        </w:numPr>
        <w:ind w:left="0" w:firstLine="357"/>
        <w:jc w:val="both"/>
        <w:rPr>
          <w:rFonts w:eastAsia="Calibri"/>
          <w:sz w:val="24"/>
          <w:szCs w:val="24"/>
        </w:rPr>
      </w:pPr>
      <w:r w:rsidRPr="005017D2">
        <w:rPr>
          <w:sz w:val="24"/>
          <w:szCs w:val="24"/>
        </w:rPr>
        <w:t>Профессионально-этический кодекс социальной работы – это</w:t>
      </w:r>
    </w:p>
    <w:p w:rsidR="00D97863" w:rsidRPr="005017D2" w:rsidRDefault="00D97863" w:rsidP="00D97863">
      <w:pPr>
        <w:numPr>
          <w:ilvl w:val="0"/>
          <w:numId w:val="22"/>
        </w:numPr>
        <w:spacing w:after="200" w:line="276" w:lineRule="auto"/>
        <w:contextualSpacing/>
        <w:rPr>
          <w:rFonts w:eastAsia="Calibri"/>
          <w:sz w:val="24"/>
          <w:szCs w:val="24"/>
        </w:rPr>
      </w:pPr>
      <w:r w:rsidRPr="005017D2">
        <w:rPr>
          <w:sz w:val="24"/>
          <w:szCs w:val="24"/>
        </w:rPr>
        <w:t>критерий моральности;</w:t>
      </w:r>
    </w:p>
    <w:p w:rsidR="00D97863" w:rsidRPr="005017D2" w:rsidRDefault="00D97863" w:rsidP="00D97863">
      <w:pPr>
        <w:numPr>
          <w:ilvl w:val="0"/>
          <w:numId w:val="22"/>
        </w:numPr>
        <w:spacing w:after="200" w:line="276" w:lineRule="auto"/>
        <w:contextualSpacing/>
        <w:rPr>
          <w:rFonts w:eastAsia="Calibri"/>
          <w:b/>
          <w:sz w:val="24"/>
          <w:szCs w:val="24"/>
        </w:rPr>
      </w:pPr>
      <w:r w:rsidRPr="005017D2">
        <w:rPr>
          <w:b/>
          <w:sz w:val="24"/>
          <w:szCs w:val="24"/>
        </w:rPr>
        <w:t>совокупность правил и норм поведения, требований к личности специалиста;</w:t>
      </w:r>
    </w:p>
    <w:p w:rsidR="00D97863" w:rsidRPr="005017D2" w:rsidRDefault="00D97863" w:rsidP="00D97863">
      <w:pPr>
        <w:numPr>
          <w:ilvl w:val="0"/>
          <w:numId w:val="22"/>
        </w:numPr>
        <w:spacing w:after="200" w:line="276" w:lineRule="auto"/>
        <w:contextualSpacing/>
        <w:rPr>
          <w:rFonts w:eastAsia="Calibri"/>
          <w:bCs/>
          <w:sz w:val="24"/>
          <w:szCs w:val="24"/>
        </w:rPr>
      </w:pPr>
      <w:r w:rsidRPr="005017D2">
        <w:rPr>
          <w:sz w:val="24"/>
          <w:szCs w:val="24"/>
        </w:rPr>
        <w:t>ценностный ориентир.</w:t>
      </w:r>
    </w:p>
    <w:p w:rsidR="00D97863" w:rsidRPr="00B27A67" w:rsidRDefault="00D97863" w:rsidP="00D97863">
      <w:pPr>
        <w:rPr>
          <w:rFonts w:eastAsia="Calibri"/>
          <w:sz w:val="24"/>
          <w:szCs w:val="28"/>
        </w:rPr>
      </w:pPr>
    </w:p>
    <w:p w:rsidR="00D97863" w:rsidRPr="005C5E4A" w:rsidRDefault="00D97863" w:rsidP="00D97863">
      <w:pPr>
        <w:pStyle w:val="a3"/>
        <w:numPr>
          <w:ilvl w:val="0"/>
          <w:numId w:val="12"/>
        </w:numPr>
        <w:ind w:left="0" w:firstLine="357"/>
        <w:jc w:val="both"/>
        <w:rPr>
          <w:rFonts w:eastAsia="Calibri"/>
          <w:sz w:val="24"/>
          <w:szCs w:val="24"/>
        </w:rPr>
      </w:pPr>
      <w:r w:rsidRPr="005C5E4A">
        <w:rPr>
          <w:sz w:val="24"/>
          <w:szCs w:val="24"/>
        </w:rPr>
        <w:t>Идеал в социальной работе – это:</w:t>
      </w:r>
    </w:p>
    <w:p w:rsidR="00D97863" w:rsidRPr="005C5E4A" w:rsidRDefault="00D97863" w:rsidP="00D97863">
      <w:pPr>
        <w:numPr>
          <w:ilvl w:val="0"/>
          <w:numId w:val="23"/>
        </w:numPr>
        <w:spacing w:after="200" w:line="276" w:lineRule="auto"/>
        <w:contextualSpacing/>
        <w:rPr>
          <w:rFonts w:eastAsia="Calibri"/>
          <w:sz w:val="24"/>
          <w:szCs w:val="24"/>
        </w:rPr>
      </w:pPr>
      <w:r w:rsidRPr="005C5E4A">
        <w:rPr>
          <w:sz w:val="24"/>
          <w:szCs w:val="24"/>
        </w:rPr>
        <w:t>предмет профессионально-этического кодекса социальной работы;</w:t>
      </w:r>
    </w:p>
    <w:p w:rsidR="00D97863" w:rsidRPr="005C5E4A" w:rsidRDefault="00D97863" w:rsidP="00D97863">
      <w:pPr>
        <w:numPr>
          <w:ilvl w:val="0"/>
          <w:numId w:val="23"/>
        </w:numPr>
        <w:spacing w:after="200" w:line="276" w:lineRule="auto"/>
        <w:contextualSpacing/>
        <w:rPr>
          <w:rFonts w:eastAsia="Calibri"/>
          <w:sz w:val="24"/>
          <w:szCs w:val="24"/>
        </w:rPr>
      </w:pPr>
      <w:r w:rsidRPr="005C5E4A">
        <w:rPr>
          <w:sz w:val="24"/>
          <w:szCs w:val="24"/>
        </w:rPr>
        <w:t>функция этики;</w:t>
      </w:r>
    </w:p>
    <w:p w:rsidR="00D97863" w:rsidRPr="005C5E4A" w:rsidRDefault="00D97863" w:rsidP="00D97863">
      <w:pPr>
        <w:numPr>
          <w:ilvl w:val="0"/>
          <w:numId w:val="23"/>
        </w:numPr>
        <w:spacing w:after="200" w:line="276" w:lineRule="auto"/>
        <w:contextualSpacing/>
        <w:rPr>
          <w:rFonts w:eastAsia="Calibri"/>
          <w:b/>
          <w:bCs/>
          <w:sz w:val="24"/>
          <w:szCs w:val="24"/>
        </w:rPr>
      </w:pPr>
      <w:r w:rsidRPr="005C5E4A">
        <w:rPr>
          <w:b/>
          <w:sz w:val="24"/>
          <w:szCs w:val="24"/>
        </w:rPr>
        <w:t>представления о совершенном состоянии социальной работы, специалиста, клиента.</w:t>
      </w:r>
    </w:p>
    <w:p w:rsidR="00D97863" w:rsidRPr="00B27A67" w:rsidRDefault="00D97863" w:rsidP="00D97863">
      <w:pPr>
        <w:rPr>
          <w:rFonts w:eastAsia="Calibri"/>
          <w:sz w:val="24"/>
          <w:szCs w:val="28"/>
        </w:rPr>
      </w:pPr>
    </w:p>
    <w:p w:rsidR="00D97863" w:rsidRPr="00C76C15" w:rsidRDefault="00D97863" w:rsidP="00D97863">
      <w:pPr>
        <w:pStyle w:val="a3"/>
        <w:numPr>
          <w:ilvl w:val="0"/>
          <w:numId w:val="12"/>
        </w:numPr>
        <w:ind w:left="0" w:firstLine="357"/>
        <w:jc w:val="both"/>
        <w:rPr>
          <w:rFonts w:eastAsia="Calibri"/>
          <w:sz w:val="24"/>
          <w:szCs w:val="24"/>
        </w:rPr>
      </w:pPr>
      <w:r w:rsidRPr="00C76C15">
        <w:rPr>
          <w:sz w:val="24"/>
          <w:szCs w:val="24"/>
        </w:rPr>
        <w:t>Этическое сознание специалиста по социальной работе предполагает наличие и сочетание</w:t>
      </w:r>
    </w:p>
    <w:p w:rsidR="00D97863" w:rsidRPr="00C76C15" w:rsidRDefault="00D97863" w:rsidP="00D97863">
      <w:pPr>
        <w:numPr>
          <w:ilvl w:val="0"/>
          <w:numId w:val="24"/>
        </w:numPr>
        <w:spacing w:after="200" w:line="276" w:lineRule="auto"/>
        <w:contextualSpacing/>
        <w:rPr>
          <w:rFonts w:eastAsia="Calibri"/>
          <w:b/>
          <w:sz w:val="24"/>
          <w:szCs w:val="24"/>
        </w:rPr>
      </w:pPr>
      <w:r w:rsidRPr="00C76C15">
        <w:rPr>
          <w:b/>
          <w:sz w:val="24"/>
          <w:szCs w:val="24"/>
        </w:rPr>
        <w:t>этических знаний, этических убеждений и этических потребностей;</w:t>
      </w:r>
    </w:p>
    <w:p w:rsidR="00D97863" w:rsidRPr="00C76C15" w:rsidRDefault="00D97863" w:rsidP="00D97863">
      <w:pPr>
        <w:numPr>
          <w:ilvl w:val="0"/>
          <w:numId w:val="24"/>
        </w:numPr>
        <w:spacing w:after="200" w:line="276" w:lineRule="auto"/>
        <w:contextualSpacing/>
        <w:rPr>
          <w:rFonts w:eastAsia="Calibri"/>
          <w:sz w:val="24"/>
          <w:szCs w:val="24"/>
        </w:rPr>
      </w:pPr>
      <w:r w:rsidRPr="00C76C15">
        <w:rPr>
          <w:sz w:val="24"/>
          <w:szCs w:val="24"/>
        </w:rPr>
        <w:t>этических знаний специалиста и потребностей общества;</w:t>
      </w:r>
    </w:p>
    <w:p w:rsidR="00D97863" w:rsidRPr="00C76C15" w:rsidRDefault="00D97863" w:rsidP="00D97863">
      <w:pPr>
        <w:numPr>
          <w:ilvl w:val="0"/>
          <w:numId w:val="24"/>
        </w:numPr>
        <w:spacing w:after="200" w:line="276" w:lineRule="auto"/>
        <w:contextualSpacing/>
        <w:rPr>
          <w:rFonts w:eastAsia="Calibri"/>
          <w:bCs/>
          <w:sz w:val="24"/>
          <w:szCs w:val="24"/>
        </w:rPr>
      </w:pPr>
      <w:r w:rsidRPr="00C76C15">
        <w:rPr>
          <w:sz w:val="24"/>
          <w:szCs w:val="24"/>
        </w:rPr>
        <w:t>этических потребностей специалиста и витальных потребностей клиента.</w:t>
      </w:r>
    </w:p>
    <w:p w:rsidR="00D97863" w:rsidRPr="00B27A67" w:rsidRDefault="00D97863" w:rsidP="00D97863">
      <w:pPr>
        <w:rPr>
          <w:rFonts w:eastAsia="Calibri"/>
          <w:sz w:val="24"/>
          <w:szCs w:val="28"/>
        </w:rPr>
      </w:pPr>
    </w:p>
    <w:p w:rsidR="00D97863" w:rsidRPr="00B27A67" w:rsidRDefault="00D97863" w:rsidP="00D97863">
      <w:pPr>
        <w:pStyle w:val="a3"/>
        <w:numPr>
          <w:ilvl w:val="0"/>
          <w:numId w:val="12"/>
        </w:numPr>
        <w:ind w:left="0" w:firstLine="357"/>
        <w:jc w:val="both"/>
        <w:rPr>
          <w:rFonts w:eastAsia="Calibri"/>
          <w:sz w:val="24"/>
          <w:szCs w:val="28"/>
        </w:rPr>
      </w:pPr>
      <w:r w:rsidRPr="00B27A67">
        <w:rPr>
          <w:rFonts w:eastAsia="Calibri"/>
          <w:sz w:val="24"/>
          <w:szCs w:val="24"/>
        </w:rPr>
        <w:t>Бумажно</w:t>
      </w:r>
      <w:r w:rsidRPr="00B27A67">
        <w:rPr>
          <w:rFonts w:eastAsia="Calibri"/>
          <w:sz w:val="24"/>
          <w:szCs w:val="28"/>
        </w:rPr>
        <w:t>-пористая и трубчатая изоляция характерны для ____ пар.</w:t>
      </w:r>
    </w:p>
    <w:p w:rsidR="00D97863" w:rsidRPr="00B27A67" w:rsidRDefault="00D97863" w:rsidP="00D97863">
      <w:pPr>
        <w:numPr>
          <w:ilvl w:val="0"/>
          <w:numId w:val="25"/>
        </w:numPr>
        <w:spacing w:after="200" w:line="276" w:lineRule="auto"/>
        <w:contextualSpacing/>
        <w:rPr>
          <w:rFonts w:eastAsia="Calibri"/>
          <w:b/>
          <w:sz w:val="24"/>
          <w:szCs w:val="24"/>
        </w:rPr>
      </w:pPr>
      <w:r w:rsidRPr="00B27A67">
        <w:rPr>
          <w:rFonts w:eastAsia="Calibri"/>
          <w:b/>
          <w:sz w:val="24"/>
          <w:szCs w:val="24"/>
        </w:rPr>
        <w:t>симметричных</w:t>
      </w:r>
    </w:p>
    <w:p w:rsidR="00D97863" w:rsidRPr="00B27A67" w:rsidRDefault="00D97863" w:rsidP="00D97863">
      <w:pPr>
        <w:numPr>
          <w:ilvl w:val="0"/>
          <w:numId w:val="25"/>
        </w:numPr>
        <w:spacing w:after="200" w:line="276" w:lineRule="auto"/>
        <w:contextualSpacing/>
        <w:rPr>
          <w:rFonts w:eastAsia="Calibri"/>
          <w:sz w:val="24"/>
          <w:szCs w:val="24"/>
        </w:rPr>
      </w:pPr>
      <w:r w:rsidRPr="00B27A67">
        <w:rPr>
          <w:rFonts w:eastAsia="Calibri"/>
          <w:sz w:val="24"/>
          <w:szCs w:val="24"/>
        </w:rPr>
        <w:t>коаксиальных</w:t>
      </w:r>
    </w:p>
    <w:p w:rsidR="00D97863" w:rsidRPr="00B27A67" w:rsidRDefault="00D97863" w:rsidP="00D97863">
      <w:pPr>
        <w:numPr>
          <w:ilvl w:val="0"/>
          <w:numId w:val="25"/>
        </w:numPr>
        <w:spacing w:after="200" w:line="276" w:lineRule="auto"/>
        <w:contextualSpacing/>
        <w:rPr>
          <w:rFonts w:eastAsia="Calibri"/>
          <w:bCs/>
          <w:sz w:val="24"/>
          <w:szCs w:val="24"/>
        </w:rPr>
      </w:pPr>
      <w:r w:rsidRPr="00B27A67">
        <w:rPr>
          <w:rFonts w:eastAsia="Calibri"/>
          <w:sz w:val="24"/>
          <w:szCs w:val="24"/>
        </w:rPr>
        <w:t>оптических</w:t>
      </w:r>
    </w:p>
    <w:p w:rsidR="00D97863" w:rsidRPr="00B27A67" w:rsidRDefault="00D97863" w:rsidP="00D97863">
      <w:pPr>
        <w:rPr>
          <w:rFonts w:eastAsia="Calibri"/>
          <w:sz w:val="24"/>
          <w:szCs w:val="28"/>
        </w:rPr>
      </w:pPr>
    </w:p>
    <w:p w:rsidR="00D97863" w:rsidRPr="00090274" w:rsidRDefault="00D97863" w:rsidP="00D97863">
      <w:pPr>
        <w:pStyle w:val="a3"/>
        <w:numPr>
          <w:ilvl w:val="0"/>
          <w:numId w:val="12"/>
        </w:numPr>
        <w:ind w:left="0" w:firstLine="357"/>
        <w:jc w:val="both"/>
        <w:rPr>
          <w:rFonts w:eastAsia="Calibri"/>
          <w:sz w:val="24"/>
          <w:szCs w:val="24"/>
        </w:rPr>
      </w:pPr>
      <w:r w:rsidRPr="00090274">
        <w:rPr>
          <w:sz w:val="24"/>
          <w:szCs w:val="24"/>
        </w:rPr>
        <w:t>Термин «деонтология» введен</w:t>
      </w:r>
    </w:p>
    <w:p w:rsidR="00D97863" w:rsidRPr="00090274" w:rsidRDefault="00D97863" w:rsidP="00D97863">
      <w:pPr>
        <w:numPr>
          <w:ilvl w:val="0"/>
          <w:numId w:val="26"/>
        </w:numPr>
        <w:spacing w:after="200" w:line="276" w:lineRule="auto"/>
        <w:contextualSpacing/>
        <w:rPr>
          <w:rFonts w:eastAsia="Calibri"/>
          <w:sz w:val="24"/>
          <w:szCs w:val="24"/>
        </w:rPr>
      </w:pPr>
      <w:r w:rsidRPr="00090274">
        <w:rPr>
          <w:sz w:val="24"/>
          <w:szCs w:val="24"/>
        </w:rPr>
        <w:t>Диогеном Синопским;</w:t>
      </w:r>
    </w:p>
    <w:p w:rsidR="00D97863" w:rsidRPr="00090274" w:rsidRDefault="00D97863" w:rsidP="00D97863">
      <w:pPr>
        <w:numPr>
          <w:ilvl w:val="0"/>
          <w:numId w:val="26"/>
        </w:numPr>
        <w:spacing w:after="200" w:line="276" w:lineRule="auto"/>
        <w:contextualSpacing/>
        <w:rPr>
          <w:rFonts w:eastAsia="Calibri"/>
          <w:b/>
          <w:sz w:val="24"/>
          <w:szCs w:val="24"/>
        </w:rPr>
      </w:pPr>
      <w:r w:rsidRPr="00090274">
        <w:rPr>
          <w:b/>
          <w:sz w:val="24"/>
          <w:szCs w:val="24"/>
        </w:rPr>
        <w:t>И. Бентамом;</w:t>
      </w:r>
    </w:p>
    <w:p w:rsidR="00D97863" w:rsidRPr="00090274" w:rsidRDefault="00D97863" w:rsidP="00D97863">
      <w:pPr>
        <w:numPr>
          <w:ilvl w:val="0"/>
          <w:numId w:val="26"/>
        </w:numPr>
        <w:spacing w:after="200" w:line="276" w:lineRule="auto"/>
        <w:contextualSpacing/>
        <w:rPr>
          <w:rFonts w:eastAsia="Calibri"/>
          <w:bCs/>
          <w:sz w:val="24"/>
          <w:szCs w:val="24"/>
        </w:rPr>
      </w:pPr>
      <w:r w:rsidRPr="00090274">
        <w:rPr>
          <w:sz w:val="24"/>
          <w:szCs w:val="24"/>
        </w:rPr>
        <w:t>Б. Спинозой.</w:t>
      </w:r>
    </w:p>
    <w:p w:rsidR="00D97863" w:rsidRPr="00B27A67" w:rsidRDefault="00D97863" w:rsidP="00D97863">
      <w:pPr>
        <w:rPr>
          <w:rFonts w:eastAsia="Calibri"/>
          <w:sz w:val="24"/>
          <w:szCs w:val="28"/>
        </w:rPr>
      </w:pPr>
    </w:p>
    <w:p w:rsidR="00D97863" w:rsidRPr="00637101" w:rsidRDefault="00D97863" w:rsidP="00D97863">
      <w:pPr>
        <w:pStyle w:val="a3"/>
        <w:numPr>
          <w:ilvl w:val="0"/>
          <w:numId w:val="12"/>
        </w:numPr>
        <w:ind w:left="0" w:firstLine="357"/>
        <w:jc w:val="both"/>
        <w:rPr>
          <w:rFonts w:eastAsia="Calibri"/>
          <w:sz w:val="24"/>
          <w:szCs w:val="24"/>
        </w:rPr>
      </w:pPr>
      <w:r w:rsidRPr="00637101">
        <w:rPr>
          <w:sz w:val="24"/>
          <w:szCs w:val="24"/>
        </w:rPr>
        <w:t>Конфиденциальность в этике социальной работы – это</w:t>
      </w:r>
      <w:r w:rsidRPr="00637101">
        <w:rPr>
          <w:rFonts w:eastAsia="Calibri"/>
          <w:sz w:val="24"/>
          <w:szCs w:val="24"/>
        </w:rPr>
        <w:t xml:space="preserve"> </w:t>
      </w:r>
    </w:p>
    <w:p w:rsidR="00D97863" w:rsidRPr="00637101" w:rsidRDefault="00D97863" w:rsidP="00D97863">
      <w:pPr>
        <w:numPr>
          <w:ilvl w:val="0"/>
          <w:numId w:val="27"/>
        </w:numPr>
        <w:spacing w:after="200" w:line="276" w:lineRule="auto"/>
        <w:contextualSpacing/>
        <w:rPr>
          <w:rFonts w:eastAsia="Calibri"/>
          <w:bCs/>
          <w:sz w:val="24"/>
          <w:szCs w:val="24"/>
        </w:rPr>
      </w:pPr>
      <w:r w:rsidRPr="00637101">
        <w:rPr>
          <w:sz w:val="24"/>
          <w:szCs w:val="24"/>
        </w:rPr>
        <w:t>результат творческого подхода к деятельности;</w:t>
      </w:r>
    </w:p>
    <w:p w:rsidR="00D97863" w:rsidRPr="00637101" w:rsidRDefault="00D97863" w:rsidP="00D97863">
      <w:pPr>
        <w:numPr>
          <w:ilvl w:val="0"/>
          <w:numId w:val="27"/>
        </w:numPr>
        <w:spacing w:after="200" w:line="276" w:lineRule="auto"/>
        <w:contextualSpacing/>
        <w:rPr>
          <w:rFonts w:eastAsia="Calibri"/>
          <w:b/>
          <w:sz w:val="24"/>
          <w:szCs w:val="24"/>
        </w:rPr>
      </w:pPr>
      <w:r w:rsidRPr="00637101">
        <w:rPr>
          <w:b/>
          <w:sz w:val="24"/>
          <w:szCs w:val="24"/>
        </w:rPr>
        <w:lastRenderedPageBreak/>
        <w:t>принцип;</w:t>
      </w:r>
    </w:p>
    <w:p w:rsidR="00D97863" w:rsidRPr="00637101" w:rsidRDefault="00D97863" w:rsidP="00D97863">
      <w:pPr>
        <w:numPr>
          <w:ilvl w:val="0"/>
          <w:numId w:val="27"/>
        </w:numPr>
        <w:spacing w:after="200" w:line="276" w:lineRule="auto"/>
        <w:contextualSpacing/>
        <w:rPr>
          <w:rFonts w:eastAsia="Calibri"/>
          <w:bCs/>
          <w:sz w:val="24"/>
          <w:szCs w:val="24"/>
        </w:rPr>
      </w:pPr>
      <w:r w:rsidRPr="00637101">
        <w:rPr>
          <w:sz w:val="24"/>
          <w:szCs w:val="24"/>
        </w:rPr>
        <w:t>критерий моральности.</w:t>
      </w:r>
    </w:p>
    <w:p w:rsidR="00D97863" w:rsidRPr="00204CD4" w:rsidRDefault="00D97863" w:rsidP="00D97863">
      <w:pPr>
        <w:pStyle w:val="a3"/>
        <w:numPr>
          <w:ilvl w:val="0"/>
          <w:numId w:val="12"/>
        </w:numPr>
        <w:ind w:left="0" w:firstLine="357"/>
        <w:jc w:val="both"/>
        <w:rPr>
          <w:rFonts w:eastAsia="Calibri"/>
          <w:sz w:val="24"/>
          <w:szCs w:val="24"/>
        </w:rPr>
      </w:pPr>
      <w:r w:rsidRPr="00204CD4">
        <w:rPr>
          <w:sz w:val="24"/>
          <w:szCs w:val="24"/>
        </w:rPr>
        <w:t>Объектом этики социальной работы является</w:t>
      </w:r>
    </w:p>
    <w:p w:rsidR="00D97863" w:rsidRPr="00204CD4" w:rsidRDefault="00D97863" w:rsidP="00D97863">
      <w:pPr>
        <w:numPr>
          <w:ilvl w:val="0"/>
          <w:numId w:val="28"/>
        </w:numPr>
        <w:spacing w:after="200" w:line="276" w:lineRule="auto"/>
        <w:contextualSpacing/>
        <w:rPr>
          <w:rFonts w:eastAsia="Calibri"/>
          <w:b/>
          <w:sz w:val="24"/>
          <w:szCs w:val="24"/>
        </w:rPr>
      </w:pPr>
      <w:r w:rsidRPr="00204CD4">
        <w:rPr>
          <w:b/>
          <w:sz w:val="24"/>
          <w:szCs w:val="24"/>
        </w:rPr>
        <w:t>профессиональная мораль;</w:t>
      </w:r>
    </w:p>
    <w:p w:rsidR="00D97863" w:rsidRPr="00204CD4" w:rsidRDefault="00D97863" w:rsidP="00D97863">
      <w:pPr>
        <w:numPr>
          <w:ilvl w:val="0"/>
          <w:numId w:val="28"/>
        </w:numPr>
        <w:spacing w:after="200" w:line="276" w:lineRule="auto"/>
        <w:contextualSpacing/>
        <w:rPr>
          <w:rFonts w:eastAsia="Calibri"/>
          <w:sz w:val="24"/>
          <w:szCs w:val="24"/>
        </w:rPr>
      </w:pPr>
      <w:r w:rsidRPr="00204CD4">
        <w:rPr>
          <w:sz w:val="24"/>
          <w:szCs w:val="24"/>
        </w:rPr>
        <w:t>этический кодекс;</w:t>
      </w:r>
    </w:p>
    <w:p w:rsidR="00D97863" w:rsidRPr="00204CD4" w:rsidRDefault="00D97863" w:rsidP="00D97863">
      <w:pPr>
        <w:numPr>
          <w:ilvl w:val="0"/>
          <w:numId w:val="28"/>
        </w:numPr>
        <w:spacing w:after="200" w:line="276" w:lineRule="auto"/>
        <w:contextualSpacing/>
        <w:rPr>
          <w:rFonts w:eastAsia="Calibri"/>
          <w:bCs/>
          <w:sz w:val="24"/>
          <w:szCs w:val="24"/>
        </w:rPr>
      </w:pPr>
      <w:r w:rsidRPr="00204CD4">
        <w:rPr>
          <w:sz w:val="24"/>
          <w:szCs w:val="24"/>
        </w:rPr>
        <w:t>этическое сознание специалиста.</w:t>
      </w:r>
    </w:p>
    <w:p w:rsidR="00D97863" w:rsidRPr="00B27A67" w:rsidRDefault="00D97863" w:rsidP="00D97863">
      <w:pPr>
        <w:rPr>
          <w:rFonts w:eastAsia="Calibri"/>
          <w:sz w:val="24"/>
          <w:szCs w:val="28"/>
        </w:rPr>
      </w:pPr>
    </w:p>
    <w:p w:rsidR="00D97863" w:rsidRPr="00BC316E" w:rsidRDefault="00D97863" w:rsidP="00D97863">
      <w:pPr>
        <w:pStyle w:val="a3"/>
        <w:numPr>
          <w:ilvl w:val="0"/>
          <w:numId w:val="12"/>
        </w:numPr>
        <w:ind w:left="0" w:firstLine="357"/>
        <w:jc w:val="both"/>
        <w:rPr>
          <w:rFonts w:eastAsia="Calibri"/>
          <w:sz w:val="24"/>
          <w:szCs w:val="24"/>
        </w:rPr>
      </w:pPr>
      <w:r w:rsidRPr="00BC316E">
        <w:rPr>
          <w:sz w:val="24"/>
          <w:szCs w:val="24"/>
        </w:rPr>
        <w:t>Необходимость этико-аксиологического регулирования поведения и деятельности специалиста в социальной работе обусловлена</w:t>
      </w:r>
    </w:p>
    <w:p w:rsidR="00D97863" w:rsidRPr="00BC316E" w:rsidRDefault="00D97863" w:rsidP="00D97863">
      <w:pPr>
        <w:numPr>
          <w:ilvl w:val="0"/>
          <w:numId w:val="29"/>
        </w:numPr>
        <w:spacing w:after="200" w:line="276" w:lineRule="auto"/>
        <w:contextualSpacing/>
        <w:rPr>
          <w:rFonts w:eastAsia="Calibri"/>
          <w:sz w:val="24"/>
          <w:szCs w:val="24"/>
        </w:rPr>
      </w:pPr>
      <w:r w:rsidRPr="00BC316E">
        <w:rPr>
          <w:sz w:val="24"/>
          <w:szCs w:val="24"/>
        </w:rPr>
        <w:t>недостаточностью и несовершенством нормативно-правовой базы;</w:t>
      </w:r>
    </w:p>
    <w:p w:rsidR="00D97863" w:rsidRPr="00BC316E" w:rsidRDefault="00D97863" w:rsidP="00D97863">
      <w:pPr>
        <w:numPr>
          <w:ilvl w:val="0"/>
          <w:numId w:val="29"/>
        </w:numPr>
        <w:spacing w:after="200" w:line="276" w:lineRule="auto"/>
        <w:contextualSpacing/>
        <w:rPr>
          <w:rFonts w:eastAsia="Calibri"/>
          <w:sz w:val="24"/>
          <w:szCs w:val="24"/>
        </w:rPr>
      </w:pPr>
      <w:r w:rsidRPr="00BC316E">
        <w:rPr>
          <w:sz w:val="24"/>
          <w:szCs w:val="24"/>
        </w:rPr>
        <w:t>инновационностью социальной работы как вида деятельности;</w:t>
      </w:r>
    </w:p>
    <w:p w:rsidR="00D97863" w:rsidRPr="00BC316E" w:rsidRDefault="00D97863" w:rsidP="00D97863">
      <w:pPr>
        <w:numPr>
          <w:ilvl w:val="0"/>
          <w:numId w:val="29"/>
        </w:numPr>
        <w:spacing w:after="200" w:line="276" w:lineRule="auto"/>
        <w:contextualSpacing/>
        <w:rPr>
          <w:rFonts w:eastAsia="Calibri"/>
          <w:b/>
          <w:bCs/>
          <w:sz w:val="24"/>
          <w:szCs w:val="24"/>
        </w:rPr>
      </w:pPr>
      <w:r w:rsidRPr="00BC316E">
        <w:rPr>
          <w:b/>
          <w:sz w:val="24"/>
          <w:szCs w:val="24"/>
        </w:rPr>
        <w:t>специфическим смыслом и содержанием деятельности.</w:t>
      </w:r>
    </w:p>
    <w:p w:rsidR="00D97863" w:rsidRDefault="00D97863" w:rsidP="00D97863">
      <w:pPr>
        <w:shd w:val="clear" w:color="auto" w:fill="FFFFFF"/>
        <w:autoSpaceDE w:val="0"/>
        <w:autoSpaceDN w:val="0"/>
        <w:adjustRightInd w:val="0"/>
        <w:ind w:firstLine="567"/>
        <w:jc w:val="both"/>
        <w:rPr>
          <w:color w:val="000000"/>
          <w:sz w:val="24"/>
          <w:szCs w:val="24"/>
        </w:rPr>
      </w:pPr>
    </w:p>
    <w:p w:rsidR="00D97863" w:rsidRPr="0036725C" w:rsidRDefault="00D97863" w:rsidP="00D97863">
      <w:pPr>
        <w:pStyle w:val="a4"/>
        <w:rPr>
          <w:b/>
          <w:color w:val="000000"/>
          <w:szCs w:val="24"/>
        </w:rPr>
      </w:pPr>
      <w:r w:rsidRPr="00885BFD">
        <w:rPr>
          <w:b/>
          <w:color w:val="000000"/>
          <w:szCs w:val="24"/>
        </w:rPr>
        <w:t>Сложные  (3 уровень)</w:t>
      </w:r>
    </w:p>
    <w:p w:rsidR="00D97863" w:rsidRDefault="00D97863" w:rsidP="00D97863">
      <w:pPr>
        <w:pStyle w:val="ab"/>
        <w:tabs>
          <w:tab w:val="left" w:pos="708"/>
        </w:tabs>
        <w:ind w:firstLine="567"/>
        <w:jc w:val="both"/>
        <w:rPr>
          <w:color w:val="000000"/>
        </w:rPr>
      </w:pPr>
    </w:p>
    <w:p w:rsidR="00D97863" w:rsidRPr="00DF4D53" w:rsidRDefault="00D97863" w:rsidP="00D97863">
      <w:pPr>
        <w:pStyle w:val="a3"/>
        <w:numPr>
          <w:ilvl w:val="0"/>
          <w:numId w:val="12"/>
        </w:numPr>
        <w:ind w:left="0" w:firstLine="357"/>
        <w:jc w:val="both"/>
        <w:rPr>
          <w:rFonts w:eastAsia="Calibri"/>
          <w:sz w:val="24"/>
          <w:szCs w:val="24"/>
        </w:rPr>
      </w:pPr>
      <w:r w:rsidRPr="00DF4D53">
        <w:rPr>
          <w:sz w:val="24"/>
          <w:szCs w:val="24"/>
        </w:rPr>
        <w:t>Основными принципами этики социальной работы являются:</w:t>
      </w:r>
    </w:p>
    <w:p w:rsidR="00D97863" w:rsidRPr="00DF4D53" w:rsidRDefault="00D97863" w:rsidP="00D97863">
      <w:pPr>
        <w:numPr>
          <w:ilvl w:val="0"/>
          <w:numId w:val="30"/>
        </w:numPr>
        <w:spacing w:after="200" w:line="276" w:lineRule="auto"/>
        <w:contextualSpacing/>
        <w:rPr>
          <w:rFonts w:eastAsia="Calibri"/>
          <w:sz w:val="24"/>
          <w:szCs w:val="24"/>
        </w:rPr>
      </w:pPr>
      <w:r w:rsidRPr="00DF4D53">
        <w:rPr>
          <w:sz w:val="24"/>
          <w:szCs w:val="24"/>
        </w:rPr>
        <w:t>эмпатия и сочувствие;</w:t>
      </w:r>
    </w:p>
    <w:p w:rsidR="00D97863" w:rsidRPr="00DF4D53" w:rsidRDefault="00D97863" w:rsidP="00D97863">
      <w:pPr>
        <w:numPr>
          <w:ilvl w:val="0"/>
          <w:numId w:val="30"/>
        </w:numPr>
        <w:spacing w:after="200" w:line="276" w:lineRule="auto"/>
        <w:contextualSpacing/>
        <w:rPr>
          <w:rFonts w:eastAsia="Calibri"/>
          <w:bCs/>
          <w:sz w:val="24"/>
          <w:szCs w:val="24"/>
        </w:rPr>
      </w:pPr>
      <w:r w:rsidRPr="00DF4D53">
        <w:rPr>
          <w:sz w:val="24"/>
          <w:szCs w:val="24"/>
        </w:rPr>
        <w:t>объективность, экспертность, инновационность и др.;</w:t>
      </w:r>
    </w:p>
    <w:p w:rsidR="00D97863" w:rsidRPr="00DF4D53" w:rsidRDefault="00D97863" w:rsidP="00D97863">
      <w:pPr>
        <w:numPr>
          <w:ilvl w:val="0"/>
          <w:numId w:val="30"/>
        </w:numPr>
        <w:spacing w:after="200" w:line="276" w:lineRule="auto"/>
        <w:contextualSpacing/>
        <w:rPr>
          <w:rFonts w:eastAsia="Calibri"/>
          <w:b/>
          <w:bCs/>
          <w:sz w:val="24"/>
          <w:szCs w:val="24"/>
        </w:rPr>
      </w:pPr>
      <w:r w:rsidRPr="00DF4D53">
        <w:rPr>
          <w:b/>
          <w:sz w:val="24"/>
          <w:szCs w:val="24"/>
        </w:rPr>
        <w:t>конфиденциальность, доброжелательность, ответственность и др.;</w:t>
      </w:r>
    </w:p>
    <w:p w:rsidR="00D97863" w:rsidRPr="00DF4D53" w:rsidRDefault="00D97863" w:rsidP="00D97863">
      <w:pPr>
        <w:numPr>
          <w:ilvl w:val="0"/>
          <w:numId w:val="30"/>
        </w:numPr>
        <w:spacing w:after="200" w:line="276" w:lineRule="auto"/>
        <w:contextualSpacing/>
        <w:rPr>
          <w:rFonts w:eastAsia="Calibri"/>
          <w:bCs/>
          <w:sz w:val="24"/>
          <w:szCs w:val="24"/>
        </w:rPr>
      </w:pPr>
      <w:r w:rsidRPr="00DF4D53">
        <w:rPr>
          <w:sz w:val="24"/>
          <w:szCs w:val="24"/>
        </w:rPr>
        <w:t>субъективизм и релятивизм;</w:t>
      </w:r>
    </w:p>
    <w:p w:rsidR="00D97863" w:rsidRPr="00B27A67" w:rsidRDefault="00D97863" w:rsidP="00D97863">
      <w:pPr>
        <w:rPr>
          <w:rFonts w:eastAsia="Calibri"/>
          <w:sz w:val="24"/>
          <w:szCs w:val="28"/>
        </w:rPr>
      </w:pPr>
    </w:p>
    <w:p w:rsidR="00D97863" w:rsidRPr="000000A9" w:rsidRDefault="00D97863" w:rsidP="00D97863">
      <w:pPr>
        <w:pStyle w:val="a3"/>
        <w:numPr>
          <w:ilvl w:val="0"/>
          <w:numId w:val="12"/>
        </w:numPr>
        <w:ind w:left="0" w:firstLine="357"/>
        <w:jc w:val="both"/>
        <w:rPr>
          <w:rFonts w:eastAsia="Calibri"/>
          <w:sz w:val="24"/>
          <w:szCs w:val="24"/>
        </w:rPr>
      </w:pPr>
      <w:r w:rsidRPr="000000A9">
        <w:rPr>
          <w:sz w:val="24"/>
          <w:szCs w:val="24"/>
        </w:rPr>
        <w:t>Профессиональная этика – это:</w:t>
      </w:r>
    </w:p>
    <w:p w:rsidR="00D97863" w:rsidRPr="000000A9" w:rsidRDefault="00D97863" w:rsidP="00D97863">
      <w:pPr>
        <w:numPr>
          <w:ilvl w:val="0"/>
          <w:numId w:val="31"/>
        </w:numPr>
        <w:spacing w:after="200" w:line="276" w:lineRule="auto"/>
        <w:contextualSpacing/>
        <w:rPr>
          <w:rFonts w:eastAsia="Calibri"/>
          <w:sz w:val="24"/>
          <w:szCs w:val="24"/>
        </w:rPr>
      </w:pPr>
      <w:r w:rsidRPr="000000A9">
        <w:rPr>
          <w:sz w:val="24"/>
          <w:szCs w:val="24"/>
        </w:rPr>
        <w:t>подход, направленный на гармонизацию интересов социума индивида;</w:t>
      </w:r>
    </w:p>
    <w:p w:rsidR="00D97863" w:rsidRPr="000000A9" w:rsidRDefault="00D97863" w:rsidP="00D97863">
      <w:pPr>
        <w:numPr>
          <w:ilvl w:val="0"/>
          <w:numId w:val="31"/>
        </w:numPr>
        <w:spacing w:after="200" w:line="276" w:lineRule="auto"/>
        <w:contextualSpacing/>
        <w:rPr>
          <w:rFonts w:eastAsia="Calibri"/>
          <w:sz w:val="24"/>
          <w:szCs w:val="24"/>
        </w:rPr>
      </w:pPr>
      <w:r w:rsidRPr="000000A9">
        <w:rPr>
          <w:sz w:val="24"/>
          <w:szCs w:val="24"/>
        </w:rPr>
        <w:t>учение о должном поведении, поступках, образе действий;</w:t>
      </w:r>
    </w:p>
    <w:p w:rsidR="00D97863" w:rsidRPr="0096410F" w:rsidRDefault="00D97863" w:rsidP="00D97863">
      <w:pPr>
        <w:numPr>
          <w:ilvl w:val="0"/>
          <w:numId w:val="31"/>
        </w:numPr>
        <w:spacing w:after="200" w:line="276" w:lineRule="auto"/>
        <w:contextualSpacing/>
        <w:rPr>
          <w:rFonts w:eastAsia="Calibri"/>
          <w:b/>
          <w:sz w:val="24"/>
          <w:szCs w:val="24"/>
        </w:rPr>
      </w:pPr>
      <w:r w:rsidRPr="0096410F">
        <w:rPr>
          <w:b/>
          <w:sz w:val="24"/>
          <w:szCs w:val="24"/>
        </w:rPr>
        <w:t>наука о профессиональной морали как совокупности идеалов и ценностей, идей о должном, этических принципов и норм поведения, отражающих сущность профессии;</w:t>
      </w:r>
    </w:p>
    <w:p w:rsidR="00D97863" w:rsidRPr="000000A9" w:rsidRDefault="00D97863" w:rsidP="00D97863">
      <w:pPr>
        <w:numPr>
          <w:ilvl w:val="0"/>
          <w:numId w:val="31"/>
        </w:numPr>
        <w:spacing w:after="200" w:line="276" w:lineRule="auto"/>
        <w:contextualSpacing/>
        <w:rPr>
          <w:rFonts w:eastAsia="Calibri"/>
          <w:bCs/>
          <w:sz w:val="24"/>
          <w:szCs w:val="24"/>
        </w:rPr>
      </w:pPr>
      <w:r w:rsidRPr="000000A9">
        <w:rPr>
          <w:sz w:val="24"/>
          <w:szCs w:val="24"/>
        </w:rPr>
        <w:t>совокупность правил, касающихся внешнего проявления отношения к людям.</w:t>
      </w:r>
    </w:p>
    <w:p w:rsidR="00D97863" w:rsidRPr="00B27A67" w:rsidRDefault="00D97863" w:rsidP="00D97863">
      <w:pPr>
        <w:rPr>
          <w:rFonts w:eastAsia="Calibri"/>
          <w:sz w:val="24"/>
          <w:szCs w:val="28"/>
        </w:rPr>
      </w:pPr>
    </w:p>
    <w:p w:rsidR="00D97863" w:rsidRPr="001A6576" w:rsidRDefault="00D97863" w:rsidP="00D97863">
      <w:pPr>
        <w:pStyle w:val="a3"/>
        <w:numPr>
          <w:ilvl w:val="0"/>
          <w:numId w:val="12"/>
        </w:numPr>
        <w:ind w:left="0" w:firstLine="357"/>
        <w:jc w:val="both"/>
        <w:rPr>
          <w:rFonts w:eastAsia="Calibri"/>
          <w:sz w:val="24"/>
          <w:szCs w:val="24"/>
        </w:rPr>
      </w:pPr>
      <w:r w:rsidRPr="001A6576">
        <w:rPr>
          <w:sz w:val="24"/>
          <w:szCs w:val="24"/>
        </w:rPr>
        <w:t>Основными этическими ценностями социальной работы являются:</w:t>
      </w:r>
    </w:p>
    <w:p w:rsidR="00D97863" w:rsidRPr="001A6576" w:rsidRDefault="00D97863" w:rsidP="00D97863">
      <w:pPr>
        <w:numPr>
          <w:ilvl w:val="0"/>
          <w:numId w:val="32"/>
        </w:numPr>
        <w:spacing w:after="200" w:line="276" w:lineRule="auto"/>
        <w:contextualSpacing/>
        <w:rPr>
          <w:rFonts w:eastAsia="Calibri"/>
          <w:b/>
          <w:sz w:val="24"/>
          <w:szCs w:val="24"/>
        </w:rPr>
      </w:pPr>
      <w:r w:rsidRPr="001A6576">
        <w:rPr>
          <w:b/>
          <w:sz w:val="24"/>
          <w:szCs w:val="24"/>
        </w:rPr>
        <w:t>человек, общество, справедливость, свобода, равенство и др.;</w:t>
      </w:r>
    </w:p>
    <w:p w:rsidR="00D97863" w:rsidRPr="001A6576" w:rsidRDefault="00D97863" w:rsidP="00D97863">
      <w:pPr>
        <w:numPr>
          <w:ilvl w:val="0"/>
          <w:numId w:val="32"/>
        </w:numPr>
        <w:spacing w:after="200" w:line="276" w:lineRule="auto"/>
        <w:contextualSpacing/>
        <w:rPr>
          <w:rFonts w:eastAsia="Calibri"/>
          <w:sz w:val="24"/>
          <w:szCs w:val="24"/>
        </w:rPr>
      </w:pPr>
      <w:r w:rsidRPr="001A6576">
        <w:rPr>
          <w:sz w:val="24"/>
          <w:szCs w:val="24"/>
        </w:rPr>
        <w:t>социальная служба, клиент, социальная работа и др.;</w:t>
      </w:r>
    </w:p>
    <w:p w:rsidR="00D97863" w:rsidRPr="001A6576" w:rsidRDefault="00D97863" w:rsidP="00D97863">
      <w:pPr>
        <w:numPr>
          <w:ilvl w:val="0"/>
          <w:numId w:val="32"/>
        </w:numPr>
        <w:spacing w:after="200" w:line="276" w:lineRule="auto"/>
        <w:contextualSpacing/>
        <w:rPr>
          <w:rFonts w:eastAsia="Calibri"/>
          <w:sz w:val="24"/>
          <w:szCs w:val="24"/>
        </w:rPr>
      </w:pPr>
      <w:r w:rsidRPr="001A6576">
        <w:rPr>
          <w:sz w:val="24"/>
          <w:szCs w:val="24"/>
        </w:rPr>
        <w:t>общество, клиент, социальная группа, социальный институт и др.;</w:t>
      </w:r>
    </w:p>
    <w:p w:rsidR="00D97863" w:rsidRPr="001A6576" w:rsidRDefault="00D97863" w:rsidP="00D97863">
      <w:pPr>
        <w:numPr>
          <w:ilvl w:val="0"/>
          <w:numId w:val="32"/>
        </w:numPr>
        <w:spacing w:after="200" w:line="276" w:lineRule="auto"/>
        <w:contextualSpacing/>
        <w:rPr>
          <w:rFonts w:eastAsia="Calibri"/>
          <w:bCs/>
          <w:sz w:val="24"/>
          <w:szCs w:val="24"/>
        </w:rPr>
      </w:pPr>
      <w:r w:rsidRPr="001A6576">
        <w:rPr>
          <w:sz w:val="24"/>
          <w:szCs w:val="24"/>
        </w:rPr>
        <w:t>статус человека, пол, возраст и др.</w:t>
      </w:r>
    </w:p>
    <w:p w:rsidR="00D97863" w:rsidRPr="005C2993" w:rsidRDefault="00D97863" w:rsidP="00D97863">
      <w:pPr>
        <w:pStyle w:val="ab"/>
        <w:tabs>
          <w:tab w:val="left" w:pos="708"/>
        </w:tabs>
        <w:ind w:firstLine="567"/>
        <w:jc w:val="both"/>
        <w:rPr>
          <w:b/>
        </w:rPr>
      </w:pPr>
      <w:r w:rsidRPr="005C2993">
        <w:rPr>
          <w:b/>
        </w:rPr>
        <w:t>Задания на установление соответствия</w:t>
      </w:r>
    </w:p>
    <w:p w:rsidR="00D97863" w:rsidRDefault="00D97863" w:rsidP="00D97863">
      <w:pPr>
        <w:pStyle w:val="ab"/>
        <w:tabs>
          <w:tab w:val="left" w:pos="708"/>
        </w:tabs>
        <w:ind w:firstLine="567"/>
        <w:jc w:val="both"/>
        <w:rPr>
          <w:b/>
          <w:color w:val="000000"/>
        </w:rPr>
      </w:pPr>
    </w:p>
    <w:p w:rsidR="00D97863" w:rsidRPr="00121B37" w:rsidRDefault="00D97863" w:rsidP="00D97863">
      <w:pPr>
        <w:pStyle w:val="ab"/>
        <w:tabs>
          <w:tab w:val="left" w:pos="708"/>
        </w:tabs>
        <w:ind w:firstLine="567"/>
        <w:jc w:val="both"/>
        <w:rPr>
          <w:i/>
          <w:color w:val="000000"/>
        </w:rPr>
      </w:pPr>
      <w:r w:rsidRPr="00121B37">
        <w:rPr>
          <w:i/>
          <w:color w:val="000000"/>
        </w:rPr>
        <w:t>Установите соответствие между левым и правым столбцами.</w:t>
      </w:r>
    </w:p>
    <w:p w:rsidR="00D97863" w:rsidRDefault="00D97863" w:rsidP="00D97863">
      <w:pPr>
        <w:pStyle w:val="ab"/>
        <w:tabs>
          <w:tab w:val="left" w:pos="708"/>
        </w:tabs>
        <w:ind w:firstLine="567"/>
        <w:jc w:val="both"/>
        <w:rPr>
          <w:b/>
          <w:color w:val="000000"/>
        </w:rPr>
      </w:pPr>
    </w:p>
    <w:p w:rsidR="00D97863" w:rsidRDefault="00D97863" w:rsidP="00D97863">
      <w:pPr>
        <w:pStyle w:val="ab"/>
        <w:tabs>
          <w:tab w:val="left" w:pos="708"/>
        </w:tabs>
        <w:ind w:firstLine="567"/>
        <w:jc w:val="both"/>
        <w:rPr>
          <w:b/>
          <w:color w:val="000000"/>
        </w:rPr>
      </w:pPr>
      <w:r w:rsidRPr="0018208F">
        <w:rPr>
          <w:b/>
          <w:color w:val="000000"/>
        </w:rPr>
        <w:t>Простые  (1 уровень)</w:t>
      </w:r>
    </w:p>
    <w:p w:rsidR="00D97863" w:rsidRDefault="00D97863" w:rsidP="00D97863">
      <w:pPr>
        <w:pStyle w:val="ab"/>
        <w:tabs>
          <w:tab w:val="left" w:pos="708"/>
        </w:tabs>
        <w:ind w:firstLine="567"/>
        <w:jc w:val="both"/>
        <w:rPr>
          <w:b/>
          <w:color w:val="000000"/>
        </w:rPr>
      </w:pPr>
    </w:p>
    <w:p w:rsidR="00D97863" w:rsidRPr="00C60C60" w:rsidRDefault="00D97863" w:rsidP="00D97863">
      <w:pPr>
        <w:pStyle w:val="a3"/>
        <w:numPr>
          <w:ilvl w:val="0"/>
          <w:numId w:val="12"/>
        </w:numPr>
        <w:ind w:left="0" w:firstLine="357"/>
        <w:jc w:val="both"/>
        <w:rPr>
          <w:rFonts w:eastAsia="Calibri"/>
          <w:sz w:val="24"/>
          <w:szCs w:val="24"/>
        </w:rPr>
      </w:pPr>
      <w:r w:rsidRPr="00C60C60">
        <w:rPr>
          <w:color w:val="212529"/>
          <w:sz w:val="24"/>
          <w:szCs w:val="24"/>
          <w:shd w:val="clear" w:color="auto" w:fill="FFFFFF"/>
        </w:rPr>
        <w:t>Установите соответствие между понятиями и их определениями</w:t>
      </w:r>
    </w:p>
    <w:tbl>
      <w:tblPr>
        <w:tblStyle w:val="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4"/>
        <w:gridCol w:w="4827"/>
      </w:tblGrid>
      <w:tr w:rsidR="00D97863" w:rsidRPr="00C60C60" w:rsidTr="000B21C6">
        <w:tc>
          <w:tcPr>
            <w:tcW w:w="5565" w:type="dxa"/>
          </w:tcPr>
          <w:p w:rsidR="00D97863" w:rsidRPr="00C60C60" w:rsidRDefault="00D97863" w:rsidP="000B21C6">
            <w:pPr>
              <w:rPr>
                <w:color w:val="212529"/>
                <w:sz w:val="24"/>
                <w:szCs w:val="24"/>
                <w:shd w:val="clear" w:color="auto" w:fill="FFFFFF"/>
              </w:rPr>
            </w:pPr>
            <w:r w:rsidRPr="00C60C60">
              <w:rPr>
                <w:rFonts w:eastAsia="Calibri"/>
                <w:sz w:val="24"/>
                <w:szCs w:val="24"/>
              </w:rPr>
              <w:t xml:space="preserve">1 </w:t>
            </w:r>
            <w:r w:rsidRPr="00C60C60">
              <w:rPr>
                <w:color w:val="212529"/>
                <w:sz w:val="24"/>
                <w:szCs w:val="24"/>
                <w:shd w:val="clear" w:color="auto" w:fill="FFFFFF"/>
              </w:rPr>
              <w:t>деонтология социальной работы</w:t>
            </w:r>
          </w:p>
          <w:p w:rsidR="00D97863" w:rsidRPr="00C60C60" w:rsidRDefault="00D97863" w:rsidP="000B21C6">
            <w:pPr>
              <w:rPr>
                <w:color w:val="212529"/>
                <w:sz w:val="24"/>
                <w:szCs w:val="24"/>
                <w:shd w:val="clear" w:color="auto" w:fill="FFFFFF"/>
              </w:rPr>
            </w:pPr>
            <w:r w:rsidRPr="00C60C60">
              <w:rPr>
                <w:rFonts w:eastAsia="Calibri"/>
                <w:sz w:val="24"/>
                <w:szCs w:val="24"/>
              </w:rPr>
              <w:t xml:space="preserve">2 </w:t>
            </w:r>
            <w:r w:rsidRPr="00C60C60">
              <w:rPr>
                <w:color w:val="212529"/>
                <w:sz w:val="24"/>
                <w:szCs w:val="24"/>
                <w:shd w:val="clear" w:color="auto" w:fill="FFFFFF"/>
              </w:rPr>
              <w:t>деонтология</w:t>
            </w:r>
          </w:p>
          <w:p w:rsidR="00D97863" w:rsidRDefault="00D97863" w:rsidP="000B21C6">
            <w:pPr>
              <w:rPr>
                <w:color w:val="212529"/>
                <w:sz w:val="24"/>
                <w:szCs w:val="24"/>
                <w:shd w:val="clear" w:color="auto" w:fill="FFFFFF"/>
              </w:rPr>
            </w:pPr>
            <w:r w:rsidRPr="00C60C60">
              <w:rPr>
                <w:color w:val="212529"/>
                <w:sz w:val="24"/>
                <w:szCs w:val="24"/>
                <w:shd w:val="clear" w:color="auto" w:fill="FFFFFF"/>
              </w:rPr>
              <w:t>3 социальная работа</w:t>
            </w:r>
          </w:p>
          <w:p w:rsidR="00D97863" w:rsidRPr="00C60C60" w:rsidRDefault="00D97863" w:rsidP="000B21C6">
            <w:pPr>
              <w:rPr>
                <w:rFonts w:eastAsia="Calibri"/>
                <w:sz w:val="24"/>
                <w:szCs w:val="24"/>
              </w:rPr>
            </w:pPr>
            <w:r>
              <w:rPr>
                <w:color w:val="212529"/>
                <w:sz w:val="24"/>
                <w:szCs w:val="24"/>
                <w:shd w:val="clear" w:color="auto" w:fill="FFFFFF"/>
              </w:rPr>
              <w:t>4 социальная справедливость</w:t>
            </w:r>
          </w:p>
        </w:tc>
        <w:tc>
          <w:tcPr>
            <w:tcW w:w="5565" w:type="dxa"/>
          </w:tcPr>
          <w:p w:rsidR="00D97863" w:rsidRPr="00C60C60" w:rsidRDefault="00D97863" w:rsidP="000B21C6">
            <w:pPr>
              <w:rPr>
                <w:rFonts w:eastAsia="Calibri"/>
                <w:sz w:val="24"/>
                <w:szCs w:val="24"/>
              </w:rPr>
            </w:pPr>
            <w:r w:rsidRPr="00C60C60">
              <w:rPr>
                <w:rFonts w:eastAsia="Calibri"/>
                <w:sz w:val="24"/>
                <w:szCs w:val="24"/>
              </w:rPr>
              <w:t xml:space="preserve">А) </w:t>
            </w:r>
            <w:r w:rsidRPr="00C60C60">
              <w:rPr>
                <w:color w:val="212529"/>
                <w:sz w:val="24"/>
                <w:szCs w:val="24"/>
                <w:shd w:val="clear" w:color="auto" w:fill="FFFFFF"/>
              </w:rPr>
              <w:t>профессиональная помощь индивидам, группам или общинам по усилению или восстановлению их возможностей социального функционирования или созданию оптимальных для них социальных условий</w:t>
            </w:r>
          </w:p>
        </w:tc>
      </w:tr>
      <w:tr w:rsidR="00D97863" w:rsidRPr="00C60C60" w:rsidTr="000B21C6">
        <w:tc>
          <w:tcPr>
            <w:tcW w:w="5565" w:type="dxa"/>
          </w:tcPr>
          <w:p w:rsidR="00D97863" w:rsidRPr="00C60C60" w:rsidRDefault="00D97863" w:rsidP="000B21C6">
            <w:pPr>
              <w:rPr>
                <w:rFonts w:eastAsia="Calibri"/>
                <w:sz w:val="24"/>
                <w:szCs w:val="24"/>
              </w:rPr>
            </w:pPr>
          </w:p>
        </w:tc>
        <w:tc>
          <w:tcPr>
            <w:tcW w:w="5565" w:type="dxa"/>
          </w:tcPr>
          <w:p w:rsidR="00D97863" w:rsidRPr="00C60C60" w:rsidRDefault="00D97863" w:rsidP="000B21C6">
            <w:pPr>
              <w:rPr>
                <w:rFonts w:eastAsia="Calibri"/>
                <w:sz w:val="24"/>
                <w:szCs w:val="24"/>
              </w:rPr>
            </w:pPr>
            <w:r w:rsidRPr="00C60C60">
              <w:rPr>
                <w:rFonts w:eastAsia="Calibri"/>
                <w:sz w:val="24"/>
                <w:szCs w:val="24"/>
              </w:rPr>
              <w:t xml:space="preserve">Б) </w:t>
            </w:r>
            <w:r w:rsidRPr="00C60C60">
              <w:rPr>
                <w:color w:val="212529"/>
                <w:sz w:val="24"/>
                <w:szCs w:val="24"/>
                <w:shd w:val="clear" w:color="auto" w:fill="FFFFFF"/>
              </w:rPr>
              <w:t xml:space="preserve">учение о должном поведении, поступках, </w:t>
            </w:r>
            <w:r w:rsidRPr="00C60C60">
              <w:rPr>
                <w:color w:val="212529"/>
                <w:sz w:val="24"/>
                <w:szCs w:val="24"/>
                <w:shd w:val="clear" w:color="auto" w:fill="FFFFFF"/>
              </w:rPr>
              <w:lastRenderedPageBreak/>
              <w:t>образе действий, введенное в XVIII веке английским философом И.Бентамом</w:t>
            </w:r>
          </w:p>
        </w:tc>
      </w:tr>
      <w:tr w:rsidR="00D97863" w:rsidRPr="00FC5D96" w:rsidTr="000B21C6">
        <w:tc>
          <w:tcPr>
            <w:tcW w:w="5565" w:type="dxa"/>
          </w:tcPr>
          <w:p w:rsidR="00D97863" w:rsidRPr="00C60C60" w:rsidRDefault="00D97863" w:rsidP="000B21C6">
            <w:pPr>
              <w:rPr>
                <w:rFonts w:eastAsia="Calibri"/>
                <w:sz w:val="24"/>
              </w:rPr>
            </w:pPr>
          </w:p>
        </w:tc>
        <w:tc>
          <w:tcPr>
            <w:tcW w:w="5565" w:type="dxa"/>
          </w:tcPr>
          <w:p w:rsidR="00D97863" w:rsidRPr="00C60C60" w:rsidRDefault="00D97863" w:rsidP="000B21C6">
            <w:pPr>
              <w:rPr>
                <w:color w:val="212529"/>
                <w:sz w:val="24"/>
                <w:szCs w:val="24"/>
                <w:shd w:val="clear" w:color="auto" w:fill="FFFFFF"/>
              </w:rPr>
            </w:pPr>
            <w:r w:rsidRPr="00C60C60">
              <w:rPr>
                <w:rFonts w:eastAsia="Calibri"/>
                <w:sz w:val="24"/>
                <w:szCs w:val="24"/>
              </w:rPr>
              <w:t xml:space="preserve">В) </w:t>
            </w:r>
            <w:r w:rsidRPr="00C60C60">
              <w:rPr>
                <w:color w:val="212529"/>
                <w:sz w:val="24"/>
                <w:szCs w:val="24"/>
                <w:shd w:val="clear" w:color="auto" w:fill="FFFFFF"/>
              </w:rPr>
              <w:t>комплекс норм, установлений и предписаний о долге и профессиональных обязанностях, ответственности социального работника (трудового коллектива учреждения социальной защиты) перед обществом и государством, перед социальной работой как профессией и социальным институтом, перед коллегами и перед клиентом социальной службы</w:t>
            </w:r>
          </w:p>
          <w:p w:rsidR="00D97863" w:rsidRPr="00C60C60" w:rsidRDefault="00D97863" w:rsidP="000B21C6">
            <w:pPr>
              <w:rPr>
                <w:rFonts w:eastAsia="Calibri"/>
                <w:sz w:val="24"/>
                <w:szCs w:val="24"/>
              </w:rPr>
            </w:pPr>
          </w:p>
        </w:tc>
      </w:tr>
      <w:tr w:rsidR="00D97863" w:rsidRPr="00FC5D96" w:rsidTr="000B21C6">
        <w:tc>
          <w:tcPr>
            <w:tcW w:w="5565" w:type="dxa"/>
          </w:tcPr>
          <w:p w:rsidR="00D97863" w:rsidRPr="00FC5D96" w:rsidRDefault="00D97863" w:rsidP="000B21C6">
            <w:pPr>
              <w:rPr>
                <w:rFonts w:eastAsia="Calibri"/>
                <w:sz w:val="24"/>
                <w:highlight w:val="yellow"/>
              </w:rPr>
            </w:pPr>
          </w:p>
        </w:tc>
        <w:tc>
          <w:tcPr>
            <w:tcW w:w="5565" w:type="dxa"/>
          </w:tcPr>
          <w:p w:rsidR="00D97863" w:rsidRPr="00FC5D96" w:rsidRDefault="00D97863" w:rsidP="000B21C6">
            <w:pPr>
              <w:rPr>
                <w:rFonts w:eastAsia="Calibri"/>
                <w:sz w:val="24"/>
                <w:highlight w:val="yellow"/>
              </w:rPr>
            </w:pPr>
          </w:p>
        </w:tc>
      </w:tr>
    </w:tbl>
    <w:p w:rsidR="00D97863" w:rsidRPr="00C60C60" w:rsidRDefault="00D97863" w:rsidP="00D97863">
      <w:pPr>
        <w:rPr>
          <w:rFonts w:eastAsia="Calibri"/>
          <w:b/>
          <w:sz w:val="24"/>
          <w:szCs w:val="28"/>
        </w:rPr>
      </w:pPr>
      <w:r w:rsidRPr="00C60C60">
        <w:rPr>
          <w:rFonts w:eastAsia="Calibri"/>
          <w:b/>
          <w:sz w:val="24"/>
          <w:szCs w:val="28"/>
        </w:rPr>
        <w:t>1В2Б3А</w:t>
      </w:r>
    </w:p>
    <w:p w:rsidR="00D97863" w:rsidRPr="00C60C60" w:rsidRDefault="00D97863" w:rsidP="00D97863">
      <w:pPr>
        <w:spacing w:line="276" w:lineRule="auto"/>
        <w:rPr>
          <w:rFonts w:eastAsia="Calibri"/>
          <w:sz w:val="24"/>
          <w:szCs w:val="24"/>
        </w:rPr>
      </w:pPr>
    </w:p>
    <w:p w:rsidR="00D97863" w:rsidRPr="00C60C60" w:rsidRDefault="00D97863" w:rsidP="00D97863">
      <w:pPr>
        <w:pStyle w:val="a3"/>
        <w:numPr>
          <w:ilvl w:val="0"/>
          <w:numId w:val="12"/>
        </w:numPr>
        <w:ind w:left="0" w:firstLine="357"/>
        <w:jc w:val="both"/>
        <w:rPr>
          <w:rFonts w:eastAsia="Calibri"/>
          <w:sz w:val="24"/>
          <w:szCs w:val="24"/>
        </w:rPr>
      </w:pPr>
      <w:r w:rsidRPr="00C60C60">
        <w:rPr>
          <w:color w:val="212529"/>
          <w:sz w:val="24"/>
          <w:szCs w:val="24"/>
          <w:shd w:val="clear" w:color="auto" w:fill="FFFFFF"/>
        </w:rPr>
        <w:t>Установите соответствие между понятиями и их определениями</w:t>
      </w:r>
      <w:r w:rsidRPr="00C60C60">
        <w:rPr>
          <w:rFonts w:eastAsia="Calibri"/>
          <w:sz w:val="24"/>
          <w:szCs w:val="24"/>
        </w:rPr>
        <w:t xml:space="preserve"> </w:t>
      </w:r>
    </w:p>
    <w:tbl>
      <w:tblPr>
        <w:tblStyle w:val="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8"/>
        <w:gridCol w:w="4793"/>
      </w:tblGrid>
      <w:tr w:rsidR="00D97863" w:rsidRPr="00C60C60" w:rsidTr="000B21C6">
        <w:tc>
          <w:tcPr>
            <w:tcW w:w="5565" w:type="dxa"/>
          </w:tcPr>
          <w:p w:rsidR="00D97863" w:rsidRPr="00C60C60" w:rsidRDefault="00D97863" w:rsidP="000B21C6">
            <w:pPr>
              <w:rPr>
                <w:color w:val="212529"/>
                <w:sz w:val="24"/>
                <w:szCs w:val="24"/>
                <w:shd w:val="clear" w:color="auto" w:fill="FFFFFF"/>
              </w:rPr>
            </w:pPr>
            <w:r w:rsidRPr="00C60C60">
              <w:rPr>
                <w:rFonts w:eastAsia="Calibri"/>
                <w:sz w:val="24"/>
                <w:szCs w:val="24"/>
              </w:rPr>
              <w:t xml:space="preserve">1 </w:t>
            </w:r>
            <w:r w:rsidRPr="00C60C60">
              <w:rPr>
                <w:color w:val="212529"/>
                <w:sz w:val="24"/>
                <w:szCs w:val="24"/>
                <w:shd w:val="clear" w:color="auto" w:fill="FFFFFF"/>
              </w:rPr>
              <w:t>этика</w:t>
            </w:r>
          </w:p>
          <w:p w:rsidR="00D97863" w:rsidRPr="00C60C60" w:rsidRDefault="00D97863" w:rsidP="000B21C6">
            <w:pPr>
              <w:rPr>
                <w:color w:val="212529"/>
                <w:sz w:val="24"/>
                <w:szCs w:val="24"/>
                <w:shd w:val="clear" w:color="auto" w:fill="FFFFFF"/>
              </w:rPr>
            </w:pPr>
            <w:r w:rsidRPr="00C60C60">
              <w:rPr>
                <w:rFonts w:eastAsia="Calibri"/>
                <w:sz w:val="24"/>
                <w:szCs w:val="24"/>
              </w:rPr>
              <w:t xml:space="preserve">2 </w:t>
            </w:r>
            <w:r w:rsidRPr="00C60C60">
              <w:rPr>
                <w:color w:val="212529"/>
                <w:sz w:val="24"/>
                <w:szCs w:val="24"/>
                <w:shd w:val="clear" w:color="auto" w:fill="FFFFFF"/>
              </w:rPr>
              <w:t>этика социальной работы</w:t>
            </w:r>
          </w:p>
          <w:p w:rsidR="00D97863" w:rsidRDefault="00D97863" w:rsidP="000B21C6">
            <w:pPr>
              <w:rPr>
                <w:color w:val="212529"/>
                <w:sz w:val="24"/>
                <w:szCs w:val="24"/>
                <w:shd w:val="clear" w:color="auto" w:fill="FFFFFF"/>
              </w:rPr>
            </w:pPr>
            <w:r w:rsidRPr="00C60C60">
              <w:rPr>
                <w:color w:val="212529"/>
                <w:sz w:val="24"/>
                <w:szCs w:val="24"/>
                <w:shd w:val="clear" w:color="auto" w:fill="FFFFFF"/>
              </w:rPr>
              <w:t>3 профессиональная этика</w:t>
            </w:r>
          </w:p>
          <w:p w:rsidR="00D97863" w:rsidRPr="00C60C60" w:rsidRDefault="00D97863" w:rsidP="000B21C6">
            <w:pPr>
              <w:rPr>
                <w:rFonts w:eastAsia="Calibri"/>
                <w:sz w:val="24"/>
                <w:szCs w:val="24"/>
              </w:rPr>
            </w:pPr>
            <w:r>
              <w:rPr>
                <w:color w:val="212529"/>
                <w:sz w:val="24"/>
                <w:szCs w:val="24"/>
                <w:shd w:val="clear" w:color="auto" w:fill="FFFFFF"/>
              </w:rPr>
              <w:t>4 характеристика социального работника</w:t>
            </w:r>
          </w:p>
        </w:tc>
        <w:tc>
          <w:tcPr>
            <w:tcW w:w="5565" w:type="dxa"/>
          </w:tcPr>
          <w:p w:rsidR="00D97863" w:rsidRPr="00C60C60" w:rsidRDefault="00D97863" w:rsidP="000B21C6">
            <w:pPr>
              <w:rPr>
                <w:rFonts w:eastAsia="Calibri"/>
                <w:sz w:val="24"/>
                <w:szCs w:val="24"/>
              </w:rPr>
            </w:pPr>
            <w:r w:rsidRPr="00C60C60">
              <w:rPr>
                <w:rFonts w:eastAsia="Calibri"/>
                <w:sz w:val="24"/>
                <w:szCs w:val="24"/>
              </w:rPr>
              <w:t xml:space="preserve">А) </w:t>
            </w:r>
            <w:r w:rsidRPr="00C60C60">
              <w:rPr>
                <w:color w:val="212529"/>
                <w:sz w:val="24"/>
                <w:szCs w:val="24"/>
                <w:shd w:val="clear" w:color="auto" w:fill="FFFFFF"/>
              </w:rPr>
              <w:t>совокупность устойчивых норм и правил, которыми должен руководствоваться работник в своей деятельности</w:t>
            </w:r>
          </w:p>
        </w:tc>
      </w:tr>
      <w:tr w:rsidR="00D97863" w:rsidRPr="00C60C60" w:rsidTr="000B21C6">
        <w:tc>
          <w:tcPr>
            <w:tcW w:w="5565" w:type="dxa"/>
          </w:tcPr>
          <w:p w:rsidR="00D97863" w:rsidRPr="00C60C60" w:rsidRDefault="00D97863" w:rsidP="000B21C6">
            <w:pPr>
              <w:rPr>
                <w:rFonts w:eastAsia="Calibri"/>
                <w:sz w:val="24"/>
                <w:szCs w:val="24"/>
              </w:rPr>
            </w:pPr>
          </w:p>
        </w:tc>
        <w:tc>
          <w:tcPr>
            <w:tcW w:w="5565" w:type="dxa"/>
          </w:tcPr>
          <w:p w:rsidR="00D97863" w:rsidRPr="00C60C60" w:rsidRDefault="00D97863" w:rsidP="000B21C6">
            <w:pPr>
              <w:rPr>
                <w:rFonts w:eastAsia="Calibri"/>
                <w:sz w:val="24"/>
                <w:szCs w:val="24"/>
              </w:rPr>
            </w:pPr>
            <w:r w:rsidRPr="00C60C60">
              <w:rPr>
                <w:rFonts w:eastAsia="Calibri"/>
                <w:sz w:val="24"/>
                <w:szCs w:val="24"/>
              </w:rPr>
              <w:t xml:space="preserve">Б) </w:t>
            </w:r>
            <w:r w:rsidRPr="00C60C60">
              <w:rPr>
                <w:color w:val="212529"/>
                <w:sz w:val="24"/>
                <w:szCs w:val="24"/>
                <w:shd w:val="clear" w:color="auto" w:fill="FFFFFF"/>
              </w:rPr>
              <w:t>вид профессиональной этики, которая основывается на реализации социальным работником моральных норм, принимаемых обществом в качестве одного из важнейших регуляторов совместной деятельности и существования, и на тех профессиональных ценностях, которые составляют сущность социальной работы</w:t>
            </w:r>
          </w:p>
        </w:tc>
      </w:tr>
      <w:tr w:rsidR="00D97863" w:rsidRPr="00B27A67" w:rsidTr="000B21C6">
        <w:tc>
          <w:tcPr>
            <w:tcW w:w="5565" w:type="dxa"/>
          </w:tcPr>
          <w:p w:rsidR="00D97863" w:rsidRPr="00C60C60" w:rsidRDefault="00D97863" w:rsidP="000B21C6">
            <w:pPr>
              <w:rPr>
                <w:rFonts w:eastAsia="Calibri"/>
                <w:sz w:val="24"/>
              </w:rPr>
            </w:pPr>
          </w:p>
        </w:tc>
        <w:tc>
          <w:tcPr>
            <w:tcW w:w="5565" w:type="dxa"/>
          </w:tcPr>
          <w:p w:rsidR="00D97863" w:rsidRPr="00C60C60" w:rsidRDefault="00D97863" w:rsidP="000B21C6">
            <w:pPr>
              <w:rPr>
                <w:color w:val="212529"/>
                <w:sz w:val="24"/>
                <w:szCs w:val="24"/>
                <w:shd w:val="clear" w:color="auto" w:fill="FFFFFF"/>
              </w:rPr>
            </w:pPr>
            <w:r w:rsidRPr="00C60C60">
              <w:rPr>
                <w:rFonts w:eastAsia="Calibri"/>
                <w:sz w:val="24"/>
                <w:szCs w:val="24"/>
              </w:rPr>
              <w:t xml:space="preserve">В) </w:t>
            </w:r>
            <w:r w:rsidRPr="00C60C60">
              <w:rPr>
                <w:color w:val="212529"/>
                <w:sz w:val="24"/>
                <w:szCs w:val="24"/>
                <w:shd w:val="clear" w:color="auto" w:fill="FFFFFF"/>
              </w:rPr>
              <w:t>философская наука, объектом изучения которой является мораль, ее развитие, нормы и роль в обществе</w:t>
            </w:r>
          </w:p>
          <w:p w:rsidR="00D97863" w:rsidRPr="00164D86" w:rsidRDefault="00D97863" w:rsidP="000B21C6">
            <w:pPr>
              <w:rPr>
                <w:rFonts w:eastAsia="Calibri"/>
                <w:sz w:val="24"/>
                <w:szCs w:val="24"/>
              </w:rPr>
            </w:pPr>
          </w:p>
        </w:tc>
      </w:tr>
      <w:tr w:rsidR="00D97863" w:rsidRPr="00B27A67" w:rsidTr="000B21C6">
        <w:tc>
          <w:tcPr>
            <w:tcW w:w="5565" w:type="dxa"/>
          </w:tcPr>
          <w:p w:rsidR="00D97863" w:rsidRPr="00B27A67" w:rsidRDefault="00D97863" w:rsidP="000B21C6">
            <w:pPr>
              <w:rPr>
                <w:rFonts w:eastAsia="Calibri"/>
                <w:sz w:val="24"/>
              </w:rPr>
            </w:pPr>
          </w:p>
        </w:tc>
        <w:tc>
          <w:tcPr>
            <w:tcW w:w="5565" w:type="dxa"/>
          </w:tcPr>
          <w:p w:rsidR="00D97863" w:rsidRPr="00B27A67" w:rsidRDefault="00D97863" w:rsidP="000B21C6">
            <w:pPr>
              <w:rPr>
                <w:rFonts w:eastAsia="Calibri"/>
                <w:sz w:val="24"/>
              </w:rPr>
            </w:pPr>
          </w:p>
        </w:tc>
      </w:tr>
    </w:tbl>
    <w:p w:rsidR="00D97863" w:rsidRPr="00B27A67" w:rsidRDefault="00D97863" w:rsidP="00D97863">
      <w:pPr>
        <w:rPr>
          <w:rFonts w:eastAsia="Calibri"/>
          <w:b/>
          <w:sz w:val="24"/>
          <w:szCs w:val="28"/>
        </w:rPr>
      </w:pPr>
      <w:r>
        <w:rPr>
          <w:rFonts w:eastAsia="Calibri"/>
          <w:b/>
          <w:sz w:val="24"/>
          <w:szCs w:val="28"/>
        </w:rPr>
        <w:t>1В2Б3А</w:t>
      </w:r>
    </w:p>
    <w:p w:rsidR="00D97863" w:rsidRPr="00B27A67" w:rsidRDefault="00D97863" w:rsidP="00D97863">
      <w:pPr>
        <w:spacing w:line="276" w:lineRule="auto"/>
        <w:rPr>
          <w:rFonts w:eastAsia="Calibri"/>
          <w:sz w:val="24"/>
          <w:szCs w:val="24"/>
        </w:rPr>
      </w:pPr>
    </w:p>
    <w:p w:rsidR="00D97863" w:rsidRPr="00366451" w:rsidRDefault="00D97863" w:rsidP="00D97863">
      <w:pPr>
        <w:pStyle w:val="a3"/>
        <w:numPr>
          <w:ilvl w:val="0"/>
          <w:numId w:val="12"/>
        </w:numPr>
        <w:ind w:left="0" w:firstLine="357"/>
        <w:jc w:val="both"/>
        <w:rPr>
          <w:rFonts w:eastAsia="Calibri"/>
          <w:sz w:val="24"/>
          <w:szCs w:val="24"/>
        </w:rPr>
      </w:pPr>
      <w:r w:rsidRPr="00366451">
        <w:rPr>
          <w:color w:val="212529"/>
          <w:sz w:val="24"/>
          <w:szCs w:val="24"/>
          <w:shd w:val="clear" w:color="auto" w:fill="FFFFFF"/>
        </w:rPr>
        <w:t>Установите соответствие между понятиями и их определениями</w:t>
      </w:r>
      <w:r w:rsidRPr="00366451">
        <w:rPr>
          <w:rFonts w:eastAsia="Calibri"/>
          <w:sz w:val="24"/>
          <w:szCs w:val="24"/>
        </w:rPr>
        <w:t xml:space="preserve"> </w:t>
      </w:r>
    </w:p>
    <w:tbl>
      <w:tblPr>
        <w:tblStyle w:val="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2"/>
        <w:gridCol w:w="4889"/>
      </w:tblGrid>
      <w:tr w:rsidR="00D97863" w:rsidRPr="00366451" w:rsidTr="000B21C6">
        <w:tc>
          <w:tcPr>
            <w:tcW w:w="4682" w:type="dxa"/>
          </w:tcPr>
          <w:p w:rsidR="00D97863" w:rsidRPr="00C60C60" w:rsidRDefault="00D97863" w:rsidP="000B21C6">
            <w:pPr>
              <w:rPr>
                <w:rFonts w:eastAsia="Calibri"/>
                <w:sz w:val="24"/>
                <w:szCs w:val="24"/>
              </w:rPr>
            </w:pPr>
            <w:r w:rsidRPr="00C60C60">
              <w:rPr>
                <w:rFonts w:eastAsia="Calibri"/>
                <w:sz w:val="24"/>
                <w:szCs w:val="24"/>
              </w:rPr>
              <w:t xml:space="preserve">1 </w:t>
            </w:r>
            <w:r w:rsidRPr="00C60C60">
              <w:rPr>
                <w:color w:val="212529"/>
                <w:sz w:val="24"/>
                <w:szCs w:val="24"/>
                <w:shd w:val="clear" w:color="auto" w:fill="FFFFFF"/>
              </w:rPr>
              <w:t>ценность</w:t>
            </w:r>
          </w:p>
        </w:tc>
        <w:tc>
          <w:tcPr>
            <w:tcW w:w="4889" w:type="dxa"/>
          </w:tcPr>
          <w:p w:rsidR="00D97863" w:rsidRPr="00C60C60" w:rsidRDefault="00D97863" w:rsidP="000B21C6">
            <w:pPr>
              <w:rPr>
                <w:rFonts w:eastAsia="Calibri"/>
                <w:sz w:val="24"/>
                <w:szCs w:val="24"/>
              </w:rPr>
            </w:pPr>
            <w:r w:rsidRPr="00C60C60">
              <w:rPr>
                <w:rFonts w:eastAsia="Calibri"/>
                <w:sz w:val="24"/>
                <w:szCs w:val="24"/>
              </w:rPr>
              <w:t xml:space="preserve">А) </w:t>
            </w:r>
            <w:r w:rsidRPr="00C60C60">
              <w:rPr>
                <w:color w:val="212529"/>
                <w:sz w:val="24"/>
                <w:szCs w:val="24"/>
                <w:shd w:val="clear" w:color="auto" w:fill="FFFFFF"/>
              </w:rPr>
              <w:t>процесс воздействия любой профессиональной помощи на социальное окружение: частную жизнь индивида, семьи, группы</w:t>
            </w:r>
          </w:p>
        </w:tc>
      </w:tr>
      <w:tr w:rsidR="00D97863" w:rsidRPr="00366451" w:rsidTr="000B21C6">
        <w:tc>
          <w:tcPr>
            <w:tcW w:w="4682" w:type="dxa"/>
          </w:tcPr>
          <w:p w:rsidR="00D97863" w:rsidRPr="00C60C60" w:rsidRDefault="00D97863" w:rsidP="000B21C6">
            <w:pPr>
              <w:rPr>
                <w:rFonts w:eastAsia="Calibri"/>
                <w:sz w:val="24"/>
                <w:szCs w:val="24"/>
              </w:rPr>
            </w:pPr>
            <w:r w:rsidRPr="00C60C60">
              <w:rPr>
                <w:rFonts w:eastAsia="Calibri"/>
                <w:sz w:val="24"/>
                <w:szCs w:val="24"/>
              </w:rPr>
              <w:t xml:space="preserve">2 </w:t>
            </w:r>
            <w:r w:rsidRPr="00C60C60">
              <w:rPr>
                <w:color w:val="212529"/>
                <w:sz w:val="24"/>
                <w:szCs w:val="24"/>
                <w:shd w:val="clear" w:color="auto" w:fill="FFFFFF"/>
              </w:rPr>
              <w:t>принятие</w:t>
            </w:r>
          </w:p>
        </w:tc>
        <w:tc>
          <w:tcPr>
            <w:tcW w:w="4889" w:type="dxa"/>
          </w:tcPr>
          <w:p w:rsidR="00D97863" w:rsidRPr="00C60C60" w:rsidRDefault="00D97863" w:rsidP="000B21C6">
            <w:pPr>
              <w:rPr>
                <w:rFonts w:eastAsia="Calibri"/>
                <w:sz w:val="24"/>
                <w:szCs w:val="24"/>
              </w:rPr>
            </w:pPr>
            <w:r w:rsidRPr="00C60C60">
              <w:rPr>
                <w:rFonts w:eastAsia="Calibri"/>
                <w:sz w:val="24"/>
                <w:szCs w:val="24"/>
              </w:rPr>
              <w:t xml:space="preserve">Б) </w:t>
            </w:r>
            <w:r w:rsidRPr="00C60C60">
              <w:rPr>
                <w:color w:val="212529"/>
                <w:sz w:val="24"/>
                <w:szCs w:val="24"/>
                <w:shd w:val="clear" w:color="auto" w:fill="FFFFFF"/>
              </w:rPr>
              <w:t>доброжелательное, позитивное отношение к клиенту без предъявления к нему каких-либо условий, несмотря на возможные временные негативные эмоции</w:t>
            </w:r>
            <w:r w:rsidRPr="00C60C60">
              <w:rPr>
                <w:rFonts w:eastAsia="Calibri"/>
                <w:sz w:val="24"/>
                <w:szCs w:val="24"/>
              </w:rPr>
              <w:t xml:space="preserve"> </w:t>
            </w:r>
          </w:p>
        </w:tc>
      </w:tr>
      <w:tr w:rsidR="00D97863" w:rsidRPr="00366451" w:rsidTr="000B21C6">
        <w:tc>
          <w:tcPr>
            <w:tcW w:w="4682" w:type="dxa"/>
          </w:tcPr>
          <w:p w:rsidR="00D97863" w:rsidRDefault="00D97863" w:rsidP="000B21C6">
            <w:pPr>
              <w:rPr>
                <w:color w:val="212529"/>
                <w:sz w:val="24"/>
                <w:szCs w:val="24"/>
                <w:shd w:val="clear" w:color="auto" w:fill="FFFFFF"/>
              </w:rPr>
            </w:pPr>
            <w:r w:rsidRPr="00C60C60">
              <w:rPr>
                <w:rFonts w:eastAsia="Calibri"/>
                <w:sz w:val="24"/>
                <w:szCs w:val="24"/>
              </w:rPr>
              <w:t xml:space="preserve">3 </w:t>
            </w:r>
            <w:r w:rsidRPr="00C60C60">
              <w:rPr>
                <w:color w:val="212529"/>
                <w:sz w:val="24"/>
                <w:szCs w:val="24"/>
                <w:shd w:val="clear" w:color="auto" w:fill="FFFFFF"/>
              </w:rPr>
              <w:t>интервенция</w:t>
            </w:r>
          </w:p>
          <w:p w:rsidR="00D97863" w:rsidRDefault="00D97863" w:rsidP="000B21C6">
            <w:pPr>
              <w:rPr>
                <w:color w:val="212529"/>
                <w:sz w:val="24"/>
                <w:szCs w:val="24"/>
                <w:shd w:val="clear" w:color="auto" w:fill="FFFFFF"/>
              </w:rPr>
            </w:pPr>
          </w:p>
          <w:p w:rsidR="00D97863" w:rsidRPr="00C60C60" w:rsidRDefault="00D97863" w:rsidP="000B21C6">
            <w:pPr>
              <w:rPr>
                <w:rFonts w:eastAsia="Calibri"/>
                <w:sz w:val="24"/>
                <w:szCs w:val="24"/>
              </w:rPr>
            </w:pPr>
            <w:r>
              <w:rPr>
                <w:color w:val="212529"/>
                <w:sz w:val="24"/>
                <w:szCs w:val="24"/>
                <w:shd w:val="clear" w:color="auto" w:fill="FFFFFF"/>
              </w:rPr>
              <w:t>4 личность социального работника</w:t>
            </w:r>
          </w:p>
        </w:tc>
        <w:tc>
          <w:tcPr>
            <w:tcW w:w="4889" w:type="dxa"/>
          </w:tcPr>
          <w:p w:rsidR="00D97863" w:rsidRPr="00C60C60" w:rsidRDefault="00D97863" w:rsidP="000B21C6">
            <w:pPr>
              <w:rPr>
                <w:color w:val="212529"/>
                <w:sz w:val="24"/>
                <w:szCs w:val="24"/>
                <w:shd w:val="clear" w:color="auto" w:fill="FFFFFF"/>
              </w:rPr>
            </w:pPr>
            <w:r w:rsidRPr="00C60C60">
              <w:rPr>
                <w:rFonts w:eastAsia="Calibri"/>
                <w:sz w:val="24"/>
                <w:szCs w:val="24"/>
              </w:rPr>
              <w:t xml:space="preserve">В) </w:t>
            </w:r>
            <w:r w:rsidRPr="00C60C60">
              <w:rPr>
                <w:color w:val="212529"/>
                <w:sz w:val="24"/>
                <w:szCs w:val="24"/>
                <w:shd w:val="clear" w:color="auto" w:fill="FFFFFF"/>
              </w:rPr>
              <w:t>понятие, используемое в гуманитарных науках (философия, социология и др.) для обозначения объектов, явлений, их свойств, а также абстрактных идей, воплощающих в себе общественные идеалы и выступающих благодаря этому как эталон должного</w:t>
            </w:r>
          </w:p>
          <w:p w:rsidR="00D97863" w:rsidRPr="00C60C60" w:rsidRDefault="00D97863" w:rsidP="000B21C6">
            <w:pPr>
              <w:rPr>
                <w:rFonts w:eastAsia="Calibri"/>
                <w:sz w:val="24"/>
                <w:szCs w:val="24"/>
              </w:rPr>
            </w:pPr>
          </w:p>
        </w:tc>
      </w:tr>
      <w:tr w:rsidR="00D97863" w:rsidRPr="00B27A67" w:rsidTr="000B21C6">
        <w:trPr>
          <w:gridAfter w:val="1"/>
          <w:wAfter w:w="4889" w:type="dxa"/>
        </w:trPr>
        <w:tc>
          <w:tcPr>
            <w:tcW w:w="4682" w:type="dxa"/>
          </w:tcPr>
          <w:p w:rsidR="00D97863" w:rsidRPr="00B27A67" w:rsidRDefault="00D97863" w:rsidP="000B21C6">
            <w:pPr>
              <w:rPr>
                <w:rFonts w:eastAsia="Calibri"/>
                <w:sz w:val="24"/>
              </w:rPr>
            </w:pPr>
          </w:p>
        </w:tc>
      </w:tr>
      <w:tr w:rsidR="00D97863" w:rsidRPr="00B27A67" w:rsidTr="000B21C6">
        <w:trPr>
          <w:gridAfter w:val="1"/>
          <w:wAfter w:w="4889" w:type="dxa"/>
        </w:trPr>
        <w:tc>
          <w:tcPr>
            <w:tcW w:w="4682" w:type="dxa"/>
          </w:tcPr>
          <w:p w:rsidR="00D97863" w:rsidRPr="00B27A67" w:rsidRDefault="00D97863" w:rsidP="000B21C6">
            <w:pPr>
              <w:rPr>
                <w:rFonts w:eastAsia="Calibri"/>
                <w:sz w:val="24"/>
              </w:rPr>
            </w:pPr>
          </w:p>
        </w:tc>
      </w:tr>
    </w:tbl>
    <w:p w:rsidR="00D97863" w:rsidRPr="00C60C60" w:rsidRDefault="00D97863" w:rsidP="00D97863">
      <w:pPr>
        <w:rPr>
          <w:rFonts w:eastAsia="Calibri"/>
          <w:b/>
          <w:sz w:val="24"/>
          <w:szCs w:val="28"/>
        </w:rPr>
      </w:pPr>
      <w:r w:rsidRPr="00C60C60">
        <w:rPr>
          <w:rFonts w:eastAsia="Calibri"/>
          <w:b/>
          <w:sz w:val="24"/>
          <w:szCs w:val="28"/>
        </w:rPr>
        <w:t>1В2Б3А</w:t>
      </w:r>
    </w:p>
    <w:p w:rsidR="00D97863" w:rsidRPr="00C60C60" w:rsidRDefault="00D97863" w:rsidP="00D97863">
      <w:pPr>
        <w:spacing w:line="276" w:lineRule="auto"/>
        <w:rPr>
          <w:rFonts w:eastAsia="Calibri"/>
          <w:sz w:val="24"/>
          <w:szCs w:val="24"/>
        </w:rPr>
      </w:pPr>
    </w:p>
    <w:p w:rsidR="00D97863" w:rsidRPr="00C60C60" w:rsidRDefault="00D97863" w:rsidP="00D97863">
      <w:pPr>
        <w:pStyle w:val="ab"/>
        <w:tabs>
          <w:tab w:val="left" w:pos="708"/>
        </w:tabs>
        <w:ind w:firstLine="567"/>
        <w:jc w:val="both"/>
        <w:rPr>
          <w:b/>
          <w:color w:val="000000"/>
        </w:rPr>
      </w:pPr>
    </w:p>
    <w:p w:rsidR="00D97863" w:rsidRPr="00C60C60" w:rsidRDefault="00D97863" w:rsidP="00D97863">
      <w:pPr>
        <w:pStyle w:val="ab"/>
        <w:tabs>
          <w:tab w:val="left" w:pos="708"/>
        </w:tabs>
        <w:ind w:firstLine="567"/>
        <w:jc w:val="both"/>
        <w:rPr>
          <w:b/>
          <w:color w:val="000000"/>
        </w:rPr>
      </w:pPr>
      <w:r w:rsidRPr="00C60C60">
        <w:rPr>
          <w:b/>
          <w:color w:val="000000"/>
        </w:rPr>
        <w:t>Средне-сложные  (2 уровень)</w:t>
      </w:r>
    </w:p>
    <w:p w:rsidR="00D97863" w:rsidRPr="00FC5D96" w:rsidRDefault="00D97863" w:rsidP="00D97863">
      <w:pPr>
        <w:pStyle w:val="ab"/>
        <w:tabs>
          <w:tab w:val="left" w:pos="708"/>
        </w:tabs>
        <w:ind w:firstLine="567"/>
        <w:jc w:val="both"/>
        <w:rPr>
          <w:b/>
          <w:color w:val="000000"/>
          <w:highlight w:val="yellow"/>
        </w:rPr>
      </w:pPr>
    </w:p>
    <w:p w:rsidR="00D97863" w:rsidRPr="00C60C60" w:rsidRDefault="00D97863" w:rsidP="00D97863">
      <w:pPr>
        <w:pStyle w:val="a3"/>
        <w:numPr>
          <w:ilvl w:val="0"/>
          <w:numId w:val="12"/>
        </w:numPr>
        <w:spacing w:after="160" w:line="259" w:lineRule="auto"/>
        <w:ind w:left="644"/>
        <w:rPr>
          <w:sz w:val="24"/>
          <w:szCs w:val="24"/>
        </w:rPr>
      </w:pPr>
      <w:r w:rsidRPr="00C60C60">
        <w:rPr>
          <w:sz w:val="24"/>
          <w:szCs w:val="24"/>
        </w:rPr>
        <w:t>Установите соответствие между понятиями и их определениями</w:t>
      </w:r>
    </w:p>
    <w:tbl>
      <w:tblPr>
        <w:tblStyle w:val="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3"/>
        <w:gridCol w:w="4888"/>
      </w:tblGrid>
      <w:tr w:rsidR="00D97863" w:rsidRPr="00C60C60" w:rsidTr="000B21C6">
        <w:tc>
          <w:tcPr>
            <w:tcW w:w="4683" w:type="dxa"/>
          </w:tcPr>
          <w:p w:rsidR="00D97863" w:rsidRPr="00C60C60" w:rsidRDefault="00D97863" w:rsidP="000B21C6">
            <w:pPr>
              <w:rPr>
                <w:rFonts w:eastAsia="Calibri"/>
                <w:sz w:val="24"/>
              </w:rPr>
            </w:pPr>
            <w:r w:rsidRPr="00C60C60">
              <w:rPr>
                <w:rFonts w:eastAsia="Calibri"/>
                <w:sz w:val="24"/>
              </w:rPr>
              <w:t xml:space="preserve">1 </w:t>
            </w:r>
            <w:r w:rsidRPr="00C60C60">
              <w:rPr>
                <w:sz w:val="24"/>
                <w:szCs w:val="24"/>
              </w:rPr>
              <w:t>Управляющая</w:t>
            </w:r>
          </w:p>
        </w:tc>
        <w:tc>
          <w:tcPr>
            <w:tcW w:w="4888" w:type="dxa"/>
          </w:tcPr>
          <w:p w:rsidR="00D97863" w:rsidRPr="00C60C60" w:rsidRDefault="00D97863" w:rsidP="000B21C6">
            <w:pPr>
              <w:jc w:val="both"/>
              <w:rPr>
                <w:sz w:val="24"/>
                <w:szCs w:val="24"/>
              </w:rPr>
            </w:pPr>
            <w:r w:rsidRPr="00C60C60">
              <w:rPr>
                <w:rFonts w:eastAsia="Calibri"/>
                <w:sz w:val="24"/>
              </w:rPr>
              <w:t xml:space="preserve">А) </w:t>
            </w:r>
            <w:r>
              <w:rPr>
                <w:sz w:val="24"/>
                <w:szCs w:val="24"/>
              </w:rPr>
              <w:t>в</w:t>
            </w:r>
            <w:r w:rsidRPr="00C60C60">
              <w:rPr>
                <w:sz w:val="24"/>
                <w:szCs w:val="24"/>
              </w:rPr>
              <w:t xml:space="preserve">оспитание и самосовершенствование                                     </w:t>
            </w:r>
          </w:p>
          <w:p w:rsidR="00D97863" w:rsidRPr="00C60C60" w:rsidRDefault="00D97863" w:rsidP="000B21C6">
            <w:pPr>
              <w:rPr>
                <w:rFonts w:eastAsia="Calibri"/>
                <w:sz w:val="24"/>
              </w:rPr>
            </w:pPr>
            <w:r w:rsidRPr="00C60C60">
              <w:rPr>
                <w:sz w:val="24"/>
                <w:szCs w:val="24"/>
              </w:rPr>
              <w:t xml:space="preserve">     личности</w:t>
            </w:r>
          </w:p>
        </w:tc>
      </w:tr>
      <w:tr w:rsidR="00D97863" w:rsidRPr="00C60C60" w:rsidTr="000B21C6">
        <w:tc>
          <w:tcPr>
            <w:tcW w:w="4683" w:type="dxa"/>
          </w:tcPr>
          <w:p w:rsidR="00D97863" w:rsidRPr="00C60C60" w:rsidRDefault="00D97863" w:rsidP="000B21C6">
            <w:pPr>
              <w:rPr>
                <w:rFonts w:eastAsia="Calibri"/>
                <w:sz w:val="24"/>
              </w:rPr>
            </w:pPr>
            <w:r w:rsidRPr="00C60C60">
              <w:rPr>
                <w:rFonts w:eastAsia="Calibri"/>
                <w:sz w:val="24"/>
              </w:rPr>
              <w:t xml:space="preserve">2 </w:t>
            </w:r>
            <w:r w:rsidRPr="00C60C60">
              <w:rPr>
                <w:sz w:val="24"/>
                <w:szCs w:val="24"/>
              </w:rPr>
              <w:t>Воспитательная</w:t>
            </w:r>
          </w:p>
        </w:tc>
        <w:tc>
          <w:tcPr>
            <w:tcW w:w="4888" w:type="dxa"/>
          </w:tcPr>
          <w:p w:rsidR="00D97863" w:rsidRPr="00C60C60" w:rsidRDefault="00D97863" w:rsidP="000B21C6">
            <w:pPr>
              <w:rPr>
                <w:rFonts w:eastAsia="Calibri"/>
                <w:sz w:val="24"/>
              </w:rPr>
            </w:pPr>
            <w:r w:rsidRPr="00C60C60">
              <w:rPr>
                <w:rFonts w:eastAsia="Calibri"/>
                <w:sz w:val="24"/>
              </w:rPr>
              <w:t xml:space="preserve">Б) </w:t>
            </w:r>
            <w:r w:rsidRPr="0078034D">
              <w:rPr>
                <w:rFonts w:eastAsia="Calibri"/>
                <w:sz w:val="24"/>
              </w:rPr>
              <w:t>социальное управление поведением</w:t>
            </w:r>
          </w:p>
        </w:tc>
      </w:tr>
      <w:tr w:rsidR="00D97863" w:rsidRPr="00FC5D96" w:rsidTr="000B21C6">
        <w:tc>
          <w:tcPr>
            <w:tcW w:w="4683" w:type="dxa"/>
          </w:tcPr>
          <w:p w:rsidR="00D97863" w:rsidRDefault="00D97863" w:rsidP="000B21C6">
            <w:pPr>
              <w:rPr>
                <w:rFonts w:eastAsia="Calibri"/>
                <w:sz w:val="24"/>
              </w:rPr>
            </w:pPr>
          </w:p>
          <w:p w:rsidR="00D97863" w:rsidRDefault="00D97863" w:rsidP="000B21C6">
            <w:pPr>
              <w:rPr>
                <w:rFonts w:eastAsia="Calibri"/>
                <w:sz w:val="24"/>
              </w:rPr>
            </w:pPr>
            <w:r>
              <w:rPr>
                <w:rFonts w:eastAsia="Calibri"/>
                <w:sz w:val="24"/>
              </w:rPr>
              <w:t>3 Мотивы деятельности</w:t>
            </w:r>
          </w:p>
          <w:p w:rsidR="00D97863" w:rsidRDefault="00D97863" w:rsidP="000B21C6">
            <w:pPr>
              <w:rPr>
                <w:rFonts w:eastAsia="Calibri"/>
                <w:sz w:val="24"/>
              </w:rPr>
            </w:pPr>
          </w:p>
          <w:p w:rsidR="00D97863" w:rsidRPr="00C60C60" w:rsidRDefault="00D97863" w:rsidP="000B21C6">
            <w:pPr>
              <w:rPr>
                <w:rFonts w:eastAsia="Calibri"/>
                <w:sz w:val="24"/>
              </w:rPr>
            </w:pPr>
            <w:r>
              <w:rPr>
                <w:rFonts w:eastAsia="Calibri"/>
                <w:sz w:val="24"/>
              </w:rPr>
              <w:t>4 Качество работы</w:t>
            </w:r>
          </w:p>
        </w:tc>
        <w:tc>
          <w:tcPr>
            <w:tcW w:w="4888" w:type="dxa"/>
          </w:tcPr>
          <w:p w:rsidR="00D97863" w:rsidRPr="00C60C60" w:rsidRDefault="00D97863" w:rsidP="000B21C6">
            <w:pPr>
              <w:rPr>
                <w:rFonts w:eastAsia="Calibri"/>
                <w:sz w:val="24"/>
              </w:rPr>
            </w:pPr>
          </w:p>
        </w:tc>
      </w:tr>
    </w:tbl>
    <w:p w:rsidR="00D97863" w:rsidRDefault="00D97863" w:rsidP="00D97863">
      <w:pPr>
        <w:rPr>
          <w:rFonts w:eastAsia="Calibri"/>
          <w:b/>
          <w:sz w:val="24"/>
          <w:szCs w:val="28"/>
        </w:rPr>
      </w:pPr>
    </w:p>
    <w:p w:rsidR="00D97863" w:rsidRPr="00C60C60" w:rsidRDefault="00D97863" w:rsidP="00D97863">
      <w:pPr>
        <w:rPr>
          <w:rFonts w:eastAsia="Calibri"/>
          <w:b/>
          <w:sz w:val="24"/>
          <w:szCs w:val="28"/>
        </w:rPr>
      </w:pPr>
      <w:r w:rsidRPr="00C60C60">
        <w:rPr>
          <w:rFonts w:eastAsia="Calibri"/>
          <w:b/>
          <w:sz w:val="24"/>
          <w:szCs w:val="28"/>
        </w:rPr>
        <w:t>1</w:t>
      </w:r>
      <w:r>
        <w:rPr>
          <w:rFonts w:eastAsia="Calibri"/>
          <w:b/>
          <w:sz w:val="24"/>
          <w:szCs w:val="28"/>
        </w:rPr>
        <w:t>Б</w:t>
      </w:r>
      <w:r w:rsidRPr="00C60C60">
        <w:rPr>
          <w:rFonts w:eastAsia="Calibri"/>
          <w:b/>
          <w:sz w:val="24"/>
          <w:szCs w:val="28"/>
        </w:rPr>
        <w:t>2А</w:t>
      </w:r>
    </w:p>
    <w:p w:rsidR="00D97863" w:rsidRPr="00C60C60" w:rsidRDefault="00D97863" w:rsidP="00D97863">
      <w:pPr>
        <w:jc w:val="both"/>
        <w:rPr>
          <w:rFonts w:eastAsia="Calibri"/>
          <w:sz w:val="24"/>
          <w:szCs w:val="28"/>
        </w:rPr>
      </w:pPr>
    </w:p>
    <w:p w:rsidR="00D97863" w:rsidRPr="00C60C60" w:rsidRDefault="00D97863" w:rsidP="00D97863">
      <w:pPr>
        <w:pStyle w:val="a3"/>
        <w:numPr>
          <w:ilvl w:val="0"/>
          <w:numId w:val="12"/>
        </w:numPr>
        <w:ind w:left="0" w:firstLine="357"/>
        <w:jc w:val="both"/>
        <w:rPr>
          <w:rFonts w:eastAsia="Calibri"/>
          <w:sz w:val="24"/>
          <w:szCs w:val="24"/>
        </w:rPr>
      </w:pPr>
      <w:r w:rsidRPr="00C60C60">
        <w:rPr>
          <w:color w:val="212529"/>
          <w:sz w:val="24"/>
          <w:szCs w:val="24"/>
          <w:shd w:val="clear" w:color="auto" w:fill="FFFFFF"/>
        </w:rPr>
        <w:t>Установите соответствие между понятиями и их определениями</w:t>
      </w:r>
    </w:p>
    <w:tbl>
      <w:tblPr>
        <w:tblStyle w:val="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1"/>
        <w:gridCol w:w="4840"/>
      </w:tblGrid>
      <w:tr w:rsidR="00D97863" w:rsidRPr="00C60C60" w:rsidTr="000B21C6">
        <w:tc>
          <w:tcPr>
            <w:tcW w:w="5565" w:type="dxa"/>
          </w:tcPr>
          <w:p w:rsidR="00D97863" w:rsidRPr="00C60C60" w:rsidRDefault="00D97863" w:rsidP="000B21C6">
            <w:pPr>
              <w:rPr>
                <w:rFonts w:eastAsia="Calibri"/>
                <w:sz w:val="24"/>
                <w:szCs w:val="24"/>
              </w:rPr>
            </w:pPr>
            <w:r w:rsidRPr="00C60C60">
              <w:rPr>
                <w:rFonts w:eastAsia="Calibri"/>
                <w:sz w:val="24"/>
                <w:szCs w:val="24"/>
              </w:rPr>
              <w:t xml:space="preserve">1 </w:t>
            </w:r>
            <w:r w:rsidRPr="00C60C60">
              <w:rPr>
                <w:color w:val="212529"/>
                <w:sz w:val="24"/>
                <w:szCs w:val="24"/>
                <w:shd w:val="clear" w:color="auto" w:fill="FFFFFF"/>
              </w:rPr>
              <w:t>нравственные убеждения</w:t>
            </w:r>
          </w:p>
        </w:tc>
        <w:tc>
          <w:tcPr>
            <w:tcW w:w="5565" w:type="dxa"/>
          </w:tcPr>
          <w:p w:rsidR="00D97863" w:rsidRDefault="00D97863" w:rsidP="000B21C6">
            <w:pPr>
              <w:rPr>
                <w:color w:val="212529"/>
                <w:sz w:val="24"/>
                <w:szCs w:val="24"/>
                <w:shd w:val="clear" w:color="auto" w:fill="FFFFFF"/>
              </w:rPr>
            </w:pPr>
            <w:r w:rsidRPr="00C60C60">
              <w:rPr>
                <w:rFonts w:eastAsia="Calibri"/>
                <w:sz w:val="24"/>
                <w:szCs w:val="24"/>
              </w:rPr>
              <w:t xml:space="preserve">А) </w:t>
            </w:r>
            <w:r w:rsidRPr="00C60C60">
              <w:rPr>
                <w:color w:val="212529"/>
                <w:sz w:val="24"/>
                <w:szCs w:val="24"/>
                <w:shd w:val="clear" w:color="auto" w:fill="FFFFFF"/>
              </w:rPr>
              <w:t xml:space="preserve">основанная на опыте и знаниях уверенность социального работника в справедливости требований профессиональной морали </w:t>
            </w:r>
          </w:p>
          <w:p w:rsidR="00D97863" w:rsidRPr="00C60C60" w:rsidRDefault="00D97863" w:rsidP="000B21C6">
            <w:pPr>
              <w:rPr>
                <w:rFonts w:eastAsia="Calibri"/>
                <w:sz w:val="24"/>
                <w:szCs w:val="24"/>
              </w:rPr>
            </w:pPr>
          </w:p>
        </w:tc>
      </w:tr>
      <w:tr w:rsidR="00D97863" w:rsidRPr="00C60C60" w:rsidTr="000B21C6">
        <w:tc>
          <w:tcPr>
            <w:tcW w:w="5565" w:type="dxa"/>
          </w:tcPr>
          <w:p w:rsidR="00D97863" w:rsidRPr="00C60C60" w:rsidRDefault="00D97863" w:rsidP="000B21C6">
            <w:pPr>
              <w:rPr>
                <w:rFonts w:eastAsia="Calibri"/>
                <w:sz w:val="24"/>
                <w:szCs w:val="24"/>
              </w:rPr>
            </w:pPr>
            <w:r w:rsidRPr="00C60C60">
              <w:rPr>
                <w:rFonts w:eastAsia="Calibri"/>
                <w:sz w:val="24"/>
                <w:szCs w:val="24"/>
              </w:rPr>
              <w:t xml:space="preserve">2 </w:t>
            </w:r>
            <w:r w:rsidRPr="00C60C60">
              <w:rPr>
                <w:color w:val="212529"/>
                <w:sz w:val="24"/>
                <w:szCs w:val="24"/>
                <w:shd w:val="clear" w:color="auto" w:fill="FFFFFF"/>
              </w:rPr>
              <w:t>нравственные знания</w:t>
            </w:r>
          </w:p>
        </w:tc>
        <w:tc>
          <w:tcPr>
            <w:tcW w:w="5565" w:type="dxa"/>
          </w:tcPr>
          <w:p w:rsidR="00D97863" w:rsidRPr="00C60C60" w:rsidRDefault="00D97863" w:rsidP="000B21C6">
            <w:pPr>
              <w:rPr>
                <w:rFonts w:eastAsia="Calibri"/>
                <w:sz w:val="24"/>
                <w:szCs w:val="24"/>
              </w:rPr>
            </w:pPr>
            <w:r w:rsidRPr="00C60C60">
              <w:rPr>
                <w:rFonts w:eastAsia="Calibri"/>
                <w:sz w:val="24"/>
                <w:szCs w:val="24"/>
              </w:rPr>
              <w:t xml:space="preserve">Б) </w:t>
            </w:r>
            <w:r w:rsidRPr="00C60C60">
              <w:rPr>
                <w:color w:val="212529"/>
                <w:sz w:val="24"/>
                <w:szCs w:val="24"/>
                <w:shd w:val="clear" w:color="auto" w:fill="FFFFFF"/>
              </w:rPr>
              <w:t>совокупность представлений об этике, морали и нравственности</w:t>
            </w:r>
            <w:r w:rsidRPr="00C60C60">
              <w:rPr>
                <w:rFonts w:eastAsia="Calibri"/>
                <w:sz w:val="24"/>
                <w:szCs w:val="24"/>
              </w:rPr>
              <w:t xml:space="preserve"> </w:t>
            </w:r>
          </w:p>
        </w:tc>
      </w:tr>
      <w:tr w:rsidR="00D97863" w:rsidRPr="00FC5D96" w:rsidTr="000B21C6">
        <w:tc>
          <w:tcPr>
            <w:tcW w:w="5565" w:type="dxa"/>
          </w:tcPr>
          <w:p w:rsidR="00D97863" w:rsidRDefault="00D97863" w:rsidP="000B21C6">
            <w:pPr>
              <w:rPr>
                <w:rFonts w:eastAsia="Calibri"/>
                <w:sz w:val="24"/>
                <w:szCs w:val="24"/>
              </w:rPr>
            </w:pPr>
            <w:r>
              <w:rPr>
                <w:rFonts w:eastAsia="Calibri"/>
                <w:sz w:val="24"/>
                <w:szCs w:val="24"/>
              </w:rPr>
              <w:t xml:space="preserve">3 </w:t>
            </w:r>
            <w:r w:rsidRPr="002B23DB">
              <w:rPr>
                <w:rFonts w:eastAsia="Calibri"/>
                <w:sz w:val="24"/>
                <w:szCs w:val="24"/>
              </w:rPr>
              <w:t>нравственно</w:t>
            </w:r>
            <w:r>
              <w:rPr>
                <w:rFonts w:eastAsia="Calibri"/>
                <w:sz w:val="24"/>
                <w:szCs w:val="24"/>
              </w:rPr>
              <w:t>е</w:t>
            </w:r>
            <w:r w:rsidRPr="002B23DB">
              <w:rPr>
                <w:rFonts w:eastAsia="Calibri"/>
                <w:sz w:val="24"/>
                <w:szCs w:val="24"/>
              </w:rPr>
              <w:t xml:space="preserve"> сознани</w:t>
            </w:r>
            <w:r>
              <w:rPr>
                <w:rFonts w:eastAsia="Calibri"/>
                <w:sz w:val="24"/>
                <w:szCs w:val="24"/>
              </w:rPr>
              <w:t>е</w:t>
            </w:r>
          </w:p>
          <w:p w:rsidR="00D97863" w:rsidRDefault="00D97863" w:rsidP="000B21C6">
            <w:pPr>
              <w:rPr>
                <w:rFonts w:eastAsia="Calibri"/>
                <w:sz w:val="24"/>
                <w:szCs w:val="24"/>
              </w:rPr>
            </w:pPr>
          </w:p>
          <w:p w:rsidR="00D97863" w:rsidRPr="00C60C60" w:rsidRDefault="00D97863" w:rsidP="000B21C6">
            <w:pPr>
              <w:rPr>
                <w:rFonts w:eastAsia="Calibri"/>
                <w:sz w:val="24"/>
                <w:szCs w:val="24"/>
              </w:rPr>
            </w:pPr>
            <w:r>
              <w:rPr>
                <w:rFonts w:eastAsia="Calibri"/>
                <w:sz w:val="24"/>
                <w:szCs w:val="24"/>
              </w:rPr>
              <w:t xml:space="preserve">4 </w:t>
            </w:r>
            <w:r w:rsidRPr="002B23DB">
              <w:rPr>
                <w:rFonts w:eastAsia="Calibri"/>
                <w:sz w:val="24"/>
                <w:szCs w:val="24"/>
              </w:rPr>
              <w:t>забота о человеке</w:t>
            </w:r>
          </w:p>
        </w:tc>
        <w:tc>
          <w:tcPr>
            <w:tcW w:w="5565" w:type="dxa"/>
          </w:tcPr>
          <w:p w:rsidR="00D97863" w:rsidRPr="00C60C60" w:rsidRDefault="00D97863" w:rsidP="000B21C6">
            <w:pPr>
              <w:rPr>
                <w:rFonts w:eastAsia="Calibri"/>
                <w:sz w:val="24"/>
                <w:szCs w:val="24"/>
              </w:rPr>
            </w:pPr>
          </w:p>
        </w:tc>
      </w:tr>
      <w:tr w:rsidR="00D97863" w:rsidRPr="00FC5D96" w:rsidTr="000B21C6">
        <w:tc>
          <w:tcPr>
            <w:tcW w:w="5565" w:type="dxa"/>
          </w:tcPr>
          <w:p w:rsidR="00D97863" w:rsidRPr="00FC5D96" w:rsidRDefault="00D97863" w:rsidP="000B21C6">
            <w:pPr>
              <w:rPr>
                <w:rFonts w:eastAsia="Calibri"/>
                <w:sz w:val="24"/>
                <w:highlight w:val="yellow"/>
              </w:rPr>
            </w:pPr>
          </w:p>
        </w:tc>
        <w:tc>
          <w:tcPr>
            <w:tcW w:w="5565" w:type="dxa"/>
          </w:tcPr>
          <w:p w:rsidR="00D97863" w:rsidRPr="00FC5D96" w:rsidRDefault="00D97863" w:rsidP="000B21C6">
            <w:pPr>
              <w:rPr>
                <w:rFonts w:eastAsia="Calibri"/>
                <w:sz w:val="24"/>
                <w:highlight w:val="yellow"/>
              </w:rPr>
            </w:pPr>
          </w:p>
        </w:tc>
      </w:tr>
    </w:tbl>
    <w:p w:rsidR="00D97863" w:rsidRPr="00C60C60" w:rsidRDefault="00D97863" w:rsidP="00D97863">
      <w:pPr>
        <w:rPr>
          <w:rFonts w:eastAsia="Calibri"/>
          <w:b/>
          <w:sz w:val="24"/>
          <w:szCs w:val="28"/>
        </w:rPr>
      </w:pPr>
      <w:r w:rsidRPr="00C60C60">
        <w:rPr>
          <w:rFonts w:eastAsia="Calibri"/>
          <w:b/>
          <w:sz w:val="24"/>
          <w:szCs w:val="28"/>
        </w:rPr>
        <w:t>1</w:t>
      </w:r>
      <w:r>
        <w:rPr>
          <w:rFonts w:eastAsia="Calibri"/>
          <w:b/>
          <w:sz w:val="24"/>
          <w:szCs w:val="28"/>
        </w:rPr>
        <w:t>А</w:t>
      </w:r>
      <w:r w:rsidRPr="00C60C60">
        <w:rPr>
          <w:rFonts w:eastAsia="Calibri"/>
          <w:b/>
          <w:sz w:val="24"/>
          <w:szCs w:val="28"/>
        </w:rPr>
        <w:t>2Б</w:t>
      </w:r>
    </w:p>
    <w:p w:rsidR="00D97863" w:rsidRPr="00C60C60" w:rsidRDefault="00D97863" w:rsidP="00D97863">
      <w:pPr>
        <w:rPr>
          <w:rFonts w:eastAsia="Calibri"/>
          <w:b/>
          <w:sz w:val="24"/>
          <w:szCs w:val="28"/>
        </w:rPr>
      </w:pPr>
    </w:p>
    <w:p w:rsidR="00D97863" w:rsidRPr="00C60C60" w:rsidRDefault="00D97863" w:rsidP="00D97863">
      <w:pPr>
        <w:pStyle w:val="a3"/>
        <w:numPr>
          <w:ilvl w:val="0"/>
          <w:numId w:val="12"/>
        </w:numPr>
        <w:ind w:left="0" w:firstLine="357"/>
        <w:jc w:val="both"/>
        <w:rPr>
          <w:rFonts w:eastAsia="Calibri"/>
          <w:sz w:val="24"/>
          <w:szCs w:val="24"/>
        </w:rPr>
      </w:pPr>
      <w:r w:rsidRPr="00C60C60">
        <w:rPr>
          <w:color w:val="212529"/>
          <w:sz w:val="24"/>
          <w:szCs w:val="24"/>
          <w:shd w:val="clear" w:color="auto" w:fill="FFFFFF"/>
        </w:rPr>
        <w:t>Установите соответствие между понятиями и их определениями</w:t>
      </w:r>
    </w:p>
    <w:tbl>
      <w:tblPr>
        <w:tblStyle w:val="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3"/>
      </w:tblGrid>
      <w:tr w:rsidR="00D97863" w:rsidRPr="00C60C60" w:rsidTr="000B21C6">
        <w:tc>
          <w:tcPr>
            <w:tcW w:w="4788" w:type="dxa"/>
          </w:tcPr>
          <w:p w:rsidR="00D97863" w:rsidRPr="00C60C60" w:rsidRDefault="00D97863" w:rsidP="000B21C6">
            <w:pPr>
              <w:rPr>
                <w:color w:val="212529"/>
                <w:sz w:val="24"/>
                <w:szCs w:val="24"/>
                <w:shd w:val="clear" w:color="auto" w:fill="FFFFFF"/>
              </w:rPr>
            </w:pPr>
            <w:r w:rsidRPr="00C60C60">
              <w:rPr>
                <w:rFonts w:eastAsia="Calibri"/>
                <w:sz w:val="24"/>
                <w:szCs w:val="24"/>
              </w:rPr>
              <w:t xml:space="preserve">1 </w:t>
            </w:r>
            <w:r w:rsidRPr="00C60C60">
              <w:rPr>
                <w:color w:val="212529"/>
                <w:sz w:val="24"/>
                <w:szCs w:val="24"/>
                <w:shd w:val="clear" w:color="auto" w:fill="FFFFFF"/>
              </w:rPr>
              <w:t>глобальные ценности социальной работы</w:t>
            </w:r>
          </w:p>
          <w:p w:rsidR="00D97863" w:rsidRDefault="00D97863" w:rsidP="000B21C6">
            <w:pPr>
              <w:rPr>
                <w:color w:val="212529"/>
                <w:sz w:val="24"/>
                <w:szCs w:val="24"/>
                <w:shd w:val="clear" w:color="auto" w:fill="FFFFFF"/>
              </w:rPr>
            </w:pPr>
            <w:r w:rsidRPr="00C60C60">
              <w:rPr>
                <w:rFonts w:eastAsia="Calibri"/>
                <w:sz w:val="24"/>
                <w:szCs w:val="24"/>
              </w:rPr>
              <w:t xml:space="preserve">2 </w:t>
            </w:r>
            <w:r w:rsidRPr="00C60C60">
              <w:rPr>
                <w:color w:val="212529"/>
                <w:sz w:val="24"/>
                <w:szCs w:val="24"/>
                <w:shd w:val="clear" w:color="auto" w:fill="FFFFFF"/>
              </w:rPr>
              <w:t>профессиональные ценности социальной работы</w:t>
            </w:r>
          </w:p>
          <w:p w:rsidR="00D97863" w:rsidRDefault="00D97863" w:rsidP="000B21C6">
            <w:pPr>
              <w:rPr>
                <w:color w:val="212529"/>
                <w:sz w:val="24"/>
                <w:szCs w:val="24"/>
                <w:shd w:val="clear" w:color="auto" w:fill="FFFFFF"/>
              </w:rPr>
            </w:pPr>
            <w:r>
              <w:rPr>
                <w:color w:val="212529"/>
                <w:sz w:val="24"/>
                <w:szCs w:val="24"/>
                <w:shd w:val="clear" w:color="auto" w:fill="FFFFFF"/>
              </w:rPr>
              <w:t xml:space="preserve">3 </w:t>
            </w:r>
            <w:r w:rsidRPr="002B23DB">
              <w:rPr>
                <w:color w:val="212529"/>
                <w:sz w:val="24"/>
                <w:szCs w:val="24"/>
                <w:shd w:val="clear" w:color="auto" w:fill="FFFFFF"/>
              </w:rPr>
              <w:t>ценности социальной работы</w:t>
            </w:r>
          </w:p>
          <w:p w:rsidR="00D97863" w:rsidRPr="00C60C60" w:rsidRDefault="00D97863" w:rsidP="000B21C6">
            <w:pPr>
              <w:rPr>
                <w:rFonts w:eastAsia="Calibri"/>
                <w:sz w:val="24"/>
                <w:szCs w:val="24"/>
              </w:rPr>
            </w:pPr>
            <w:r>
              <w:rPr>
                <w:color w:val="212529"/>
                <w:sz w:val="24"/>
                <w:szCs w:val="24"/>
                <w:shd w:val="clear" w:color="auto" w:fill="FFFFFF"/>
              </w:rPr>
              <w:t xml:space="preserve">4 </w:t>
            </w:r>
            <w:r w:rsidRPr="002B23DB">
              <w:rPr>
                <w:color w:val="212529"/>
                <w:sz w:val="24"/>
                <w:szCs w:val="24"/>
                <w:shd w:val="clear" w:color="auto" w:fill="FFFFFF"/>
              </w:rPr>
              <w:t>эмоциональн</w:t>
            </w:r>
            <w:r>
              <w:rPr>
                <w:color w:val="212529"/>
                <w:sz w:val="24"/>
                <w:szCs w:val="24"/>
                <w:shd w:val="clear" w:color="auto" w:fill="FFFFFF"/>
              </w:rPr>
              <w:t>ое</w:t>
            </w:r>
            <w:r w:rsidRPr="002B23DB">
              <w:rPr>
                <w:color w:val="212529"/>
                <w:sz w:val="24"/>
                <w:szCs w:val="24"/>
                <w:shd w:val="clear" w:color="auto" w:fill="FFFFFF"/>
              </w:rPr>
              <w:t xml:space="preserve"> состояни</w:t>
            </w:r>
            <w:r>
              <w:rPr>
                <w:color w:val="212529"/>
                <w:sz w:val="24"/>
                <w:szCs w:val="24"/>
                <w:shd w:val="clear" w:color="auto" w:fill="FFFFFF"/>
              </w:rPr>
              <w:t>е</w:t>
            </w:r>
          </w:p>
        </w:tc>
        <w:tc>
          <w:tcPr>
            <w:tcW w:w="4783" w:type="dxa"/>
          </w:tcPr>
          <w:p w:rsidR="00D97863" w:rsidRPr="00C60C60" w:rsidRDefault="00D97863" w:rsidP="000B21C6">
            <w:pPr>
              <w:rPr>
                <w:rFonts w:eastAsia="Calibri"/>
                <w:sz w:val="24"/>
                <w:szCs w:val="24"/>
              </w:rPr>
            </w:pPr>
            <w:r w:rsidRPr="00C60C60">
              <w:rPr>
                <w:rFonts w:eastAsia="Calibri"/>
                <w:sz w:val="24"/>
                <w:szCs w:val="24"/>
              </w:rPr>
              <w:t xml:space="preserve">А) </w:t>
            </w:r>
            <w:r w:rsidRPr="00C60C60">
              <w:rPr>
                <w:color w:val="212529"/>
                <w:sz w:val="24"/>
                <w:szCs w:val="24"/>
                <w:shd w:val="clear" w:color="auto" w:fill="FFFFFF"/>
              </w:rPr>
              <w:t>нормы и ценности человека, определяющие смысловое наполнение жизни человека, устанавливающие базовые ориентиры в различных формах деятельности: целостность, красота, богатство, активность, совершенство и др.</w:t>
            </w:r>
          </w:p>
        </w:tc>
      </w:tr>
      <w:tr w:rsidR="00D97863" w:rsidRPr="00C60C60" w:rsidTr="000B21C6">
        <w:tc>
          <w:tcPr>
            <w:tcW w:w="4788" w:type="dxa"/>
          </w:tcPr>
          <w:p w:rsidR="00D97863" w:rsidRPr="00C60C60" w:rsidRDefault="00D97863" w:rsidP="000B21C6">
            <w:pPr>
              <w:rPr>
                <w:rFonts w:eastAsia="Calibri"/>
                <w:sz w:val="24"/>
                <w:szCs w:val="24"/>
              </w:rPr>
            </w:pPr>
          </w:p>
        </w:tc>
        <w:tc>
          <w:tcPr>
            <w:tcW w:w="4783" w:type="dxa"/>
          </w:tcPr>
          <w:p w:rsidR="00D97863" w:rsidRPr="00C60C60" w:rsidRDefault="00D97863" w:rsidP="000B21C6">
            <w:pPr>
              <w:rPr>
                <w:rFonts w:eastAsia="Calibri"/>
                <w:sz w:val="24"/>
                <w:szCs w:val="24"/>
              </w:rPr>
            </w:pPr>
            <w:r w:rsidRPr="00C60C60">
              <w:rPr>
                <w:rFonts w:eastAsia="Calibri"/>
                <w:sz w:val="24"/>
                <w:szCs w:val="24"/>
              </w:rPr>
              <w:t xml:space="preserve">Б) </w:t>
            </w:r>
            <w:r w:rsidRPr="00C60C60">
              <w:rPr>
                <w:color w:val="212529"/>
                <w:sz w:val="24"/>
                <w:szCs w:val="24"/>
                <w:shd w:val="clear" w:color="auto" w:fill="FFFFFF"/>
              </w:rPr>
              <w:t>ценности, обосновывающие конкретные действия социального работника в пределах профессиональной компетенции и определяющие его ответственность перед клиентами, коллегами, работодателями, перед профессией</w:t>
            </w:r>
          </w:p>
        </w:tc>
      </w:tr>
      <w:tr w:rsidR="00D97863" w:rsidRPr="00FC5D96" w:rsidTr="000B21C6">
        <w:tc>
          <w:tcPr>
            <w:tcW w:w="4788" w:type="dxa"/>
          </w:tcPr>
          <w:p w:rsidR="00D97863" w:rsidRPr="00C60C60" w:rsidRDefault="00D97863" w:rsidP="000B21C6">
            <w:pPr>
              <w:rPr>
                <w:rFonts w:eastAsia="Calibri"/>
                <w:sz w:val="24"/>
                <w:szCs w:val="24"/>
              </w:rPr>
            </w:pPr>
          </w:p>
        </w:tc>
        <w:tc>
          <w:tcPr>
            <w:tcW w:w="4783" w:type="dxa"/>
          </w:tcPr>
          <w:p w:rsidR="00D97863" w:rsidRPr="00C60C60" w:rsidRDefault="00D97863" w:rsidP="000B21C6">
            <w:pPr>
              <w:rPr>
                <w:rFonts w:eastAsia="Calibri"/>
                <w:sz w:val="24"/>
                <w:szCs w:val="24"/>
              </w:rPr>
            </w:pPr>
          </w:p>
        </w:tc>
      </w:tr>
      <w:tr w:rsidR="00D97863" w:rsidRPr="00FC5D96" w:rsidTr="000B21C6">
        <w:trPr>
          <w:gridAfter w:val="1"/>
          <w:wAfter w:w="4783" w:type="dxa"/>
        </w:trPr>
        <w:tc>
          <w:tcPr>
            <w:tcW w:w="4788" w:type="dxa"/>
          </w:tcPr>
          <w:p w:rsidR="00D97863" w:rsidRPr="00FC5D96" w:rsidRDefault="00D97863" w:rsidP="000B21C6">
            <w:pPr>
              <w:rPr>
                <w:rFonts w:eastAsia="Calibri"/>
                <w:sz w:val="24"/>
                <w:highlight w:val="yellow"/>
              </w:rPr>
            </w:pPr>
          </w:p>
        </w:tc>
      </w:tr>
      <w:tr w:rsidR="00D97863" w:rsidRPr="00FC5D96" w:rsidTr="000B21C6">
        <w:trPr>
          <w:gridAfter w:val="1"/>
          <w:wAfter w:w="4783" w:type="dxa"/>
        </w:trPr>
        <w:tc>
          <w:tcPr>
            <w:tcW w:w="4788" w:type="dxa"/>
          </w:tcPr>
          <w:p w:rsidR="00D97863" w:rsidRPr="00FC5D96" w:rsidRDefault="00D97863" w:rsidP="000B21C6">
            <w:pPr>
              <w:rPr>
                <w:rFonts w:eastAsia="Calibri"/>
                <w:sz w:val="24"/>
                <w:highlight w:val="yellow"/>
              </w:rPr>
            </w:pPr>
          </w:p>
        </w:tc>
      </w:tr>
    </w:tbl>
    <w:p w:rsidR="00D97863" w:rsidRPr="00C60C60" w:rsidRDefault="00D97863" w:rsidP="00D97863">
      <w:pPr>
        <w:rPr>
          <w:rFonts w:eastAsia="Calibri"/>
          <w:b/>
          <w:sz w:val="24"/>
          <w:szCs w:val="28"/>
        </w:rPr>
      </w:pPr>
      <w:r w:rsidRPr="00C60C60">
        <w:rPr>
          <w:rFonts w:eastAsia="Calibri"/>
          <w:b/>
          <w:sz w:val="24"/>
          <w:szCs w:val="28"/>
        </w:rPr>
        <w:t>1Б2А</w:t>
      </w:r>
    </w:p>
    <w:p w:rsidR="00D97863" w:rsidRPr="00C60C60" w:rsidRDefault="00D97863" w:rsidP="00D97863">
      <w:pPr>
        <w:jc w:val="both"/>
        <w:rPr>
          <w:rFonts w:eastAsia="Calibri"/>
          <w:sz w:val="24"/>
          <w:szCs w:val="28"/>
        </w:rPr>
      </w:pPr>
    </w:p>
    <w:p w:rsidR="00D97863" w:rsidRPr="00C60C60" w:rsidRDefault="00D97863" w:rsidP="00D97863">
      <w:pPr>
        <w:pStyle w:val="a3"/>
        <w:numPr>
          <w:ilvl w:val="0"/>
          <w:numId w:val="12"/>
        </w:numPr>
        <w:ind w:left="0" w:firstLine="357"/>
        <w:jc w:val="both"/>
        <w:rPr>
          <w:rFonts w:eastAsia="Calibri"/>
          <w:sz w:val="24"/>
          <w:szCs w:val="24"/>
        </w:rPr>
      </w:pPr>
      <w:r w:rsidRPr="00C60C60">
        <w:rPr>
          <w:color w:val="212529"/>
          <w:sz w:val="24"/>
          <w:szCs w:val="24"/>
          <w:shd w:val="clear" w:color="auto" w:fill="FFFFFF"/>
        </w:rPr>
        <w:t>Установите соответствие между понятиями и их определениями</w:t>
      </w:r>
      <w:r w:rsidRPr="00C60C60">
        <w:rPr>
          <w:rFonts w:eastAsia="Calibri"/>
          <w:sz w:val="24"/>
          <w:szCs w:val="24"/>
        </w:rPr>
        <w:t xml:space="preserve"> </w:t>
      </w:r>
    </w:p>
    <w:tbl>
      <w:tblPr>
        <w:tblStyle w:val="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7"/>
      </w:tblGrid>
      <w:tr w:rsidR="00D97863" w:rsidRPr="00C60C60" w:rsidTr="000B21C6">
        <w:tc>
          <w:tcPr>
            <w:tcW w:w="5565" w:type="dxa"/>
          </w:tcPr>
          <w:p w:rsidR="00D97863" w:rsidRPr="00C60C60" w:rsidRDefault="00D97863" w:rsidP="000B21C6">
            <w:pPr>
              <w:rPr>
                <w:color w:val="212529"/>
                <w:sz w:val="24"/>
                <w:szCs w:val="24"/>
                <w:shd w:val="clear" w:color="auto" w:fill="FFFFFF"/>
              </w:rPr>
            </w:pPr>
            <w:r w:rsidRPr="00C60C60">
              <w:rPr>
                <w:rFonts w:eastAsia="Calibri"/>
                <w:sz w:val="24"/>
                <w:szCs w:val="24"/>
              </w:rPr>
              <w:t xml:space="preserve">1 </w:t>
            </w:r>
            <w:r w:rsidRPr="00C60C60">
              <w:rPr>
                <w:color w:val="212529"/>
                <w:sz w:val="24"/>
                <w:szCs w:val="24"/>
                <w:shd w:val="clear" w:color="auto" w:fill="FFFFFF"/>
              </w:rPr>
              <w:t>этические отношения в социальной работе</w:t>
            </w:r>
          </w:p>
          <w:p w:rsidR="00D97863" w:rsidRPr="00C60C60" w:rsidRDefault="00D97863" w:rsidP="000B21C6">
            <w:pPr>
              <w:rPr>
                <w:rFonts w:eastAsia="Calibri"/>
                <w:sz w:val="24"/>
                <w:szCs w:val="24"/>
              </w:rPr>
            </w:pPr>
            <w:r w:rsidRPr="00C60C60">
              <w:rPr>
                <w:rFonts w:eastAsia="Calibri"/>
                <w:sz w:val="24"/>
                <w:szCs w:val="24"/>
              </w:rPr>
              <w:t xml:space="preserve">2 </w:t>
            </w:r>
            <w:r w:rsidRPr="00C60C60">
              <w:rPr>
                <w:color w:val="212529"/>
                <w:sz w:val="24"/>
                <w:szCs w:val="24"/>
                <w:shd w:val="clear" w:color="auto" w:fill="FFFFFF"/>
              </w:rPr>
              <w:t xml:space="preserve">этическое сознание социального </w:t>
            </w:r>
            <w:r w:rsidRPr="00C60C60">
              <w:rPr>
                <w:color w:val="212529"/>
                <w:sz w:val="24"/>
                <w:szCs w:val="24"/>
                <w:shd w:val="clear" w:color="auto" w:fill="FFFFFF"/>
              </w:rPr>
              <w:lastRenderedPageBreak/>
              <w:t>работника</w:t>
            </w:r>
          </w:p>
        </w:tc>
        <w:tc>
          <w:tcPr>
            <w:tcW w:w="5565" w:type="dxa"/>
          </w:tcPr>
          <w:p w:rsidR="00D97863" w:rsidRPr="00C60C60" w:rsidRDefault="00D97863" w:rsidP="000B21C6">
            <w:pPr>
              <w:rPr>
                <w:rFonts w:eastAsia="Calibri"/>
                <w:sz w:val="24"/>
                <w:szCs w:val="24"/>
              </w:rPr>
            </w:pPr>
            <w:r w:rsidRPr="00C60C60">
              <w:rPr>
                <w:rFonts w:eastAsia="Calibri"/>
                <w:sz w:val="24"/>
                <w:szCs w:val="24"/>
              </w:rPr>
              <w:lastRenderedPageBreak/>
              <w:t xml:space="preserve">А) </w:t>
            </w:r>
            <w:r w:rsidRPr="00C60C60">
              <w:rPr>
                <w:color w:val="212529"/>
                <w:sz w:val="24"/>
                <w:szCs w:val="24"/>
                <w:shd w:val="clear" w:color="auto" w:fill="FFFFFF"/>
              </w:rPr>
              <w:t xml:space="preserve">отношения, существующие в форме требований, предъявляемых субъектами </w:t>
            </w:r>
            <w:r w:rsidRPr="00C60C60">
              <w:rPr>
                <w:color w:val="212529"/>
                <w:sz w:val="24"/>
                <w:szCs w:val="24"/>
                <w:shd w:val="clear" w:color="auto" w:fill="FFFFFF"/>
              </w:rPr>
              <w:lastRenderedPageBreak/>
              <w:t>отношений друг к другу в части выполнения профессиональных обязанностей и долга; нравственных принципов, лежащих в основе социальной работы и подчиняющих себе всю деятельность; моральных качеств, которыми должны обладать и актуализировать в работе субъекты социальной деятельности; постоянного самоконтроля специалистов в их деятельности</w:t>
            </w:r>
          </w:p>
        </w:tc>
      </w:tr>
      <w:tr w:rsidR="00D97863" w:rsidRPr="00C60C60" w:rsidTr="000B21C6">
        <w:tc>
          <w:tcPr>
            <w:tcW w:w="5565" w:type="dxa"/>
          </w:tcPr>
          <w:p w:rsidR="00D97863" w:rsidRDefault="00D97863" w:rsidP="000B21C6">
            <w:pPr>
              <w:rPr>
                <w:rFonts w:eastAsia="Calibri"/>
                <w:sz w:val="24"/>
                <w:szCs w:val="24"/>
              </w:rPr>
            </w:pPr>
          </w:p>
          <w:p w:rsidR="00D97863" w:rsidRDefault="00D97863" w:rsidP="000B21C6">
            <w:pPr>
              <w:rPr>
                <w:rFonts w:eastAsia="Calibri"/>
                <w:sz w:val="24"/>
                <w:szCs w:val="24"/>
              </w:rPr>
            </w:pPr>
            <w:r>
              <w:rPr>
                <w:rFonts w:eastAsia="Calibri"/>
                <w:sz w:val="24"/>
                <w:szCs w:val="24"/>
              </w:rPr>
              <w:t xml:space="preserve">3 </w:t>
            </w:r>
            <w:r w:rsidRPr="001660E9">
              <w:rPr>
                <w:rFonts w:eastAsia="Calibri"/>
                <w:sz w:val="24"/>
                <w:szCs w:val="24"/>
              </w:rPr>
              <w:t>профессиональны</w:t>
            </w:r>
            <w:r>
              <w:rPr>
                <w:rFonts w:eastAsia="Calibri"/>
                <w:sz w:val="24"/>
                <w:szCs w:val="24"/>
              </w:rPr>
              <w:t>е</w:t>
            </w:r>
            <w:r w:rsidRPr="001660E9">
              <w:rPr>
                <w:rFonts w:eastAsia="Calibri"/>
                <w:sz w:val="24"/>
                <w:szCs w:val="24"/>
              </w:rPr>
              <w:t xml:space="preserve"> отношени</w:t>
            </w:r>
            <w:r>
              <w:rPr>
                <w:rFonts w:eastAsia="Calibri"/>
                <w:sz w:val="24"/>
                <w:szCs w:val="24"/>
              </w:rPr>
              <w:t>я</w:t>
            </w:r>
          </w:p>
          <w:p w:rsidR="00D97863" w:rsidRPr="00C60C60" w:rsidRDefault="00D97863" w:rsidP="000B21C6">
            <w:pPr>
              <w:rPr>
                <w:rFonts w:eastAsia="Calibri"/>
                <w:sz w:val="24"/>
                <w:szCs w:val="24"/>
              </w:rPr>
            </w:pPr>
            <w:r>
              <w:rPr>
                <w:rFonts w:eastAsia="Calibri"/>
                <w:sz w:val="24"/>
                <w:szCs w:val="24"/>
              </w:rPr>
              <w:t xml:space="preserve">4 </w:t>
            </w:r>
            <w:r w:rsidRPr="001660E9">
              <w:rPr>
                <w:rFonts w:eastAsia="Calibri"/>
                <w:sz w:val="24"/>
                <w:szCs w:val="24"/>
              </w:rPr>
              <w:t>нравственное качество</w:t>
            </w:r>
          </w:p>
        </w:tc>
        <w:tc>
          <w:tcPr>
            <w:tcW w:w="5565" w:type="dxa"/>
          </w:tcPr>
          <w:p w:rsidR="00D97863" w:rsidRPr="00C60C60" w:rsidRDefault="00D97863" w:rsidP="000B21C6">
            <w:pPr>
              <w:rPr>
                <w:rFonts w:eastAsia="Calibri"/>
                <w:sz w:val="24"/>
                <w:szCs w:val="24"/>
              </w:rPr>
            </w:pPr>
            <w:r w:rsidRPr="00C60C60">
              <w:rPr>
                <w:rFonts w:eastAsia="Calibri"/>
                <w:sz w:val="24"/>
                <w:szCs w:val="24"/>
              </w:rPr>
              <w:t xml:space="preserve">Б) </w:t>
            </w:r>
            <w:r w:rsidRPr="00C60C60">
              <w:rPr>
                <w:color w:val="212529"/>
                <w:sz w:val="24"/>
                <w:szCs w:val="24"/>
                <w:shd w:val="clear" w:color="auto" w:fill="FFFFFF"/>
              </w:rPr>
              <w:t>структурные элементы деятельности социального работника (цели, мотивы, намерения, средства достижения цели), оцениваемые с точки зрения соответствия их моральным нормам, т.е. представлениям общества или микросоциума о добре и зле</w:t>
            </w:r>
          </w:p>
        </w:tc>
      </w:tr>
      <w:tr w:rsidR="00D97863" w:rsidRPr="00FC5D96" w:rsidTr="000B21C6">
        <w:tc>
          <w:tcPr>
            <w:tcW w:w="5565" w:type="dxa"/>
          </w:tcPr>
          <w:p w:rsidR="00D97863" w:rsidRPr="00C60C60" w:rsidRDefault="00D97863" w:rsidP="000B21C6">
            <w:pPr>
              <w:rPr>
                <w:rFonts w:eastAsia="Calibri"/>
                <w:sz w:val="24"/>
                <w:szCs w:val="24"/>
              </w:rPr>
            </w:pPr>
          </w:p>
        </w:tc>
        <w:tc>
          <w:tcPr>
            <w:tcW w:w="5565" w:type="dxa"/>
          </w:tcPr>
          <w:p w:rsidR="00D97863" w:rsidRPr="00C60C60" w:rsidRDefault="00D97863" w:rsidP="000B21C6">
            <w:pPr>
              <w:rPr>
                <w:rFonts w:eastAsia="Calibri"/>
                <w:sz w:val="24"/>
                <w:szCs w:val="24"/>
              </w:rPr>
            </w:pPr>
          </w:p>
        </w:tc>
      </w:tr>
      <w:tr w:rsidR="00D97863" w:rsidRPr="00FC5D96" w:rsidTr="000B21C6">
        <w:tc>
          <w:tcPr>
            <w:tcW w:w="5565" w:type="dxa"/>
          </w:tcPr>
          <w:p w:rsidR="00D97863" w:rsidRPr="00FC5D96" w:rsidRDefault="00D97863" w:rsidP="000B21C6">
            <w:pPr>
              <w:rPr>
                <w:rFonts w:eastAsia="Calibri"/>
                <w:sz w:val="24"/>
                <w:highlight w:val="yellow"/>
              </w:rPr>
            </w:pPr>
          </w:p>
        </w:tc>
        <w:tc>
          <w:tcPr>
            <w:tcW w:w="5565" w:type="dxa"/>
          </w:tcPr>
          <w:p w:rsidR="00D97863" w:rsidRPr="00FC5D96" w:rsidRDefault="00D97863" w:rsidP="000B21C6">
            <w:pPr>
              <w:rPr>
                <w:rFonts w:eastAsia="Calibri"/>
                <w:sz w:val="24"/>
                <w:highlight w:val="yellow"/>
              </w:rPr>
            </w:pPr>
          </w:p>
        </w:tc>
      </w:tr>
    </w:tbl>
    <w:p w:rsidR="00D97863" w:rsidRPr="00C60C60" w:rsidRDefault="00D97863" w:rsidP="00D97863">
      <w:pPr>
        <w:rPr>
          <w:rFonts w:eastAsia="Calibri"/>
          <w:b/>
          <w:sz w:val="24"/>
          <w:szCs w:val="28"/>
          <w:lang w:val="en-US"/>
        </w:rPr>
      </w:pPr>
      <w:r w:rsidRPr="00C60C60">
        <w:rPr>
          <w:rFonts w:eastAsia="Calibri"/>
          <w:b/>
          <w:sz w:val="24"/>
          <w:szCs w:val="28"/>
        </w:rPr>
        <w:t>1</w:t>
      </w:r>
      <w:r>
        <w:rPr>
          <w:rFonts w:eastAsia="Calibri"/>
          <w:b/>
          <w:sz w:val="24"/>
          <w:szCs w:val="28"/>
        </w:rPr>
        <w:t>А</w:t>
      </w:r>
      <w:r w:rsidRPr="00C60C60">
        <w:rPr>
          <w:rFonts w:eastAsia="Calibri"/>
          <w:b/>
          <w:sz w:val="24"/>
          <w:szCs w:val="28"/>
        </w:rPr>
        <w:t>2</w:t>
      </w:r>
      <w:r>
        <w:rPr>
          <w:rFonts w:eastAsia="Calibri"/>
          <w:b/>
          <w:sz w:val="24"/>
          <w:szCs w:val="28"/>
        </w:rPr>
        <w:t>Б</w:t>
      </w:r>
    </w:p>
    <w:p w:rsidR="00D97863" w:rsidRPr="00FC5D96" w:rsidRDefault="00D97863" w:rsidP="00D97863">
      <w:pPr>
        <w:jc w:val="both"/>
        <w:rPr>
          <w:rFonts w:eastAsia="Calibri"/>
          <w:sz w:val="24"/>
          <w:szCs w:val="28"/>
          <w:highlight w:val="yellow"/>
        </w:rPr>
      </w:pPr>
    </w:p>
    <w:p w:rsidR="00D97863" w:rsidRPr="00C60C60" w:rsidRDefault="00D97863" w:rsidP="00D97863">
      <w:pPr>
        <w:pStyle w:val="a3"/>
        <w:numPr>
          <w:ilvl w:val="0"/>
          <w:numId w:val="12"/>
        </w:numPr>
        <w:ind w:left="0" w:firstLine="357"/>
        <w:jc w:val="both"/>
        <w:rPr>
          <w:rFonts w:eastAsia="Calibri"/>
          <w:sz w:val="24"/>
          <w:szCs w:val="24"/>
        </w:rPr>
      </w:pPr>
      <w:r w:rsidRPr="00C60C60">
        <w:rPr>
          <w:color w:val="212529"/>
          <w:sz w:val="24"/>
          <w:szCs w:val="24"/>
          <w:shd w:val="clear" w:color="auto" w:fill="FFFFFF"/>
        </w:rPr>
        <w:t>Установите соответствие между понятиями и их определениями</w:t>
      </w:r>
      <w:r w:rsidRPr="00C60C60">
        <w:rPr>
          <w:rFonts w:eastAsia="Calibri"/>
          <w:sz w:val="24"/>
          <w:szCs w:val="24"/>
        </w:rPr>
        <w:t xml:space="preserve"> </w:t>
      </w:r>
    </w:p>
    <w:p w:rsidR="00D97863" w:rsidRPr="00C60C60" w:rsidRDefault="00D97863" w:rsidP="00D97863">
      <w:pPr>
        <w:contextualSpacing/>
        <w:jc w:val="center"/>
        <w:rPr>
          <w:rFonts w:eastAsia="Calibri"/>
          <w:sz w:val="24"/>
          <w:szCs w:val="24"/>
        </w:rPr>
      </w:pPr>
    </w:p>
    <w:tbl>
      <w:tblPr>
        <w:tblStyle w:val="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8"/>
        <w:gridCol w:w="4803"/>
      </w:tblGrid>
      <w:tr w:rsidR="00D97863" w:rsidRPr="00C60C60" w:rsidTr="000B21C6">
        <w:tc>
          <w:tcPr>
            <w:tcW w:w="5565" w:type="dxa"/>
          </w:tcPr>
          <w:p w:rsidR="00D97863" w:rsidRPr="00C60C60" w:rsidRDefault="00D97863" w:rsidP="000B21C6">
            <w:pPr>
              <w:rPr>
                <w:rFonts w:eastAsia="Calibri"/>
                <w:sz w:val="24"/>
                <w:szCs w:val="24"/>
              </w:rPr>
            </w:pPr>
            <w:r w:rsidRPr="00C60C60">
              <w:rPr>
                <w:rFonts w:eastAsia="Calibri"/>
                <w:sz w:val="24"/>
                <w:szCs w:val="24"/>
              </w:rPr>
              <w:t xml:space="preserve">1 </w:t>
            </w:r>
            <w:r w:rsidRPr="00C60C60">
              <w:rPr>
                <w:color w:val="212529"/>
                <w:sz w:val="24"/>
                <w:szCs w:val="24"/>
                <w:shd w:val="clear" w:color="auto" w:fill="FFFFFF"/>
              </w:rPr>
              <w:t>тактичность</w:t>
            </w:r>
          </w:p>
        </w:tc>
        <w:tc>
          <w:tcPr>
            <w:tcW w:w="5565" w:type="dxa"/>
          </w:tcPr>
          <w:p w:rsidR="00D97863" w:rsidRPr="00C60C60" w:rsidRDefault="00D97863" w:rsidP="000B21C6">
            <w:pPr>
              <w:rPr>
                <w:rFonts w:eastAsia="Calibri"/>
                <w:sz w:val="24"/>
                <w:szCs w:val="24"/>
              </w:rPr>
            </w:pPr>
            <w:r w:rsidRPr="00C60C60">
              <w:rPr>
                <w:rFonts w:eastAsia="Calibri"/>
                <w:sz w:val="24"/>
                <w:szCs w:val="24"/>
              </w:rPr>
              <w:t xml:space="preserve">А) </w:t>
            </w:r>
            <w:r w:rsidRPr="00086F4D">
              <w:rPr>
                <w:color w:val="212529"/>
                <w:sz w:val="24"/>
                <w:szCs w:val="24"/>
                <w:shd w:val="clear" w:color="auto" w:fill="FFFFFF"/>
              </w:rPr>
              <w:t>качество личности социального работника, предполагающее умение социального работника предвидеть все объективные последствия своих поступков или действий, их субъективное восприятие клиентом, коллегами и другими людьми</w:t>
            </w:r>
          </w:p>
        </w:tc>
      </w:tr>
      <w:tr w:rsidR="00D97863" w:rsidRPr="00C60C60" w:rsidTr="000B21C6">
        <w:tc>
          <w:tcPr>
            <w:tcW w:w="5565" w:type="dxa"/>
          </w:tcPr>
          <w:p w:rsidR="00D97863" w:rsidRPr="00C60C60" w:rsidRDefault="00D97863" w:rsidP="000B21C6">
            <w:pPr>
              <w:rPr>
                <w:rFonts w:eastAsia="Calibri"/>
                <w:sz w:val="24"/>
                <w:szCs w:val="24"/>
              </w:rPr>
            </w:pPr>
            <w:r w:rsidRPr="00C60C60">
              <w:rPr>
                <w:rFonts w:eastAsia="Calibri"/>
                <w:sz w:val="24"/>
                <w:szCs w:val="24"/>
              </w:rPr>
              <w:t xml:space="preserve">2 </w:t>
            </w:r>
            <w:r w:rsidRPr="00C60C60">
              <w:rPr>
                <w:color w:val="212529"/>
                <w:sz w:val="24"/>
                <w:szCs w:val="24"/>
                <w:shd w:val="clear" w:color="auto" w:fill="FFFFFF"/>
              </w:rPr>
              <w:t>терпимость</w:t>
            </w:r>
          </w:p>
        </w:tc>
        <w:tc>
          <w:tcPr>
            <w:tcW w:w="5565" w:type="dxa"/>
          </w:tcPr>
          <w:p w:rsidR="00D97863" w:rsidRPr="00C60C60" w:rsidRDefault="00D97863" w:rsidP="000B21C6">
            <w:pPr>
              <w:rPr>
                <w:rFonts w:eastAsia="Calibri"/>
                <w:sz w:val="24"/>
                <w:szCs w:val="24"/>
              </w:rPr>
            </w:pPr>
            <w:r w:rsidRPr="00C60C60">
              <w:rPr>
                <w:rFonts w:eastAsia="Calibri"/>
                <w:sz w:val="24"/>
                <w:szCs w:val="24"/>
              </w:rPr>
              <w:t xml:space="preserve">Б) </w:t>
            </w:r>
            <w:r w:rsidRPr="00C60C60">
              <w:rPr>
                <w:color w:val="212529"/>
                <w:sz w:val="24"/>
                <w:szCs w:val="24"/>
                <w:shd w:val="clear" w:color="auto" w:fill="FFFFFF"/>
              </w:rPr>
              <w:t>нравственное качество социального работника, характеризующееся уважительным отношением к интересам, убеждениям, верованиям, привычкам других людей</w:t>
            </w:r>
          </w:p>
        </w:tc>
      </w:tr>
      <w:tr w:rsidR="00D97863" w:rsidRPr="00FC5D96" w:rsidTr="000B21C6">
        <w:tc>
          <w:tcPr>
            <w:tcW w:w="5565" w:type="dxa"/>
          </w:tcPr>
          <w:p w:rsidR="00D97863" w:rsidRDefault="00D97863" w:rsidP="000B21C6">
            <w:pPr>
              <w:rPr>
                <w:rFonts w:eastAsia="Calibri"/>
                <w:sz w:val="24"/>
                <w:szCs w:val="24"/>
              </w:rPr>
            </w:pPr>
            <w:r>
              <w:rPr>
                <w:rFonts w:eastAsia="Calibri"/>
                <w:sz w:val="24"/>
                <w:szCs w:val="24"/>
              </w:rPr>
              <w:t xml:space="preserve">3 </w:t>
            </w:r>
            <w:r w:rsidRPr="00E2213F">
              <w:rPr>
                <w:rFonts w:eastAsia="Calibri"/>
                <w:sz w:val="24"/>
                <w:szCs w:val="24"/>
              </w:rPr>
              <w:t>профессионально-этическое качество</w:t>
            </w:r>
          </w:p>
          <w:p w:rsidR="00D97863" w:rsidRDefault="00D97863" w:rsidP="000B21C6">
            <w:pPr>
              <w:rPr>
                <w:rFonts w:eastAsia="Calibri"/>
                <w:sz w:val="24"/>
                <w:szCs w:val="24"/>
              </w:rPr>
            </w:pPr>
          </w:p>
          <w:p w:rsidR="00D97863" w:rsidRDefault="00D97863" w:rsidP="000B21C6">
            <w:pPr>
              <w:rPr>
                <w:rFonts w:eastAsia="Calibri"/>
                <w:sz w:val="24"/>
                <w:szCs w:val="24"/>
              </w:rPr>
            </w:pPr>
          </w:p>
          <w:p w:rsidR="00D97863" w:rsidRDefault="00D97863" w:rsidP="000B21C6">
            <w:pPr>
              <w:rPr>
                <w:rFonts w:eastAsia="Calibri"/>
                <w:sz w:val="24"/>
                <w:szCs w:val="24"/>
              </w:rPr>
            </w:pPr>
          </w:p>
          <w:p w:rsidR="00D97863" w:rsidRPr="00C60C60" w:rsidRDefault="00D97863" w:rsidP="000B21C6">
            <w:pPr>
              <w:rPr>
                <w:rFonts w:eastAsia="Calibri"/>
                <w:sz w:val="24"/>
                <w:szCs w:val="24"/>
              </w:rPr>
            </w:pPr>
            <w:r>
              <w:rPr>
                <w:rFonts w:eastAsia="Calibri"/>
                <w:sz w:val="24"/>
                <w:szCs w:val="24"/>
              </w:rPr>
              <w:t>4 эмоциональные компоненты</w:t>
            </w:r>
          </w:p>
        </w:tc>
        <w:tc>
          <w:tcPr>
            <w:tcW w:w="5565" w:type="dxa"/>
          </w:tcPr>
          <w:p w:rsidR="00D97863" w:rsidRDefault="00D97863" w:rsidP="000B21C6">
            <w:pPr>
              <w:rPr>
                <w:rFonts w:eastAsia="Calibri"/>
                <w:sz w:val="24"/>
                <w:szCs w:val="24"/>
              </w:rPr>
            </w:pPr>
            <w:r w:rsidRPr="00C60C60">
              <w:rPr>
                <w:rFonts w:eastAsia="Calibri"/>
                <w:sz w:val="24"/>
                <w:szCs w:val="24"/>
              </w:rPr>
              <w:t xml:space="preserve">В) </w:t>
            </w:r>
          </w:p>
          <w:p w:rsidR="00D97863" w:rsidRPr="00C60C60" w:rsidRDefault="00D97863" w:rsidP="000B21C6">
            <w:pPr>
              <w:rPr>
                <w:rFonts w:eastAsia="Calibri"/>
                <w:sz w:val="24"/>
                <w:szCs w:val="24"/>
              </w:rPr>
            </w:pPr>
            <w:r w:rsidRPr="00C60C60">
              <w:rPr>
                <w:color w:val="212529"/>
                <w:sz w:val="24"/>
                <w:szCs w:val="24"/>
                <w:shd w:val="clear" w:color="auto" w:fill="FFFFFF"/>
              </w:rPr>
              <w:t>Г) нравственное качество социального работника, проявляющееся как чувство моральной ответственности за свое поведение, потребность поступать в соответствии со своими личными представлениями о добре, благе и справедливости; содержит в себе как рациональные, так и эмоциональные компоненты</w:t>
            </w:r>
          </w:p>
        </w:tc>
      </w:tr>
      <w:tr w:rsidR="00D97863" w:rsidRPr="00FC5D96" w:rsidTr="000B21C6">
        <w:tc>
          <w:tcPr>
            <w:tcW w:w="5565" w:type="dxa"/>
          </w:tcPr>
          <w:p w:rsidR="00D97863" w:rsidRPr="00FC5D96" w:rsidRDefault="00D97863" w:rsidP="000B21C6">
            <w:pPr>
              <w:rPr>
                <w:rFonts w:eastAsia="Calibri"/>
                <w:sz w:val="24"/>
                <w:highlight w:val="yellow"/>
              </w:rPr>
            </w:pPr>
          </w:p>
        </w:tc>
        <w:tc>
          <w:tcPr>
            <w:tcW w:w="5565" w:type="dxa"/>
          </w:tcPr>
          <w:p w:rsidR="00D97863" w:rsidRPr="00FC5D96" w:rsidRDefault="00D97863" w:rsidP="000B21C6">
            <w:pPr>
              <w:rPr>
                <w:rFonts w:eastAsia="Calibri"/>
                <w:sz w:val="24"/>
                <w:highlight w:val="yellow"/>
              </w:rPr>
            </w:pPr>
          </w:p>
        </w:tc>
      </w:tr>
    </w:tbl>
    <w:p w:rsidR="00D97863" w:rsidRPr="00C60C60" w:rsidRDefault="00D97863" w:rsidP="00D97863">
      <w:pPr>
        <w:rPr>
          <w:rFonts w:eastAsia="Calibri"/>
          <w:b/>
          <w:sz w:val="24"/>
          <w:szCs w:val="28"/>
        </w:rPr>
      </w:pPr>
      <w:r w:rsidRPr="00C60C60">
        <w:rPr>
          <w:rFonts w:eastAsia="Calibri"/>
          <w:b/>
          <w:sz w:val="24"/>
          <w:szCs w:val="28"/>
        </w:rPr>
        <w:t>1</w:t>
      </w:r>
      <w:r>
        <w:rPr>
          <w:rFonts w:eastAsia="Calibri"/>
          <w:b/>
          <w:sz w:val="24"/>
          <w:szCs w:val="28"/>
        </w:rPr>
        <w:t>А</w:t>
      </w:r>
      <w:r w:rsidRPr="00C60C60">
        <w:rPr>
          <w:rFonts w:eastAsia="Calibri"/>
          <w:b/>
          <w:sz w:val="24"/>
          <w:szCs w:val="28"/>
        </w:rPr>
        <w:t>2Б</w:t>
      </w:r>
    </w:p>
    <w:p w:rsidR="00D97863" w:rsidRPr="00C60C60" w:rsidRDefault="00D97863" w:rsidP="00D97863">
      <w:pPr>
        <w:pStyle w:val="ab"/>
        <w:tabs>
          <w:tab w:val="left" w:pos="708"/>
        </w:tabs>
        <w:ind w:firstLine="567"/>
        <w:jc w:val="both"/>
        <w:rPr>
          <w:b/>
          <w:color w:val="000000"/>
        </w:rPr>
      </w:pPr>
    </w:p>
    <w:p w:rsidR="00D97863" w:rsidRPr="00C60C60" w:rsidRDefault="00D97863" w:rsidP="00D97863">
      <w:pPr>
        <w:pStyle w:val="ab"/>
        <w:tabs>
          <w:tab w:val="left" w:pos="708"/>
        </w:tabs>
        <w:ind w:firstLine="567"/>
        <w:jc w:val="both"/>
        <w:rPr>
          <w:b/>
          <w:color w:val="000000"/>
        </w:rPr>
      </w:pPr>
    </w:p>
    <w:p w:rsidR="00D97863" w:rsidRPr="00C60C60" w:rsidRDefault="00D97863" w:rsidP="00D97863">
      <w:pPr>
        <w:pStyle w:val="ab"/>
        <w:tabs>
          <w:tab w:val="left" w:pos="708"/>
        </w:tabs>
        <w:ind w:firstLine="567"/>
        <w:jc w:val="both"/>
        <w:rPr>
          <w:b/>
          <w:color w:val="000000"/>
        </w:rPr>
      </w:pPr>
      <w:r w:rsidRPr="00C60C60">
        <w:rPr>
          <w:b/>
          <w:color w:val="000000"/>
        </w:rPr>
        <w:t>Сложные  (3 уровень)</w:t>
      </w:r>
    </w:p>
    <w:p w:rsidR="00D97863" w:rsidRPr="00C60C60" w:rsidRDefault="00D97863" w:rsidP="00D97863">
      <w:pPr>
        <w:pStyle w:val="30"/>
        <w:spacing w:after="0"/>
        <w:ind w:left="0" w:firstLine="567"/>
        <w:jc w:val="both"/>
        <w:rPr>
          <w:color w:val="000000"/>
          <w:sz w:val="24"/>
          <w:szCs w:val="24"/>
        </w:rPr>
      </w:pPr>
    </w:p>
    <w:p w:rsidR="00D97863" w:rsidRPr="00C60C60" w:rsidRDefault="00D97863" w:rsidP="00D97863">
      <w:pPr>
        <w:pStyle w:val="a3"/>
        <w:numPr>
          <w:ilvl w:val="0"/>
          <w:numId w:val="12"/>
        </w:numPr>
        <w:ind w:left="0" w:firstLine="357"/>
        <w:jc w:val="both"/>
        <w:rPr>
          <w:rFonts w:eastAsia="Calibri"/>
          <w:sz w:val="24"/>
          <w:szCs w:val="24"/>
        </w:rPr>
      </w:pPr>
      <w:r w:rsidRPr="00C60C60">
        <w:rPr>
          <w:color w:val="212529"/>
          <w:sz w:val="24"/>
          <w:szCs w:val="24"/>
          <w:shd w:val="clear" w:color="auto" w:fill="FFFFFF"/>
        </w:rPr>
        <w:t>Установите соответствие между понятиями и их определениями</w:t>
      </w:r>
    </w:p>
    <w:tbl>
      <w:tblPr>
        <w:tblStyle w:val="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1"/>
        <w:gridCol w:w="4820"/>
      </w:tblGrid>
      <w:tr w:rsidR="00D97863" w:rsidRPr="00C60C60" w:rsidTr="000B21C6">
        <w:tc>
          <w:tcPr>
            <w:tcW w:w="5565" w:type="dxa"/>
          </w:tcPr>
          <w:p w:rsidR="00D97863" w:rsidRPr="00C60C60" w:rsidRDefault="00D97863" w:rsidP="000B21C6">
            <w:pPr>
              <w:rPr>
                <w:rFonts w:eastAsia="Calibri"/>
                <w:sz w:val="24"/>
                <w:szCs w:val="24"/>
              </w:rPr>
            </w:pPr>
            <w:r w:rsidRPr="00C60C60">
              <w:rPr>
                <w:rFonts w:eastAsia="Calibri"/>
                <w:sz w:val="24"/>
                <w:szCs w:val="24"/>
              </w:rPr>
              <w:t xml:space="preserve">1 </w:t>
            </w:r>
            <w:r w:rsidRPr="00C60C60">
              <w:rPr>
                <w:color w:val="212529"/>
                <w:sz w:val="24"/>
                <w:szCs w:val="24"/>
                <w:shd w:val="clear" w:color="auto" w:fill="FFFFFF"/>
              </w:rPr>
              <w:t>критерий моральности (нравственности)</w:t>
            </w:r>
            <w:r w:rsidRPr="00C60C60">
              <w:rPr>
                <w:rFonts w:eastAsia="Calibri"/>
                <w:sz w:val="24"/>
                <w:szCs w:val="24"/>
              </w:rPr>
              <w:t xml:space="preserve"> </w:t>
            </w:r>
          </w:p>
          <w:p w:rsidR="00D97863" w:rsidRDefault="00D97863" w:rsidP="000B21C6">
            <w:pPr>
              <w:rPr>
                <w:color w:val="212529"/>
                <w:sz w:val="24"/>
                <w:szCs w:val="24"/>
                <w:shd w:val="clear" w:color="auto" w:fill="FFFFFF"/>
              </w:rPr>
            </w:pPr>
            <w:r w:rsidRPr="00C60C60">
              <w:rPr>
                <w:rFonts w:eastAsia="Calibri"/>
                <w:sz w:val="24"/>
                <w:szCs w:val="24"/>
              </w:rPr>
              <w:t xml:space="preserve">2 </w:t>
            </w:r>
            <w:r w:rsidRPr="00C60C60">
              <w:rPr>
                <w:color w:val="212529"/>
                <w:sz w:val="24"/>
                <w:szCs w:val="24"/>
                <w:shd w:val="clear" w:color="auto" w:fill="FFFFFF"/>
              </w:rPr>
              <w:t>ценности социальной работы</w:t>
            </w:r>
          </w:p>
          <w:p w:rsidR="00D97863" w:rsidRDefault="00D97863" w:rsidP="000B21C6">
            <w:pPr>
              <w:rPr>
                <w:color w:val="212529"/>
                <w:sz w:val="24"/>
                <w:szCs w:val="24"/>
                <w:shd w:val="clear" w:color="auto" w:fill="FFFFFF"/>
              </w:rPr>
            </w:pPr>
            <w:r>
              <w:rPr>
                <w:color w:val="212529"/>
                <w:sz w:val="24"/>
                <w:szCs w:val="24"/>
                <w:shd w:val="clear" w:color="auto" w:fill="FFFFFF"/>
              </w:rPr>
              <w:lastRenderedPageBreak/>
              <w:t xml:space="preserve">3 </w:t>
            </w:r>
            <w:r w:rsidRPr="00086F4D">
              <w:rPr>
                <w:color w:val="212529"/>
                <w:sz w:val="24"/>
                <w:szCs w:val="24"/>
                <w:shd w:val="clear" w:color="auto" w:fill="FFFFFF"/>
              </w:rPr>
              <w:t>регламентация отношений</w:t>
            </w:r>
          </w:p>
          <w:p w:rsidR="00D97863" w:rsidRPr="00C60C60" w:rsidRDefault="00D97863" w:rsidP="000B21C6">
            <w:pPr>
              <w:rPr>
                <w:rFonts w:eastAsia="Calibri"/>
                <w:sz w:val="24"/>
                <w:szCs w:val="24"/>
              </w:rPr>
            </w:pPr>
            <w:r>
              <w:rPr>
                <w:color w:val="212529"/>
                <w:sz w:val="24"/>
                <w:szCs w:val="24"/>
                <w:shd w:val="clear" w:color="auto" w:fill="FFFFFF"/>
              </w:rPr>
              <w:t xml:space="preserve">4 </w:t>
            </w:r>
            <w:r w:rsidRPr="00086F4D">
              <w:rPr>
                <w:color w:val="212529"/>
                <w:sz w:val="24"/>
                <w:szCs w:val="24"/>
                <w:shd w:val="clear" w:color="auto" w:fill="FFFFFF"/>
              </w:rPr>
              <w:t>забота о человеке</w:t>
            </w:r>
          </w:p>
        </w:tc>
        <w:tc>
          <w:tcPr>
            <w:tcW w:w="5565" w:type="dxa"/>
          </w:tcPr>
          <w:p w:rsidR="00D97863" w:rsidRPr="00C60C60" w:rsidRDefault="00D97863" w:rsidP="000B21C6">
            <w:pPr>
              <w:rPr>
                <w:rFonts w:eastAsia="Calibri"/>
                <w:sz w:val="24"/>
                <w:szCs w:val="24"/>
              </w:rPr>
            </w:pPr>
            <w:r w:rsidRPr="00C60C60">
              <w:rPr>
                <w:rFonts w:eastAsia="Calibri"/>
                <w:sz w:val="24"/>
                <w:szCs w:val="24"/>
              </w:rPr>
              <w:lastRenderedPageBreak/>
              <w:t xml:space="preserve">А) </w:t>
            </w:r>
            <w:r w:rsidRPr="00086F4D">
              <w:rPr>
                <w:color w:val="212529"/>
                <w:sz w:val="24"/>
                <w:szCs w:val="24"/>
                <w:shd w:val="clear" w:color="auto" w:fill="FFFFFF"/>
              </w:rPr>
              <w:t xml:space="preserve">совокупность представлений о добре и зле, справедливости как содержании </w:t>
            </w:r>
            <w:r w:rsidRPr="00086F4D">
              <w:rPr>
                <w:color w:val="212529"/>
                <w:sz w:val="24"/>
                <w:szCs w:val="24"/>
                <w:shd w:val="clear" w:color="auto" w:fill="FFFFFF"/>
              </w:rPr>
              <w:lastRenderedPageBreak/>
              <w:t>моральных требований к профессиональному поведению и действиям</w:t>
            </w:r>
          </w:p>
        </w:tc>
      </w:tr>
      <w:tr w:rsidR="00D97863" w:rsidRPr="00C60C60" w:rsidTr="000B21C6">
        <w:tc>
          <w:tcPr>
            <w:tcW w:w="5565" w:type="dxa"/>
          </w:tcPr>
          <w:p w:rsidR="00D97863" w:rsidRPr="00C60C60" w:rsidRDefault="00D97863" w:rsidP="000B21C6">
            <w:pPr>
              <w:rPr>
                <w:rFonts w:eastAsia="Calibri"/>
                <w:sz w:val="24"/>
                <w:szCs w:val="24"/>
              </w:rPr>
            </w:pPr>
          </w:p>
        </w:tc>
        <w:tc>
          <w:tcPr>
            <w:tcW w:w="5565" w:type="dxa"/>
          </w:tcPr>
          <w:p w:rsidR="00D97863" w:rsidRPr="00C60C60" w:rsidRDefault="00D97863" w:rsidP="000B21C6">
            <w:pPr>
              <w:rPr>
                <w:rFonts w:eastAsia="Calibri"/>
                <w:sz w:val="24"/>
                <w:szCs w:val="24"/>
              </w:rPr>
            </w:pPr>
            <w:r w:rsidRPr="00C60C60">
              <w:rPr>
                <w:rFonts w:eastAsia="Calibri"/>
                <w:sz w:val="24"/>
                <w:szCs w:val="24"/>
              </w:rPr>
              <w:t xml:space="preserve">Б) </w:t>
            </w:r>
            <w:r w:rsidRPr="00C60C60">
              <w:rPr>
                <w:color w:val="212529"/>
                <w:sz w:val="24"/>
                <w:szCs w:val="24"/>
                <w:shd w:val="clear" w:color="auto" w:fill="FFFFFF"/>
              </w:rPr>
              <w:t>система убеждений и отношений, идеалов и стремлений, норм и практических принципов взаимодействия, этических правил и профессиональных ценностей, в основе которой лежит гуманистическое отношение к человеку</w:t>
            </w:r>
          </w:p>
        </w:tc>
      </w:tr>
      <w:tr w:rsidR="00D97863" w:rsidRPr="00A133D6" w:rsidTr="000B21C6">
        <w:tc>
          <w:tcPr>
            <w:tcW w:w="5565" w:type="dxa"/>
          </w:tcPr>
          <w:p w:rsidR="00D97863" w:rsidRPr="00C60C60" w:rsidRDefault="00D97863" w:rsidP="000B21C6">
            <w:pPr>
              <w:rPr>
                <w:rFonts w:eastAsia="Calibri"/>
                <w:sz w:val="24"/>
                <w:szCs w:val="24"/>
              </w:rPr>
            </w:pPr>
          </w:p>
        </w:tc>
        <w:tc>
          <w:tcPr>
            <w:tcW w:w="5565" w:type="dxa"/>
          </w:tcPr>
          <w:p w:rsidR="00D97863" w:rsidRPr="00A133D6" w:rsidRDefault="00D97863" w:rsidP="000B21C6">
            <w:pPr>
              <w:rPr>
                <w:rFonts w:eastAsia="Calibri"/>
                <w:sz w:val="24"/>
                <w:szCs w:val="24"/>
              </w:rPr>
            </w:pPr>
          </w:p>
        </w:tc>
      </w:tr>
      <w:tr w:rsidR="00D97863" w:rsidRPr="002462AC" w:rsidTr="000B21C6">
        <w:tc>
          <w:tcPr>
            <w:tcW w:w="5565" w:type="dxa"/>
          </w:tcPr>
          <w:p w:rsidR="00D97863" w:rsidRPr="002462AC" w:rsidRDefault="00D97863" w:rsidP="000B21C6">
            <w:pPr>
              <w:rPr>
                <w:rFonts w:eastAsia="Calibri"/>
                <w:sz w:val="24"/>
              </w:rPr>
            </w:pPr>
          </w:p>
        </w:tc>
        <w:tc>
          <w:tcPr>
            <w:tcW w:w="5565" w:type="dxa"/>
          </w:tcPr>
          <w:p w:rsidR="00D97863" w:rsidRPr="002462AC" w:rsidRDefault="00D97863" w:rsidP="000B21C6">
            <w:pPr>
              <w:rPr>
                <w:rFonts w:eastAsia="Calibri"/>
                <w:sz w:val="24"/>
              </w:rPr>
            </w:pPr>
          </w:p>
        </w:tc>
      </w:tr>
    </w:tbl>
    <w:p w:rsidR="00D97863" w:rsidRDefault="00D97863" w:rsidP="00D97863">
      <w:pPr>
        <w:rPr>
          <w:rFonts w:eastAsia="Calibri"/>
          <w:b/>
          <w:sz w:val="24"/>
          <w:szCs w:val="28"/>
        </w:rPr>
      </w:pPr>
      <w:r>
        <w:rPr>
          <w:rFonts w:eastAsia="Calibri"/>
          <w:b/>
          <w:sz w:val="24"/>
          <w:szCs w:val="28"/>
        </w:rPr>
        <w:t>1А</w:t>
      </w:r>
      <w:r w:rsidRPr="002462AC">
        <w:rPr>
          <w:rFonts w:eastAsia="Calibri"/>
          <w:b/>
          <w:sz w:val="24"/>
          <w:szCs w:val="28"/>
        </w:rPr>
        <w:t>2Б</w:t>
      </w:r>
    </w:p>
    <w:p w:rsidR="00D97863" w:rsidRPr="002462AC" w:rsidRDefault="00D97863" w:rsidP="00D97863">
      <w:pPr>
        <w:rPr>
          <w:rFonts w:eastAsia="Calibri"/>
          <w:b/>
          <w:sz w:val="24"/>
          <w:szCs w:val="28"/>
        </w:rPr>
      </w:pPr>
    </w:p>
    <w:p w:rsidR="00D97863" w:rsidRPr="00C60C60" w:rsidRDefault="00D97863" w:rsidP="00D97863">
      <w:pPr>
        <w:pStyle w:val="a3"/>
        <w:numPr>
          <w:ilvl w:val="0"/>
          <w:numId w:val="12"/>
        </w:numPr>
        <w:ind w:left="0" w:firstLine="357"/>
        <w:jc w:val="both"/>
        <w:rPr>
          <w:rFonts w:eastAsia="Calibri"/>
          <w:sz w:val="24"/>
          <w:szCs w:val="24"/>
        </w:rPr>
      </w:pPr>
      <w:r w:rsidRPr="00C60C60">
        <w:rPr>
          <w:color w:val="212529"/>
          <w:sz w:val="24"/>
          <w:szCs w:val="24"/>
          <w:shd w:val="clear" w:color="auto" w:fill="FFFFFF"/>
        </w:rPr>
        <w:t>Установите соответствие между понятиями и их определениями</w:t>
      </w:r>
      <w:r w:rsidRPr="00C60C60">
        <w:rPr>
          <w:rFonts w:eastAsia="Calibri"/>
          <w:sz w:val="24"/>
          <w:szCs w:val="24"/>
        </w:rPr>
        <w:t xml:space="preserve"> </w:t>
      </w:r>
    </w:p>
    <w:tbl>
      <w:tblPr>
        <w:tblStyle w:val="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D97863" w:rsidRPr="00C60C60" w:rsidTr="000B21C6">
        <w:tc>
          <w:tcPr>
            <w:tcW w:w="4785" w:type="dxa"/>
          </w:tcPr>
          <w:p w:rsidR="00D97863" w:rsidRPr="00C60C60" w:rsidRDefault="00D97863" w:rsidP="000B21C6">
            <w:pPr>
              <w:rPr>
                <w:color w:val="212529"/>
                <w:sz w:val="24"/>
                <w:szCs w:val="24"/>
                <w:shd w:val="clear" w:color="auto" w:fill="FFFFFF"/>
              </w:rPr>
            </w:pPr>
            <w:r w:rsidRPr="00C60C60">
              <w:rPr>
                <w:rFonts w:eastAsia="Calibri"/>
                <w:sz w:val="24"/>
                <w:szCs w:val="24"/>
              </w:rPr>
              <w:t xml:space="preserve">1 </w:t>
            </w:r>
            <w:r w:rsidRPr="00C60C60">
              <w:rPr>
                <w:color w:val="212529"/>
                <w:sz w:val="24"/>
                <w:szCs w:val="24"/>
                <w:shd w:val="clear" w:color="auto" w:fill="FFFFFF"/>
              </w:rPr>
              <w:t>аутентичность</w:t>
            </w:r>
          </w:p>
          <w:p w:rsidR="00D97863" w:rsidRDefault="00D97863" w:rsidP="000B21C6">
            <w:pPr>
              <w:rPr>
                <w:color w:val="212529"/>
                <w:sz w:val="24"/>
                <w:szCs w:val="24"/>
                <w:shd w:val="clear" w:color="auto" w:fill="FFFFFF"/>
              </w:rPr>
            </w:pPr>
            <w:r w:rsidRPr="00C60C60">
              <w:rPr>
                <w:rFonts w:eastAsia="Calibri"/>
                <w:sz w:val="24"/>
                <w:szCs w:val="24"/>
              </w:rPr>
              <w:t xml:space="preserve">2 </w:t>
            </w:r>
            <w:r w:rsidRPr="00C60C60">
              <w:rPr>
                <w:color w:val="212529"/>
                <w:sz w:val="24"/>
                <w:szCs w:val="24"/>
                <w:shd w:val="clear" w:color="auto" w:fill="FFFFFF"/>
              </w:rPr>
              <w:t>нравственность</w:t>
            </w:r>
          </w:p>
          <w:p w:rsidR="00D97863" w:rsidRDefault="00D97863" w:rsidP="000B21C6">
            <w:pPr>
              <w:rPr>
                <w:color w:val="212529"/>
                <w:sz w:val="24"/>
                <w:szCs w:val="24"/>
                <w:shd w:val="clear" w:color="auto" w:fill="FFFFFF"/>
              </w:rPr>
            </w:pPr>
            <w:r>
              <w:rPr>
                <w:color w:val="212529"/>
                <w:sz w:val="24"/>
                <w:szCs w:val="24"/>
                <w:shd w:val="clear" w:color="auto" w:fill="FFFFFF"/>
              </w:rPr>
              <w:t xml:space="preserve">3 </w:t>
            </w:r>
            <w:r w:rsidRPr="00086F4D">
              <w:rPr>
                <w:color w:val="212529"/>
                <w:sz w:val="24"/>
                <w:szCs w:val="24"/>
                <w:shd w:val="clear" w:color="auto" w:fill="FFFFFF"/>
              </w:rPr>
              <w:t>меры теплоты</w:t>
            </w:r>
          </w:p>
          <w:p w:rsidR="00D97863" w:rsidRPr="00C60C60" w:rsidRDefault="00D97863" w:rsidP="000B21C6">
            <w:pPr>
              <w:rPr>
                <w:rFonts w:eastAsia="Calibri"/>
                <w:sz w:val="24"/>
                <w:szCs w:val="24"/>
              </w:rPr>
            </w:pPr>
            <w:r>
              <w:rPr>
                <w:color w:val="212529"/>
                <w:sz w:val="24"/>
                <w:szCs w:val="24"/>
                <w:shd w:val="clear" w:color="auto" w:fill="FFFFFF"/>
              </w:rPr>
              <w:t xml:space="preserve">4 </w:t>
            </w:r>
            <w:r w:rsidRPr="00086F4D">
              <w:rPr>
                <w:color w:val="212529"/>
                <w:sz w:val="24"/>
                <w:szCs w:val="24"/>
                <w:shd w:val="clear" w:color="auto" w:fill="FFFFFF"/>
              </w:rPr>
              <w:t>профессиональная мораль</w:t>
            </w:r>
          </w:p>
        </w:tc>
        <w:tc>
          <w:tcPr>
            <w:tcW w:w="4786" w:type="dxa"/>
          </w:tcPr>
          <w:p w:rsidR="00D97863" w:rsidRPr="00C60C60" w:rsidRDefault="00D97863" w:rsidP="000B21C6">
            <w:pPr>
              <w:rPr>
                <w:rFonts w:eastAsia="Calibri"/>
                <w:sz w:val="24"/>
                <w:szCs w:val="24"/>
              </w:rPr>
            </w:pPr>
            <w:r w:rsidRPr="00C60C60">
              <w:rPr>
                <w:rFonts w:eastAsia="Calibri"/>
                <w:sz w:val="24"/>
                <w:szCs w:val="24"/>
              </w:rPr>
              <w:t xml:space="preserve">А) </w:t>
            </w:r>
            <w:r w:rsidRPr="00C60C60">
              <w:rPr>
                <w:color w:val="212529"/>
                <w:sz w:val="24"/>
                <w:szCs w:val="24"/>
                <w:shd w:val="clear" w:color="auto" w:fill="FFFFFF"/>
              </w:rPr>
              <w:t>внутреннее, духовное качество человека, его потребность поступать в соответствии с требованиями этики и морали, потребность творить добро, приносить людям благо</w:t>
            </w:r>
          </w:p>
        </w:tc>
      </w:tr>
      <w:tr w:rsidR="00D97863" w:rsidRPr="00C60C60" w:rsidTr="000B21C6">
        <w:tc>
          <w:tcPr>
            <w:tcW w:w="4785" w:type="dxa"/>
          </w:tcPr>
          <w:p w:rsidR="00D97863" w:rsidRPr="00C60C60" w:rsidRDefault="00D97863" w:rsidP="000B21C6">
            <w:pPr>
              <w:rPr>
                <w:rFonts w:eastAsia="Calibri"/>
                <w:sz w:val="24"/>
                <w:szCs w:val="24"/>
              </w:rPr>
            </w:pPr>
          </w:p>
        </w:tc>
        <w:tc>
          <w:tcPr>
            <w:tcW w:w="4786" w:type="dxa"/>
          </w:tcPr>
          <w:p w:rsidR="00D97863" w:rsidRPr="00C60C60" w:rsidRDefault="00D97863" w:rsidP="000B21C6">
            <w:pPr>
              <w:rPr>
                <w:rFonts w:eastAsia="Calibri"/>
                <w:sz w:val="24"/>
                <w:szCs w:val="24"/>
              </w:rPr>
            </w:pPr>
            <w:r w:rsidRPr="00C60C60">
              <w:rPr>
                <w:rFonts w:eastAsia="Calibri"/>
                <w:sz w:val="24"/>
                <w:szCs w:val="24"/>
              </w:rPr>
              <w:t xml:space="preserve">Б) </w:t>
            </w:r>
            <w:r w:rsidRPr="00C60C60">
              <w:rPr>
                <w:color w:val="212529"/>
                <w:sz w:val="24"/>
                <w:szCs w:val="24"/>
                <w:shd w:val="clear" w:color="auto" w:fill="FFFFFF"/>
              </w:rPr>
              <w:t>откровенное самораскрытие осознанных чувств и личностных установок при соблюдении дистанции и отсутствии идентификации с клиентом</w:t>
            </w:r>
            <w:r w:rsidRPr="00C60C60">
              <w:rPr>
                <w:rFonts w:eastAsia="Calibri"/>
                <w:sz w:val="24"/>
                <w:szCs w:val="24"/>
              </w:rPr>
              <w:t xml:space="preserve"> </w:t>
            </w:r>
          </w:p>
        </w:tc>
      </w:tr>
      <w:tr w:rsidR="00D97863" w:rsidRPr="00383DD2" w:rsidTr="000B21C6">
        <w:tc>
          <w:tcPr>
            <w:tcW w:w="4785" w:type="dxa"/>
          </w:tcPr>
          <w:p w:rsidR="00D97863" w:rsidRPr="00C60C60" w:rsidRDefault="00D97863" w:rsidP="000B21C6">
            <w:pPr>
              <w:rPr>
                <w:rFonts w:eastAsia="Calibri"/>
                <w:sz w:val="24"/>
                <w:szCs w:val="24"/>
              </w:rPr>
            </w:pPr>
          </w:p>
        </w:tc>
        <w:tc>
          <w:tcPr>
            <w:tcW w:w="4786" w:type="dxa"/>
          </w:tcPr>
          <w:p w:rsidR="00D97863" w:rsidRPr="00383DD2" w:rsidRDefault="00D97863" w:rsidP="000B21C6">
            <w:pPr>
              <w:rPr>
                <w:rFonts w:eastAsia="Calibri"/>
                <w:sz w:val="24"/>
                <w:szCs w:val="24"/>
              </w:rPr>
            </w:pPr>
          </w:p>
        </w:tc>
      </w:tr>
      <w:tr w:rsidR="00D97863" w:rsidRPr="002462AC" w:rsidTr="000B21C6">
        <w:trPr>
          <w:gridAfter w:val="1"/>
          <w:wAfter w:w="4786" w:type="dxa"/>
        </w:trPr>
        <w:tc>
          <w:tcPr>
            <w:tcW w:w="4785" w:type="dxa"/>
          </w:tcPr>
          <w:p w:rsidR="00D97863" w:rsidRPr="002462AC" w:rsidRDefault="00D97863" w:rsidP="000B21C6">
            <w:pPr>
              <w:rPr>
                <w:rFonts w:eastAsia="Calibri"/>
                <w:sz w:val="24"/>
              </w:rPr>
            </w:pPr>
          </w:p>
        </w:tc>
      </w:tr>
      <w:tr w:rsidR="00D97863" w:rsidRPr="002462AC" w:rsidTr="000B21C6">
        <w:trPr>
          <w:gridAfter w:val="1"/>
          <w:wAfter w:w="4786" w:type="dxa"/>
        </w:trPr>
        <w:tc>
          <w:tcPr>
            <w:tcW w:w="4785" w:type="dxa"/>
          </w:tcPr>
          <w:p w:rsidR="00D97863" w:rsidRPr="002462AC" w:rsidRDefault="00D97863" w:rsidP="000B21C6">
            <w:pPr>
              <w:rPr>
                <w:rFonts w:eastAsia="Calibri"/>
                <w:sz w:val="24"/>
              </w:rPr>
            </w:pPr>
          </w:p>
        </w:tc>
      </w:tr>
    </w:tbl>
    <w:p w:rsidR="00D97863" w:rsidRPr="002462AC" w:rsidRDefault="00D97863" w:rsidP="00D97863">
      <w:pPr>
        <w:rPr>
          <w:rFonts w:eastAsia="Calibri"/>
          <w:b/>
          <w:sz w:val="24"/>
          <w:szCs w:val="28"/>
        </w:rPr>
      </w:pPr>
      <w:r w:rsidRPr="002462AC">
        <w:rPr>
          <w:rFonts w:eastAsia="Calibri"/>
          <w:b/>
          <w:sz w:val="24"/>
          <w:szCs w:val="28"/>
        </w:rPr>
        <w:t>1А2Б</w:t>
      </w:r>
    </w:p>
    <w:p w:rsidR="00D97863" w:rsidRDefault="00D97863" w:rsidP="00D97863">
      <w:pPr>
        <w:pStyle w:val="30"/>
        <w:spacing w:after="0"/>
        <w:ind w:left="0" w:firstLine="567"/>
        <w:jc w:val="both"/>
        <w:rPr>
          <w:color w:val="000000"/>
          <w:sz w:val="24"/>
          <w:szCs w:val="24"/>
        </w:rPr>
      </w:pPr>
    </w:p>
    <w:p w:rsidR="00D97863" w:rsidRPr="005C2993" w:rsidRDefault="00D97863" w:rsidP="00D97863">
      <w:pPr>
        <w:ind w:firstLine="567"/>
        <w:contextualSpacing/>
        <w:jc w:val="both"/>
        <w:rPr>
          <w:b/>
          <w:sz w:val="24"/>
          <w:szCs w:val="24"/>
        </w:rPr>
      </w:pPr>
      <w:r w:rsidRPr="005C2993">
        <w:rPr>
          <w:b/>
          <w:sz w:val="24"/>
          <w:szCs w:val="24"/>
        </w:rPr>
        <w:t>Задания открытого типа</w:t>
      </w:r>
    </w:p>
    <w:p w:rsidR="00D97863" w:rsidRPr="005C2993" w:rsidRDefault="00D97863" w:rsidP="00D97863">
      <w:pPr>
        <w:pStyle w:val="a4"/>
        <w:rPr>
          <w:b/>
          <w:szCs w:val="24"/>
        </w:rPr>
      </w:pPr>
      <w:r w:rsidRPr="005C2993">
        <w:rPr>
          <w:b/>
          <w:szCs w:val="24"/>
        </w:rPr>
        <w:t>Задания на дополнение</w:t>
      </w:r>
    </w:p>
    <w:p w:rsidR="00D97863" w:rsidRPr="001E221E" w:rsidRDefault="00D97863" w:rsidP="00D97863">
      <w:pPr>
        <w:pStyle w:val="a4"/>
        <w:rPr>
          <w:i/>
          <w:color w:val="000000"/>
          <w:szCs w:val="24"/>
        </w:rPr>
      </w:pPr>
      <w:r w:rsidRPr="001E221E">
        <w:rPr>
          <w:i/>
          <w:color w:val="000000"/>
          <w:szCs w:val="24"/>
        </w:rPr>
        <w:t xml:space="preserve">Напишите пропущенное слово, </w:t>
      </w:r>
      <w:r w:rsidRPr="001E221E">
        <w:rPr>
          <w:i/>
          <w:szCs w:val="24"/>
        </w:rPr>
        <w:t>значение или выражение</w:t>
      </w:r>
      <w:r w:rsidRPr="001E221E">
        <w:rPr>
          <w:i/>
          <w:color w:val="000000"/>
          <w:szCs w:val="24"/>
        </w:rPr>
        <w:t>.</w:t>
      </w:r>
    </w:p>
    <w:p w:rsidR="00D97863" w:rsidRPr="001E221E" w:rsidRDefault="00D97863" w:rsidP="00D97863">
      <w:pPr>
        <w:pStyle w:val="a4"/>
        <w:rPr>
          <w:color w:val="000000"/>
          <w:szCs w:val="24"/>
        </w:rPr>
      </w:pPr>
    </w:p>
    <w:p w:rsidR="00D97863" w:rsidRPr="001E221E" w:rsidRDefault="00D97863" w:rsidP="00D97863">
      <w:pPr>
        <w:pStyle w:val="a4"/>
        <w:rPr>
          <w:b/>
          <w:color w:val="000000"/>
          <w:szCs w:val="24"/>
        </w:rPr>
      </w:pPr>
      <w:r w:rsidRPr="001E221E">
        <w:rPr>
          <w:b/>
          <w:color w:val="000000"/>
          <w:szCs w:val="24"/>
        </w:rPr>
        <w:t>Простые  (1 уровень)</w:t>
      </w:r>
    </w:p>
    <w:p w:rsidR="00D97863" w:rsidRPr="001E221E" w:rsidRDefault="00D97863" w:rsidP="00D97863">
      <w:pPr>
        <w:pStyle w:val="a3"/>
        <w:numPr>
          <w:ilvl w:val="0"/>
          <w:numId w:val="12"/>
        </w:numPr>
        <w:ind w:left="0" w:firstLine="357"/>
        <w:jc w:val="both"/>
        <w:rPr>
          <w:rFonts w:eastAsia="Calibri"/>
          <w:sz w:val="24"/>
          <w:szCs w:val="24"/>
        </w:rPr>
      </w:pPr>
      <w:r w:rsidRPr="001E221E">
        <w:rPr>
          <w:sz w:val="24"/>
          <w:szCs w:val="24"/>
          <w:shd w:val="clear" w:color="auto" w:fill="FFFFFF"/>
        </w:rPr>
        <w:t>Процесс взаимодействия общественных субъектов, в котором происходит обмен деятельностью, информацией и т.д</w:t>
      </w:r>
      <w:r w:rsidRPr="001E221E">
        <w:rPr>
          <w:rFonts w:eastAsia="Calibri"/>
          <w:sz w:val="24"/>
          <w:szCs w:val="24"/>
        </w:rPr>
        <w:t xml:space="preserve">. называется ________. </w:t>
      </w:r>
    </w:p>
    <w:p w:rsidR="00D97863" w:rsidRPr="001E221E" w:rsidRDefault="00D97863" w:rsidP="00D97863">
      <w:pPr>
        <w:ind w:firstLine="357"/>
        <w:jc w:val="both"/>
        <w:rPr>
          <w:rFonts w:eastAsia="Calibri"/>
          <w:b/>
          <w:sz w:val="24"/>
          <w:szCs w:val="24"/>
        </w:rPr>
      </w:pPr>
      <w:r w:rsidRPr="001E221E">
        <w:rPr>
          <w:rFonts w:eastAsia="Calibri"/>
          <w:b/>
          <w:sz w:val="24"/>
          <w:szCs w:val="24"/>
        </w:rPr>
        <w:t>(Общение/Общением)</w:t>
      </w:r>
    </w:p>
    <w:p w:rsidR="00D97863" w:rsidRPr="0090415C" w:rsidRDefault="00D97863" w:rsidP="00D97863">
      <w:pPr>
        <w:rPr>
          <w:rFonts w:eastAsia="Calibri"/>
          <w:sz w:val="24"/>
          <w:szCs w:val="24"/>
          <w:highlight w:val="yellow"/>
        </w:rPr>
      </w:pPr>
    </w:p>
    <w:p w:rsidR="00D97863" w:rsidRPr="001E221E" w:rsidRDefault="00D97863" w:rsidP="00D97863">
      <w:pPr>
        <w:pStyle w:val="a3"/>
        <w:numPr>
          <w:ilvl w:val="0"/>
          <w:numId w:val="12"/>
        </w:numPr>
        <w:ind w:left="0" w:firstLine="357"/>
        <w:jc w:val="both"/>
        <w:rPr>
          <w:rFonts w:eastAsia="Calibri"/>
          <w:sz w:val="24"/>
          <w:szCs w:val="24"/>
        </w:rPr>
      </w:pPr>
      <w:r w:rsidRPr="001E221E">
        <w:rPr>
          <w:sz w:val="24"/>
          <w:szCs w:val="24"/>
          <w:shd w:val="clear" w:color="auto" w:fill="FFFFFF"/>
        </w:rPr>
        <w:t xml:space="preserve">Система должного, требующая следовать нормам нравственности </w:t>
      </w:r>
      <w:r>
        <w:rPr>
          <w:sz w:val="24"/>
          <w:szCs w:val="24"/>
          <w:shd w:val="clear" w:color="auto" w:fill="FFFFFF"/>
        </w:rPr>
        <w:t xml:space="preserve">– это </w:t>
      </w:r>
      <w:r w:rsidRPr="001E221E">
        <w:rPr>
          <w:sz w:val="24"/>
          <w:szCs w:val="24"/>
          <w:shd w:val="clear" w:color="auto" w:fill="FFFFFF"/>
        </w:rPr>
        <w:t>_________</w:t>
      </w:r>
      <w:r w:rsidRPr="001E221E">
        <w:rPr>
          <w:rFonts w:eastAsia="Calibri"/>
          <w:sz w:val="24"/>
          <w:szCs w:val="24"/>
        </w:rPr>
        <w:t>.</w:t>
      </w:r>
    </w:p>
    <w:p w:rsidR="00D97863" w:rsidRPr="001E221E" w:rsidRDefault="00D97863" w:rsidP="00D97863">
      <w:pPr>
        <w:ind w:firstLine="357"/>
        <w:jc w:val="both"/>
        <w:rPr>
          <w:rFonts w:eastAsia="Calibri"/>
          <w:sz w:val="24"/>
          <w:szCs w:val="24"/>
        </w:rPr>
      </w:pPr>
      <w:r w:rsidRPr="001E221E">
        <w:rPr>
          <w:rFonts w:eastAsia="Calibri"/>
          <w:b/>
          <w:sz w:val="24"/>
          <w:szCs w:val="24"/>
        </w:rPr>
        <w:t>(Деонтология)</w:t>
      </w:r>
    </w:p>
    <w:p w:rsidR="00D97863" w:rsidRPr="0090415C" w:rsidRDefault="00D97863" w:rsidP="00D97863">
      <w:pPr>
        <w:jc w:val="both"/>
        <w:rPr>
          <w:rFonts w:eastAsia="Calibri"/>
          <w:sz w:val="24"/>
          <w:szCs w:val="24"/>
          <w:highlight w:val="yellow"/>
        </w:rPr>
      </w:pPr>
    </w:p>
    <w:p w:rsidR="00D97863" w:rsidRPr="001E221E" w:rsidRDefault="00D97863" w:rsidP="00D97863">
      <w:pPr>
        <w:pStyle w:val="a3"/>
        <w:numPr>
          <w:ilvl w:val="0"/>
          <w:numId w:val="12"/>
        </w:numPr>
        <w:ind w:left="0" w:firstLine="357"/>
        <w:jc w:val="both"/>
        <w:rPr>
          <w:rFonts w:eastAsia="Calibri"/>
          <w:sz w:val="24"/>
          <w:szCs w:val="24"/>
        </w:rPr>
      </w:pPr>
      <w:r w:rsidRPr="001E221E">
        <w:rPr>
          <w:sz w:val="24"/>
          <w:szCs w:val="24"/>
          <w:shd w:val="clear" w:color="auto" w:fill="FFFFFF"/>
        </w:rPr>
        <w:t xml:space="preserve">Ближайшая среда, в которой действует социальный работник. Развивает свои качества, получает поддержку, защиту личного достоинства </w:t>
      </w:r>
      <w:r>
        <w:rPr>
          <w:sz w:val="24"/>
          <w:szCs w:val="24"/>
          <w:shd w:val="clear" w:color="auto" w:fill="FFFFFF"/>
        </w:rPr>
        <w:t xml:space="preserve">называется </w:t>
      </w:r>
      <w:r w:rsidRPr="001E221E">
        <w:rPr>
          <w:sz w:val="24"/>
          <w:szCs w:val="24"/>
          <w:shd w:val="clear" w:color="auto" w:fill="FFFFFF"/>
        </w:rPr>
        <w:t>____________</w:t>
      </w:r>
      <w:r w:rsidRPr="001E221E">
        <w:rPr>
          <w:rFonts w:eastAsia="Calibri"/>
          <w:sz w:val="24"/>
          <w:szCs w:val="24"/>
        </w:rPr>
        <w:t>.</w:t>
      </w:r>
    </w:p>
    <w:p w:rsidR="00D97863" w:rsidRPr="001E221E" w:rsidRDefault="00D97863" w:rsidP="00D97863">
      <w:pPr>
        <w:ind w:firstLine="357"/>
        <w:jc w:val="both"/>
        <w:rPr>
          <w:rFonts w:eastAsia="Calibri"/>
          <w:b/>
          <w:bCs/>
          <w:sz w:val="24"/>
          <w:szCs w:val="24"/>
        </w:rPr>
      </w:pPr>
      <w:r w:rsidRPr="001E221E">
        <w:rPr>
          <w:rFonts w:eastAsia="Calibri"/>
          <w:b/>
          <w:bCs/>
          <w:sz w:val="24"/>
          <w:szCs w:val="24"/>
        </w:rPr>
        <w:t>(Коллектив)</w:t>
      </w:r>
    </w:p>
    <w:p w:rsidR="00D97863" w:rsidRPr="0090415C" w:rsidRDefault="00D97863" w:rsidP="00D97863">
      <w:pPr>
        <w:jc w:val="both"/>
        <w:rPr>
          <w:rFonts w:eastAsia="Calibri"/>
          <w:sz w:val="24"/>
          <w:szCs w:val="24"/>
          <w:highlight w:val="yellow"/>
        </w:rPr>
      </w:pPr>
    </w:p>
    <w:p w:rsidR="00D97863" w:rsidRPr="001E221E" w:rsidRDefault="00D97863" w:rsidP="00D97863">
      <w:pPr>
        <w:pStyle w:val="a3"/>
        <w:numPr>
          <w:ilvl w:val="0"/>
          <w:numId w:val="12"/>
        </w:numPr>
        <w:ind w:left="0" w:firstLine="357"/>
        <w:jc w:val="both"/>
        <w:rPr>
          <w:rFonts w:eastAsia="Calibri"/>
          <w:sz w:val="24"/>
          <w:szCs w:val="24"/>
        </w:rPr>
      </w:pPr>
      <w:r w:rsidRPr="001E221E">
        <w:rPr>
          <w:sz w:val="24"/>
          <w:szCs w:val="24"/>
          <w:shd w:val="clear" w:color="auto" w:fill="FFFFFF"/>
        </w:rPr>
        <w:t>Категория этики, объединяющая все, имеющее положительное нравственное значение называется____________</w:t>
      </w:r>
      <w:r w:rsidRPr="001E221E">
        <w:rPr>
          <w:rFonts w:eastAsia="Calibri"/>
          <w:sz w:val="24"/>
          <w:szCs w:val="24"/>
        </w:rPr>
        <w:t>.</w:t>
      </w:r>
    </w:p>
    <w:p w:rsidR="00D97863" w:rsidRPr="001E221E" w:rsidRDefault="00D97863" w:rsidP="00D97863">
      <w:pPr>
        <w:ind w:firstLine="357"/>
        <w:jc w:val="both"/>
        <w:rPr>
          <w:rFonts w:eastAsia="Calibri"/>
          <w:b/>
          <w:sz w:val="24"/>
          <w:szCs w:val="24"/>
        </w:rPr>
      </w:pPr>
      <w:r w:rsidRPr="001E221E">
        <w:rPr>
          <w:rFonts w:eastAsia="Calibri"/>
          <w:b/>
          <w:sz w:val="24"/>
          <w:szCs w:val="24"/>
        </w:rPr>
        <w:t>(Добро/Добром)</w:t>
      </w:r>
    </w:p>
    <w:p w:rsidR="00D97863" w:rsidRPr="0090415C" w:rsidRDefault="00D97863" w:rsidP="00D97863">
      <w:pPr>
        <w:jc w:val="both"/>
        <w:rPr>
          <w:rFonts w:eastAsia="Calibri"/>
          <w:sz w:val="24"/>
          <w:szCs w:val="24"/>
          <w:highlight w:val="yellow"/>
        </w:rPr>
      </w:pPr>
    </w:p>
    <w:p w:rsidR="00D97863" w:rsidRPr="001E221E" w:rsidRDefault="00D97863" w:rsidP="00D97863">
      <w:pPr>
        <w:pStyle w:val="a3"/>
        <w:numPr>
          <w:ilvl w:val="0"/>
          <w:numId w:val="12"/>
        </w:numPr>
        <w:ind w:left="0" w:firstLine="357"/>
        <w:jc w:val="both"/>
        <w:rPr>
          <w:rFonts w:eastAsia="Calibri"/>
          <w:sz w:val="24"/>
          <w:szCs w:val="24"/>
        </w:rPr>
      </w:pPr>
      <w:r w:rsidRPr="001E221E">
        <w:rPr>
          <w:sz w:val="24"/>
          <w:szCs w:val="24"/>
          <w:shd w:val="clear" w:color="auto" w:fill="FFFFFF"/>
        </w:rPr>
        <w:t>Категория этики, характеризующая особое отношение человека к самому себе и отношение к нему со стороны общества называется ___________</w:t>
      </w:r>
      <w:r w:rsidRPr="001E221E">
        <w:rPr>
          <w:rFonts w:eastAsia="Calibri"/>
          <w:sz w:val="24"/>
          <w:szCs w:val="24"/>
        </w:rPr>
        <w:t>.</w:t>
      </w:r>
    </w:p>
    <w:p w:rsidR="00D97863" w:rsidRPr="001E221E" w:rsidRDefault="00D97863" w:rsidP="00D97863">
      <w:pPr>
        <w:ind w:firstLine="357"/>
        <w:jc w:val="both"/>
        <w:rPr>
          <w:rFonts w:eastAsia="Calibri"/>
          <w:b/>
          <w:sz w:val="24"/>
          <w:szCs w:val="24"/>
        </w:rPr>
      </w:pPr>
      <w:r w:rsidRPr="001E221E">
        <w:rPr>
          <w:rFonts w:eastAsia="Calibri"/>
          <w:b/>
          <w:sz w:val="24"/>
          <w:szCs w:val="24"/>
        </w:rPr>
        <w:t>(Достоинство/Достоинством)</w:t>
      </w:r>
    </w:p>
    <w:p w:rsidR="00D97863" w:rsidRPr="0090415C" w:rsidRDefault="00D97863" w:rsidP="00D97863">
      <w:pPr>
        <w:jc w:val="both"/>
        <w:rPr>
          <w:rFonts w:eastAsia="Calibri"/>
          <w:sz w:val="24"/>
          <w:szCs w:val="24"/>
          <w:highlight w:val="yellow"/>
        </w:rPr>
      </w:pPr>
    </w:p>
    <w:p w:rsidR="00D97863" w:rsidRPr="001E221E" w:rsidRDefault="00D97863" w:rsidP="00D97863">
      <w:pPr>
        <w:pStyle w:val="a3"/>
        <w:numPr>
          <w:ilvl w:val="0"/>
          <w:numId w:val="12"/>
        </w:numPr>
        <w:ind w:left="0" w:firstLine="357"/>
        <w:jc w:val="both"/>
        <w:rPr>
          <w:rFonts w:eastAsia="Calibri"/>
          <w:sz w:val="24"/>
          <w:szCs w:val="24"/>
        </w:rPr>
      </w:pPr>
      <w:r w:rsidRPr="001E221E">
        <w:rPr>
          <w:sz w:val="24"/>
          <w:szCs w:val="24"/>
          <w:shd w:val="clear" w:color="auto" w:fill="FFFFFF"/>
        </w:rPr>
        <w:lastRenderedPageBreak/>
        <w:t>Способность человека, критически оценивая свои поступки, осознавать свое несоответствие должному – это __________</w:t>
      </w:r>
      <w:r w:rsidRPr="001E221E">
        <w:rPr>
          <w:rFonts w:eastAsia="Calibri"/>
          <w:sz w:val="24"/>
          <w:szCs w:val="24"/>
        </w:rPr>
        <w:t>.</w:t>
      </w:r>
    </w:p>
    <w:p w:rsidR="00D97863" w:rsidRPr="001E221E" w:rsidRDefault="00D97863" w:rsidP="00D97863">
      <w:pPr>
        <w:ind w:firstLine="357"/>
        <w:jc w:val="both"/>
        <w:rPr>
          <w:rFonts w:eastAsia="Calibri"/>
          <w:b/>
          <w:sz w:val="24"/>
          <w:szCs w:val="24"/>
        </w:rPr>
      </w:pPr>
      <w:r w:rsidRPr="001E221E">
        <w:rPr>
          <w:rFonts w:eastAsia="Calibri"/>
          <w:b/>
          <w:sz w:val="24"/>
          <w:szCs w:val="24"/>
        </w:rPr>
        <w:t>(Совесть)</w:t>
      </w:r>
    </w:p>
    <w:p w:rsidR="00D97863" w:rsidRPr="0090415C" w:rsidRDefault="00D97863" w:rsidP="00D97863">
      <w:pPr>
        <w:pStyle w:val="a3"/>
        <w:jc w:val="both"/>
        <w:rPr>
          <w:b/>
          <w:color w:val="000000"/>
          <w:sz w:val="24"/>
          <w:szCs w:val="24"/>
          <w:highlight w:val="yellow"/>
        </w:rPr>
      </w:pPr>
    </w:p>
    <w:p w:rsidR="00D97863" w:rsidRPr="001E221E" w:rsidRDefault="00D97863" w:rsidP="00D97863">
      <w:pPr>
        <w:pStyle w:val="a3"/>
        <w:jc w:val="both"/>
        <w:rPr>
          <w:b/>
          <w:color w:val="000000"/>
          <w:sz w:val="24"/>
          <w:szCs w:val="24"/>
        </w:rPr>
      </w:pPr>
      <w:r w:rsidRPr="001E221E">
        <w:rPr>
          <w:b/>
          <w:color w:val="000000"/>
          <w:sz w:val="24"/>
          <w:szCs w:val="24"/>
        </w:rPr>
        <w:t>Средне-сложные</w:t>
      </w:r>
      <w:r w:rsidRPr="001E221E">
        <w:rPr>
          <w:b/>
          <w:color w:val="000000"/>
        </w:rPr>
        <w:t xml:space="preserve"> (2 уровень)</w:t>
      </w:r>
    </w:p>
    <w:p w:rsidR="00D97863" w:rsidRPr="001E221E" w:rsidRDefault="00D97863" w:rsidP="00D97863">
      <w:pPr>
        <w:ind w:firstLine="567"/>
        <w:jc w:val="both"/>
        <w:rPr>
          <w:color w:val="000000"/>
          <w:sz w:val="24"/>
          <w:szCs w:val="24"/>
        </w:rPr>
      </w:pPr>
    </w:p>
    <w:p w:rsidR="00D97863" w:rsidRPr="001E221E" w:rsidRDefault="00D97863" w:rsidP="00D97863">
      <w:pPr>
        <w:pStyle w:val="a3"/>
        <w:numPr>
          <w:ilvl w:val="0"/>
          <w:numId w:val="12"/>
        </w:numPr>
        <w:ind w:left="0" w:firstLine="357"/>
        <w:jc w:val="both"/>
        <w:rPr>
          <w:rFonts w:eastAsia="Calibri"/>
          <w:sz w:val="24"/>
          <w:szCs w:val="24"/>
        </w:rPr>
      </w:pPr>
      <w:r w:rsidRPr="001E221E">
        <w:rPr>
          <w:sz w:val="24"/>
          <w:szCs w:val="24"/>
          <w:shd w:val="clear" w:color="auto" w:fill="FFFFFF"/>
        </w:rPr>
        <w:t>Категория этики, характеризующая выполнение личностью нравственных требований называется _________</w:t>
      </w:r>
      <w:r w:rsidRPr="001E221E">
        <w:rPr>
          <w:rFonts w:eastAsia="Calibri"/>
          <w:sz w:val="24"/>
          <w:szCs w:val="24"/>
        </w:rPr>
        <w:t>.</w:t>
      </w:r>
    </w:p>
    <w:p w:rsidR="00D97863" w:rsidRPr="001E221E" w:rsidRDefault="00D97863" w:rsidP="00D97863">
      <w:pPr>
        <w:ind w:firstLine="357"/>
        <w:jc w:val="both"/>
        <w:rPr>
          <w:rFonts w:eastAsia="Calibri"/>
          <w:b/>
          <w:sz w:val="24"/>
          <w:szCs w:val="24"/>
        </w:rPr>
      </w:pPr>
      <w:r w:rsidRPr="001E221E">
        <w:rPr>
          <w:rFonts w:eastAsia="Calibri"/>
          <w:b/>
          <w:sz w:val="24"/>
          <w:szCs w:val="24"/>
        </w:rPr>
        <w:t>(Ответственность/Ответственностью)</w:t>
      </w:r>
    </w:p>
    <w:p w:rsidR="00D97863" w:rsidRPr="0090415C" w:rsidRDefault="00D97863" w:rsidP="00D97863">
      <w:pPr>
        <w:jc w:val="both"/>
        <w:rPr>
          <w:rFonts w:eastAsia="Calibri"/>
          <w:sz w:val="24"/>
          <w:szCs w:val="24"/>
          <w:highlight w:val="yellow"/>
        </w:rPr>
      </w:pPr>
    </w:p>
    <w:p w:rsidR="00D97863" w:rsidRPr="001E221E" w:rsidRDefault="00D97863" w:rsidP="00D97863">
      <w:pPr>
        <w:pStyle w:val="a3"/>
        <w:numPr>
          <w:ilvl w:val="0"/>
          <w:numId w:val="12"/>
        </w:numPr>
        <w:ind w:left="0" w:firstLine="357"/>
        <w:jc w:val="both"/>
        <w:rPr>
          <w:rFonts w:eastAsia="Calibri"/>
          <w:sz w:val="24"/>
          <w:szCs w:val="24"/>
        </w:rPr>
      </w:pPr>
      <w:r w:rsidRPr="001E221E">
        <w:rPr>
          <w:sz w:val="24"/>
          <w:szCs w:val="24"/>
          <w:shd w:val="clear" w:color="auto" w:fill="FFFFFF"/>
        </w:rPr>
        <w:t>Категория этики, характеризующая такое положение вещей, которое отвечает представлениям о правах человека и признании равенства между людьми называется _______________</w:t>
      </w:r>
      <w:r w:rsidRPr="001E221E">
        <w:rPr>
          <w:rFonts w:eastAsia="Calibri"/>
          <w:sz w:val="24"/>
          <w:szCs w:val="24"/>
        </w:rPr>
        <w:t xml:space="preserve">. </w:t>
      </w:r>
    </w:p>
    <w:p w:rsidR="00D97863" w:rsidRPr="001E221E" w:rsidRDefault="00D97863" w:rsidP="00D97863">
      <w:pPr>
        <w:ind w:firstLine="357"/>
        <w:jc w:val="both"/>
        <w:rPr>
          <w:rFonts w:eastAsia="Calibri"/>
          <w:b/>
          <w:sz w:val="24"/>
          <w:szCs w:val="24"/>
        </w:rPr>
      </w:pPr>
      <w:r w:rsidRPr="001E221E">
        <w:rPr>
          <w:rFonts w:eastAsia="Calibri"/>
          <w:b/>
          <w:sz w:val="24"/>
          <w:szCs w:val="24"/>
        </w:rPr>
        <w:t>(Справедливость/Справедливостью)</w:t>
      </w:r>
    </w:p>
    <w:p w:rsidR="00D97863" w:rsidRPr="0090415C" w:rsidRDefault="00D97863" w:rsidP="00D97863">
      <w:pPr>
        <w:jc w:val="both"/>
        <w:rPr>
          <w:rFonts w:eastAsia="Calibri"/>
          <w:sz w:val="24"/>
          <w:szCs w:val="24"/>
          <w:highlight w:val="yellow"/>
          <w:lang w:val="en-US"/>
        </w:rPr>
      </w:pPr>
    </w:p>
    <w:p w:rsidR="00D97863" w:rsidRPr="001E221E" w:rsidRDefault="00D97863" w:rsidP="00D97863">
      <w:pPr>
        <w:pStyle w:val="a3"/>
        <w:numPr>
          <w:ilvl w:val="0"/>
          <w:numId w:val="12"/>
        </w:numPr>
        <w:ind w:left="0" w:firstLine="357"/>
        <w:jc w:val="both"/>
        <w:rPr>
          <w:rFonts w:eastAsia="Calibri"/>
          <w:sz w:val="24"/>
          <w:szCs w:val="24"/>
        </w:rPr>
      </w:pPr>
      <w:r w:rsidRPr="001E221E">
        <w:rPr>
          <w:sz w:val="24"/>
          <w:szCs w:val="24"/>
        </w:rPr>
        <w:t xml:space="preserve">Основной категорией деонтологии является ___________. </w:t>
      </w:r>
    </w:p>
    <w:p w:rsidR="00D97863" w:rsidRPr="001E221E" w:rsidRDefault="00D97863" w:rsidP="00D97863">
      <w:pPr>
        <w:ind w:firstLine="357"/>
        <w:jc w:val="both"/>
        <w:rPr>
          <w:rFonts w:eastAsia="Calibri"/>
          <w:b/>
          <w:sz w:val="24"/>
          <w:szCs w:val="24"/>
        </w:rPr>
      </w:pPr>
      <w:r w:rsidRPr="001E221E">
        <w:rPr>
          <w:rFonts w:eastAsia="Calibri"/>
          <w:b/>
          <w:sz w:val="24"/>
          <w:szCs w:val="24"/>
        </w:rPr>
        <w:t>(Долг)</w:t>
      </w:r>
    </w:p>
    <w:p w:rsidR="00D97863" w:rsidRPr="0090415C" w:rsidRDefault="00D97863" w:rsidP="00D97863">
      <w:pPr>
        <w:jc w:val="both"/>
        <w:rPr>
          <w:rFonts w:eastAsia="Calibri"/>
          <w:sz w:val="24"/>
          <w:szCs w:val="24"/>
          <w:highlight w:val="yellow"/>
        </w:rPr>
      </w:pPr>
    </w:p>
    <w:p w:rsidR="00D97863" w:rsidRPr="001E221E" w:rsidRDefault="00D97863" w:rsidP="00D97863">
      <w:pPr>
        <w:pStyle w:val="a3"/>
        <w:numPr>
          <w:ilvl w:val="0"/>
          <w:numId w:val="12"/>
        </w:numPr>
        <w:ind w:left="0" w:firstLine="357"/>
        <w:jc w:val="both"/>
        <w:rPr>
          <w:rFonts w:eastAsia="Calibri"/>
          <w:sz w:val="24"/>
          <w:szCs w:val="24"/>
        </w:rPr>
      </w:pPr>
      <w:r w:rsidRPr="001E221E">
        <w:rPr>
          <w:sz w:val="24"/>
          <w:szCs w:val="24"/>
        </w:rPr>
        <w:t>Основателем теории «Стадий профессиональной жизни» является _________.</w:t>
      </w:r>
    </w:p>
    <w:p w:rsidR="00D97863" w:rsidRPr="001E221E" w:rsidRDefault="00D97863" w:rsidP="00D97863">
      <w:pPr>
        <w:ind w:firstLine="357"/>
        <w:jc w:val="both"/>
        <w:rPr>
          <w:rFonts w:eastAsia="Calibri"/>
          <w:b/>
          <w:sz w:val="24"/>
          <w:szCs w:val="24"/>
        </w:rPr>
      </w:pPr>
      <w:r w:rsidRPr="001E221E">
        <w:rPr>
          <w:rFonts w:eastAsia="Calibri"/>
          <w:b/>
          <w:sz w:val="24"/>
          <w:szCs w:val="24"/>
        </w:rPr>
        <w:t>(</w:t>
      </w:r>
      <w:r>
        <w:rPr>
          <w:rFonts w:eastAsia="Calibri"/>
          <w:b/>
          <w:sz w:val="24"/>
          <w:szCs w:val="24"/>
        </w:rPr>
        <w:t>Ш Бюллер/Ш. Бюллер/</w:t>
      </w:r>
      <w:r w:rsidRPr="001E221E">
        <w:rPr>
          <w:rFonts w:eastAsia="Calibri"/>
          <w:b/>
          <w:sz w:val="24"/>
          <w:szCs w:val="24"/>
        </w:rPr>
        <w:t>Бюллер)</w:t>
      </w:r>
    </w:p>
    <w:p w:rsidR="00D97863" w:rsidRPr="0090415C" w:rsidRDefault="00D97863" w:rsidP="00D97863">
      <w:pPr>
        <w:jc w:val="both"/>
        <w:rPr>
          <w:rFonts w:eastAsia="Calibri"/>
          <w:sz w:val="24"/>
          <w:szCs w:val="24"/>
          <w:highlight w:val="yellow"/>
        </w:rPr>
      </w:pPr>
    </w:p>
    <w:p w:rsidR="00D97863" w:rsidRPr="001E221E" w:rsidRDefault="00D97863" w:rsidP="00D97863">
      <w:pPr>
        <w:pStyle w:val="a3"/>
        <w:numPr>
          <w:ilvl w:val="0"/>
          <w:numId w:val="12"/>
        </w:numPr>
        <w:ind w:left="0" w:firstLine="357"/>
        <w:jc w:val="both"/>
        <w:rPr>
          <w:rFonts w:eastAsia="Calibri"/>
          <w:sz w:val="24"/>
          <w:szCs w:val="24"/>
        </w:rPr>
      </w:pPr>
      <w:r w:rsidRPr="001E221E">
        <w:rPr>
          <w:sz w:val="24"/>
          <w:szCs w:val="24"/>
        </w:rPr>
        <w:t>Оригинальная классификация профессий, включающая восемь групп принадлежит _________.</w:t>
      </w:r>
    </w:p>
    <w:p w:rsidR="00D97863" w:rsidRPr="001E221E" w:rsidRDefault="00D97863" w:rsidP="00D97863">
      <w:pPr>
        <w:ind w:firstLine="357"/>
        <w:jc w:val="both"/>
        <w:rPr>
          <w:rFonts w:eastAsia="Calibri"/>
          <w:b/>
          <w:sz w:val="24"/>
          <w:szCs w:val="24"/>
        </w:rPr>
      </w:pPr>
      <w:r w:rsidRPr="001E221E">
        <w:rPr>
          <w:rFonts w:eastAsia="Calibri"/>
          <w:b/>
          <w:sz w:val="24"/>
          <w:szCs w:val="24"/>
        </w:rPr>
        <w:t>(А. Сцонди/ А Сцонди/ Сцонди/)</w:t>
      </w:r>
    </w:p>
    <w:p w:rsidR="00D97863" w:rsidRPr="0090415C" w:rsidRDefault="00D97863" w:rsidP="00D97863">
      <w:pPr>
        <w:jc w:val="both"/>
        <w:rPr>
          <w:rFonts w:eastAsia="Calibri"/>
          <w:sz w:val="24"/>
          <w:szCs w:val="24"/>
          <w:highlight w:val="yellow"/>
        </w:rPr>
      </w:pPr>
    </w:p>
    <w:p w:rsidR="00D97863" w:rsidRPr="001E221E" w:rsidRDefault="00D97863" w:rsidP="00D97863">
      <w:pPr>
        <w:pStyle w:val="a3"/>
        <w:numPr>
          <w:ilvl w:val="0"/>
          <w:numId w:val="12"/>
        </w:numPr>
        <w:ind w:left="0" w:firstLine="357"/>
        <w:jc w:val="both"/>
        <w:rPr>
          <w:rFonts w:eastAsia="Calibri"/>
          <w:sz w:val="24"/>
          <w:szCs w:val="24"/>
        </w:rPr>
      </w:pPr>
      <w:r w:rsidRPr="001E221E">
        <w:rPr>
          <w:sz w:val="24"/>
          <w:szCs w:val="24"/>
        </w:rPr>
        <w:t>Впервые термин «Этикет» был использован во _______________.</w:t>
      </w:r>
    </w:p>
    <w:p w:rsidR="00D97863" w:rsidRPr="001E221E" w:rsidRDefault="00D97863" w:rsidP="00D97863">
      <w:pPr>
        <w:ind w:firstLine="357"/>
        <w:jc w:val="both"/>
        <w:rPr>
          <w:rFonts w:eastAsia="Calibri"/>
          <w:b/>
          <w:sz w:val="24"/>
          <w:szCs w:val="24"/>
        </w:rPr>
      </w:pPr>
      <w:r w:rsidRPr="001E221E">
        <w:rPr>
          <w:rFonts w:eastAsia="Calibri"/>
          <w:b/>
          <w:sz w:val="24"/>
          <w:szCs w:val="24"/>
        </w:rPr>
        <w:t>(Во Франции/ Франция)</w:t>
      </w:r>
    </w:p>
    <w:p w:rsidR="00D97863" w:rsidRPr="0090415C" w:rsidRDefault="00D97863" w:rsidP="00D97863">
      <w:pPr>
        <w:jc w:val="both"/>
        <w:rPr>
          <w:rFonts w:eastAsia="Calibri"/>
          <w:sz w:val="24"/>
          <w:szCs w:val="24"/>
          <w:highlight w:val="yellow"/>
        </w:rPr>
      </w:pPr>
    </w:p>
    <w:p w:rsidR="00D97863" w:rsidRPr="00347E11" w:rsidRDefault="00D97863" w:rsidP="00D97863">
      <w:pPr>
        <w:pStyle w:val="a3"/>
        <w:numPr>
          <w:ilvl w:val="0"/>
          <w:numId w:val="12"/>
        </w:numPr>
        <w:ind w:left="0" w:firstLine="357"/>
        <w:jc w:val="both"/>
        <w:rPr>
          <w:rFonts w:eastAsia="Calibri"/>
          <w:sz w:val="24"/>
          <w:szCs w:val="24"/>
        </w:rPr>
      </w:pPr>
      <w:r w:rsidRPr="00347E11">
        <w:rPr>
          <w:sz w:val="24"/>
          <w:szCs w:val="24"/>
        </w:rPr>
        <w:t>Наука занимается изучением ценностей называется _____________.</w:t>
      </w:r>
    </w:p>
    <w:p w:rsidR="00D97863" w:rsidRPr="00347E11" w:rsidRDefault="00D97863" w:rsidP="00D97863">
      <w:pPr>
        <w:ind w:firstLine="357"/>
        <w:jc w:val="both"/>
        <w:rPr>
          <w:rFonts w:eastAsia="Calibri"/>
          <w:b/>
          <w:sz w:val="24"/>
          <w:szCs w:val="24"/>
        </w:rPr>
      </w:pPr>
      <w:r w:rsidRPr="00347E11">
        <w:rPr>
          <w:rFonts w:eastAsia="Calibri"/>
          <w:b/>
          <w:sz w:val="24"/>
          <w:szCs w:val="24"/>
        </w:rPr>
        <w:t>(Аксиология/Аксиологией)</w:t>
      </w:r>
    </w:p>
    <w:p w:rsidR="00D97863" w:rsidRPr="00347E11" w:rsidRDefault="00D97863" w:rsidP="00D97863">
      <w:pPr>
        <w:ind w:firstLine="357"/>
        <w:jc w:val="both"/>
        <w:rPr>
          <w:rFonts w:eastAsia="Calibri"/>
          <w:b/>
          <w:sz w:val="24"/>
          <w:szCs w:val="24"/>
        </w:rPr>
      </w:pPr>
    </w:p>
    <w:p w:rsidR="00D97863" w:rsidRPr="00347E11" w:rsidRDefault="00D97863" w:rsidP="00D97863">
      <w:pPr>
        <w:pStyle w:val="a3"/>
        <w:numPr>
          <w:ilvl w:val="0"/>
          <w:numId w:val="12"/>
        </w:numPr>
        <w:ind w:left="0" w:firstLine="357"/>
        <w:jc w:val="both"/>
        <w:rPr>
          <w:rFonts w:eastAsia="Calibri"/>
          <w:sz w:val="24"/>
          <w:szCs w:val="24"/>
        </w:rPr>
      </w:pPr>
      <w:r w:rsidRPr="00347E11">
        <w:rPr>
          <w:sz w:val="24"/>
          <w:szCs w:val="24"/>
        </w:rPr>
        <w:t>Уровней ценности в профессиональной социальной работе ______ (ответ цифрами).</w:t>
      </w:r>
    </w:p>
    <w:p w:rsidR="00D97863" w:rsidRPr="00347E11" w:rsidRDefault="00D97863" w:rsidP="00D97863">
      <w:pPr>
        <w:ind w:firstLine="357"/>
        <w:jc w:val="both"/>
        <w:rPr>
          <w:rFonts w:eastAsia="Calibri"/>
          <w:b/>
          <w:sz w:val="24"/>
          <w:szCs w:val="24"/>
        </w:rPr>
      </w:pPr>
      <w:r w:rsidRPr="00347E11">
        <w:rPr>
          <w:rFonts w:eastAsia="Calibri"/>
          <w:b/>
          <w:sz w:val="24"/>
          <w:szCs w:val="24"/>
        </w:rPr>
        <w:t>(3</w:t>
      </w:r>
      <w:r>
        <w:rPr>
          <w:rFonts w:eastAsia="Calibri"/>
          <w:b/>
          <w:sz w:val="24"/>
          <w:szCs w:val="24"/>
        </w:rPr>
        <w:t>/три</w:t>
      </w:r>
      <w:r w:rsidRPr="00347E11">
        <w:rPr>
          <w:rFonts w:eastAsia="Calibri"/>
          <w:b/>
          <w:sz w:val="24"/>
          <w:szCs w:val="24"/>
        </w:rPr>
        <w:t>)</w:t>
      </w:r>
    </w:p>
    <w:p w:rsidR="00D97863" w:rsidRDefault="00D97863" w:rsidP="00D97863">
      <w:pPr>
        <w:jc w:val="both"/>
        <w:rPr>
          <w:rFonts w:eastAsia="Calibri"/>
          <w:sz w:val="24"/>
          <w:szCs w:val="24"/>
          <w:highlight w:val="yellow"/>
        </w:rPr>
      </w:pPr>
    </w:p>
    <w:p w:rsidR="00DD0FA2" w:rsidRPr="0090415C" w:rsidRDefault="00DD0FA2" w:rsidP="00D97863">
      <w:pPr>
        <w:jc w:val="both"/>
        <w:rPr>
          <w:rFonts w:eastAsia="Calibri"/>
          <w:sz w:val="24"/>
          <w:szCs w:val="24"/>
          <w:highlight w:val="yellow"/>
        </w:rPr>
      </w:pPr>
    </w:p>
    <w:p w:rsidR="00D97863" w:rsidRPr="00347E11" w:rsidRDefault="00D97863" w:rsidP="00D97863">
      <w:pPr>
        <w:pStyle w:val="a3"/>
        <w:numPr>
          <w:ilvl w:val="0"/>
          <w:numId w:val="12"/>
        </w:numPr>
        <w:ind w:left="0" w:firstLine="357"/>
        <w:jc w:val="both"/>
        <w:rPr>
          <w:rFonts w:eastAsia="Calibri"/>
          <w:sz w:val="24"/>
          <w:szCs w:val="24"/>
        </w:rPr>
      </w:pPr>
      <w:r w:rsidRPr="00347E11">
        <w:rPr>
          <w:sz w:val="24"/>
          <w:szCs w:val="24"/>
        </w:rPr>
        <w:t>Функций идеала социальной работы</w:t>
      </w:r>
      <w:r w:rsidRPr="00347E11">
        <w:rPr>
          <w:rFonts w:eastAsia="Calibri"/>
          <w:sz w:val="24"/>
          <w:szCs w:val="24"/>
        </w:rPr>
        <w:t xml:space="preserve"> ________(ответ цифрами).</w:t>
      </w:r>
    </w:p>
    <w:p w:rsidR="00D97863" w:rsidRPr="00347E11" w:rsidRDefault="00D97863" w:rsidP="00D97863">
      <w:pPr>
        <w:ind w:firstLine="357"/>
        <w:jc w:val="both"/>
        <w:rPr>
          <w:rFonts w:eastAsia="Calibri"/>
          <w:b/>
          <w:sz w:val="24"/>
          <w:szCs w:val="24"/>
        </w:rPr>
      </w:pPr>
      <w:r w:rsidRPr="00347E11">
        <w:rPr>
          <w:rFonts w:eastAsia="Calibri"/>
          <w:b/>
          <w:sz w:val="24"/>
          <w:szCs w:val="24"/>
        </w:rPr>
        <w:t>(3</w:t>
      </w:r>
      <w:r>
        <w:rPr>
          <w:rFonts w:eastAsia="Calibri"/>
          <w:b/>
          <w:sz w:val="24"/>
          <w:szCs w:val="24"/>
        </w:rPr>
        <w:t>/три</w:t>
      </w:r>
      <w:r w:rsidRPr="00347E11">
        <w:rPr>
          <w:rFonts w:eastAsia="Calibri"/>
          <w:b/>
          <w:sz w:val="24"/>
          <w:szCs w:val="24"/>
        </w:rPr>
        <w:t>)</w:t>
      </w:r>
    </w:p>
    <w:p w:rsidR="00D97863" w:rsidRPr="0090415C" w:rsidRDefault="00D97863" w:rsidP="00D97863">
      <w:pPr>
        <w:jc w:val="both"/>
        <w:rPr>
          <w:rFonts w:eastAsia="Calibri"/>
          <w:sz w:val="24"/>
          <w:szCs w:val="24"/>
          <w:highlight w:val="yellow"/>
        </w:rPr>
      </w:pPr>
    </w:p>
    <w:p w:rsidR="00D97863" w:rsidRPr="00347E11" w:rsidRDefault="00D97863" w:rsidP="00D97863">
      <w:pPr>
        <w:pStyle w:val="a3"/>
        <w:numPr>
          <w:ilvl w:val="0"/>
          <w:numId w:val="12"/>
        </w:numPr>
        <w:ind w:left="0" w:firstLine="357"/>
        <w:jc w:val="both"/>
        <w:rPr>
          <w:rFonts w:eastAsia="Calibri"/>
          <w:sz w:val="24"/>
          <w:szCs w:val="24"/>
        </w:rPr>
      </w:pPr>
      <w:r w:rsidRPr="00347E11">
        <w:rPr>
          <w:sz w:val="24"/>
          <w:szCs w:val="24"/>
        </w:rPr>
        <w:t>Социальный работник имеет право на оплату своего труда ____________.</w:t>
      </w:r>
    </w:p>
    <w:p w:rsidR="00D97863" w:rsidRPr="002C2303" w:rsidRDefault="00D97863" w:rsidP="00D97863">
      <w:pPr>
        <w:ind w:firstLine="357"/>
        <w:jc w:val="both"/>
        <w:rPr>
          <w:rFonts w:eastAsia="Calibri"/>
          <w:b/>
          <w:sz w:val="24"/>
          <w:szCs w:val="24"/>
        </w:rPr>
      </w:pPr>
      <w:r w:rsidRPr="00347E11">
        <w:rPr>
          <w:rFonts w:eastAsia="Calibri"/>
          <w:b/>
          <w:sz w:val="24"/>
          <w:szCs w:val="24"/>
        </w:rPr>
        <w:t>(</w:t>
      </w:r>
      <w:r>
        <w:rPr>
          <w:rFonts w:eastAsia="Calibri"/>
          <w:b/>
          <w:sz w:val="24"/>
          <w:szCs w:val="24"/>
        </w:rPr>
        <w:t>Да/</w:t>
      </w:r>
      <w:r w:rsidRPr="00347E11">
        <w:rPr>
          <w:rFonts w:eastAsia="Calibri"/>
          <w:b/>
          <w:sz w:val="24"/>
          <w:szCs w:val="24"/>
        </w:rPr>
        <w:t>Конечно)</w:t>
      </w:r>
    </w:p>
    <w:p w:rsidR="00D97863" w:rsidRPr="002C2303" w:rsidRDefault="00D97863" w:rsidP="00D97863">
      <w:pPr>
        <w:jc w:val="both"/>
        <w:rPr>
          <w:rFonts w:eastAsia="Calibri"/>
          <w:sz w:val="24"/>
          <w:szCs w:val="24"/>
        </w:rPr>
      </w:pPr>
    </w:p>
    <w:p w:rsidR="00D97863" w:rsidRPr="002C2303" w:rsidRDefault="00D97863" w:rsidP="00D97863">
      <w:pPr>
        <w:pStyle w:val="a3"/>
        <w:numPr>
          <w:ilvl w:val="0"/>
          <w:numId w:val="12"/>
        </w:numPr>
        <w:ind w:left="0" w:firstLine="357"/>
        <w:jc w:val="both"/>
        <w:rPr>
          <w:rFonts w:eastAsia="Calibri"/>
          <w:sz w:val="24"/>
          <w:szCs w:val="24"/>
        </w:rPr>
      </w:pPr>
      <w:r w:rsidRPr="002C2303">
        <w:rPr>
          <w:color w:val="202122"/>
          <w:sz w:val="24"/>
          <w:szCs w:val="24"/>
          <w:shd w:val="clear" w:color="auto" w:fill="FFFFFF"/>
        </w:rPr>
        <w:t>Практика прекращения жизни животного, в том числе человека, страдающего неизлечимым заболеванием и испытывающего вследствие этого заболевания невыносимые страдания, называется</w:t>
      </w:r>
      <w:r w:rsidRPr="002C2303">
        <w:rPr>
          <w:rFonts w:eastAsia="Calibri"/>
          <w:sz w:val="24"/>
          <w:szCs w:val="24"/>
        </w:rPr>
        <w:t>____.</w:t>
      </w:r>
    </w:p>
    <w:p w:rsidR="00D97863" w:rsidRPr="002C2303" w:rsidRDefault="00D97863" w:rsidP="00D97863">
      <w:pPr>
        <w:ind w:firstLine="357"/>
        <w:jc w:val="both"/>
        <w:rPr>
          <w:rFonts w:eastAsia="Calibri"/>
          <w:b/>
          <w:sz w:val="24"/>
          <w:szCs w:val="24"/>
        </w:rPr>
      </w:pPr>
      <w:r w:rsidRPr="002C2303">
        <w:rPr>
          <w:rFonts w:eastAsia="Calibri"/>
          <w:b/>
          <w:sz w:val="24"/>
          <w:szCs w:val="24"/>
        </w:rPr>
        <w:t>(Эвтаназией/Эвтаназия)</w:t>
      </w:r>
    </w:p>
    <w:p w:rsidR="00D97863" w:rsidRPr="002C2303" w:rsidRDefault="00D97863" w:rsidP="00D97863">
      <w:pPr>
        <w:jc w:val="both"/>
        <w:rPr>
          <w:rFonts w:eastAsia="Calibri"/>
          <w:sz w:val="24"/>
          <w:szCs w:val="24"/>
        </w:rPr>
      </w:pPr>
    </w:p>
    <w:p w:rsidR="00D97863" w:rsidRPr="002C2303" w:rsidRDefault="00D97863" w:rsidP="00D97863">
      <w:pPr>
        <w:pStyle w:val="a3"/>
        <w:numPr>
          <w:ilvl w:val="0"/>
          <w:numId w:val="12"/>
        </w:numPr>
        <w:ind w:left="0" w:firstLine="357"/>
        <w:jc w:val="both"/>
        <w:rPr>
          <w:rFonts w:eastAsia="Calibri"/>
          <w:b/>
          <w:sz w:val="24"/>
          <w:szCs w:val="24"/>
        </w:rPr>
      </w:pPr>
      <w:r w:rsidRPr="002C2303">
        <w:rPr>
          <w:rFonts w:eastAsia="Calibri"/>
          <w:sz w:val="24"/>
          <w:szCs w:val="24"/>
        </w:rPr>
        <w:t>Термин</w:t>
      </w:r>
      <w:r>
        <w:rPr>
          <w:rFonts w:eastAsia="Calibri"/>
          <w:sz w:val="24"/>
          <w:szCs w:val="24"/>
        </w:rPr>
        <w:t xml:space="preserve"> </w:t>
      </w:r>
      <w:r w:rsidRPr="002C2303">
        <w:rPr>
          <w:rFonts w:eastAsia="Calibri"/>
          <w:sz w:val="24"/>
          <w:szCs w:val="24"/>
        </w:rPr>
        <w:t>«этика»</w:t>
      </w:r>
      <w:r>
        <w:rPr>
          <w:rFonts w:eastAsia="Calibri"/>
          <w:sz w:val="24"/>
          <w:szCs w:val="24"/>
        </w:rPr>
        <w:t xml:space="preserve"> </w:t>
      </w:r>
      <w:r w:rsidRPr="002C2303">
        <w:rPr>
          <w:rFonts w:eastAsia="Calibri"/>
          <w:sz w:val="24"/>
          <w:szCs w:val="24"/>
        </w:rPr>
        <w:t>был предложен</w:t>
      </w:r>
      <w:r>
        <w:rPr>
          <w:rFonts w:eastAsia="Calibri"/>
          <w:sz w:val="24"/>
          <w:szCs w:val="24"/>
        </w:rPr>
        <w:t xml:space="preserve"> _________.</w:t>
      </w:r>
      <w:r w:rsidRPr="002C2303">
        <w:rPr>
          <w:rFonts w:eastAsia="Calibri"/>
          <w:sz w:val="24"/>
          <w:szCs w:val="24"/>
        </w:rPr>
        <w:t xml:space="preserve"> </w:t>
      </w:r>
    </w:p>
    <w:p w:rsidR="00D97863" w:rsidRPr="002C2303" w:rsidRDefault="00D97863" w:rsidP="00D97863">
      <w:pPr>
        <w:pStyle w:val="a3"/>
        <w:ind w:left="357"/>
        <w:jc w:val="both"/>
        <w:rPr>
          <w:rFonts w:eastAsia="Calibri"/>
          <w:b/>
          <w:sz w:val="24"/>
          <w:szCs w:val="24"/>
        </w:rPr>
      </w:pPr>
      <w:r w:rsidRPr="002C2303">
        <w:rPr>
          <w:rFonts w:eastAsia="Calibri"/>
          <w:b/>
          <w:sz w:val="24"/>
          <w:szCs w:val="24"/>
        </w:rPr>
        <w:t>(Аристотелем/Аристотель)</w:t>
      </w:r>
    </w:p>
    <w:p w:rsidR="00D97863" w:rsidRPr="002C2303" w:rsidRDefault="00D97863" w:rsidP="00D97863">
      <w:pPr>
        <w:jc w:val="both"/>
        <w:rPr>
          <w:rFonts w:eastAsia="Calibri"/>
          <w:sz w:val="24"/>
          <w:szCs w:val="24"/>
        </w:rPr>
      </w:pPr>
    </w:p>
    <w:p w:rsidR="00D97863" w:rsidRPr="002C2303" w:rsidRDefault="00D97863" w:rsidP="00D97863">
      <w:pPr>
        <w:pStyle w:val="a3"/>
        <w:numPr>
          <w:ilvl w:val="0"/>
          <w:numId w:val="12"/>
        </w:numPr>
        <w:ind w:left="0" w:firstLine="357"/>
        <w:jc w:val="both"/>
        <w:rPr>
          <w:rFonts w:eastAsia="Calibri"/>
          <w:sz w:val="24"/>
          <w:szCs w:val="24"/>
        </w:rPr>
      </w:pPr>
      <w:r w:rsidRPr="00D37899">
        <w:rPr>
          <w:bCs/>
          <w:sz w:val="24"/>
          <w:szCs w:val="24"/>
          <w:shd w:val="clear" w:color="auto" w:fill="FFFFFF"/>
        </w:rPr>
        <w:t>Процесс обмена информацией и взаимодействия между людьми, основанный на восприятии и понимании друг друга</w:t>
      </w:r>
      <w:r w:rsidRPr="00D37899">
        <w:rPr>
          <w:sz w:val="24"/>
          <w:szCs w:val="24"/>
          <w:shd w:val="clear" w:color="auto" w:fill="FFFFFF"/>
        </w:rPr>
        <w:t xml:space="preserve"> – это</w:t>
      </w:r>
      <w:r w:rsidRPr="002C2303">
        <w:rPr>
          <w:color w:val="333333"/>
          <w:sz w:val="24"/>
          <w:szCs w:val="24"/>
          <w:shd w:val="clear" w:color="auto" w:fill="FFFFFF"/>
        </w:rPr>
        <w:t xml:space="preserve"> _____. </w:t>
      </w:r>
    </w:p>
    <w:p w:rsidR="00D97863" w:rsidRPr="002C2303" w:rsidRDefault="00D97863" w:rsidP="00D97863">
      <w:pPr>
        <w:ind w:firstLine="357"/>
        <w:jc w:val="both"/>
        <w:rPr>
          <w:rFonts w:eastAsia="Calibri"/>
          <w:b/>
          <w:sz w:val="24"/>
          <w:szCs w:val="24"/>
        </w:rPr>
      </w:pPr>
      <w:r w:rsidRPr="002C2303">
        <w:rPr>
          <w:rFonts w:eastAsia="Calibri"/>
          <w:b/>
          <w:sz w:val="24"/>
          <w:szCs w:val="24"/>
        </w:rPr>
        <w:lastRenderedPageBreak/>
        <w:t>(Общение)</w:t>
      </w:r>
    </w:p>
    <w:p w:rsidR="00D97863" w:rsidRPr="002C2303" w:rsidRDefault="00D97863" w:rsidP="00D97863">
      <w:pPr>
        <w:jc w:val="both"/>
        <w:rPr>
          <w:rFonts w:eastAsia="Calibri"/>
          <w:sz w:val="24"/>
          <w:szCs w:val="24"/>
        </w:rPr>
      </w:pPr>
    </w:p>
    <w:p w:rsidR="00D97863" w:rsidRPr="002C2303" w:rsidRDefault="00D97863" w:rsidP="00D97863">
      <w:pPr>
        <w:pStyle w:val="a3"/>
        <w:numPr>
          <w:ilvl w:val="0"/>
          <w:numId w:val="12"/>
        </w:numPr>
        <w:ind w:left="0" w:firstLine="357"/>
        <w:jc w:val="both"/>
        <w:rPr>
          <w:rFonts w:eastAsia="Calibri"/>
          <w:sz w:val="24"/>
          <w:szCs w:val="24"/>
        </w:rPr>
      </w:pPr>
      <w:r w:rsidRPr="002C2303">
        <w:rPr>
          <w:color w:val="333333"/>
          <w:sz w:val="24"/>
          <w:szCs w:val="24"/>
          <w:shd w:val="clear" w:color="auto" w:fill="FFFFFF"/>
        </w:rPr>
        <w:t>Исторически сложившаяся форма общения людей посредством языка, позволяющая человеку познавать окружающий мир – это ____</w:t>
      </w:r>
      <w:r w:rsidRPr="002C2303">
        <w:rPr>
          <w:rFonts w:eastAsia="Calibri"/>
          <w:sz w:val="24"/>
          <w:szCs w:val="24"/>
        </w:rPr>
        <w:t>.</w:t>
      </w:r>
    </w:p>
    <w:p w:rsidR="00D97863" w:rsidRPr="002C2303" w:rsidRDefault="00D97863" w:rsidP="00D97863">
      <w:pPr>
        <w:ind w:firstLine="357"/>
        <w:jc w:val="both"/>
        <w:rPr>
          <w:rFonts w:eastAsia="Calibri"/>
          <w:b/>
          <w:sz w:val="24"/>
          <w:szCs w:val="24"/>
        </w:rPr>
      </w:pPr>
      <w:r w:rsidRPr="002C2303">
        <w:rPr>
          <w:rFonts w:eastAsia="Calibri"/>
          <w:b/>
          <w:sz w:val="24"/>
          <w:szCs w:val="24"/>
        </w:rPr>
        <w:t>(</w:t>
      </w:r>
      <w:r>
        <w:rPr>
          <w:rFonts w:eastAsia="Calibri"/>
          <w:b/>
          <w:sz w:val="24"/>
          <w:szCs w:val="24"/>
        </w:rPr>
        <w:t>Речь</w:t>
      </w:r>
      <w:r w:rsidRPr="002C2303">
        <w:rPr>
          <w:rFonts w:eastAsia="Calibri"/>
          <w:b/>
          <w:sz w:val="24"/>
          <w:szCs w:val="24"/>
        </w:rPr>
        <w:t>)</w:t>
      </w:r>
    </w:p>
    <w:p w:rsidR="00D97863" w:rsidRPr="002C2303" w:rsidRDefault="00D97863" w:rsidP="00D97863">
      <w:pPr>
        <w:jc w:val="both"/>
        <w:rPr>
          <w:rFonts w:eastAsia="Calibri"/>
          <w:sz w:val="24"/>
          <w:szCs w:val="24"/>
        </w:rPr>
      </w:pPr>
    </w:p>
    <w:p w:rsidR="00D97863" w:rsidRPr="0080583D" w:rsidRDefault="00D97863" w:rsidP="00D97863">
      <w:pPr>
        <w:pStyle w:val="a3"/>
        <w:numPr>
          <w:ilvl w:val="0"/>
          <w:numId w:val="12"/>
        </w:numPr>
        <w:ind w:left="0" w:firstLine="357"/>
        <w:jc w:val="both"/>
        <w:rPr>
          <w:rFonts w:eastAsia="Calibri"/>
          <w:sz w:val="24"/>
          <w:szCs w:val="24"/>
        </w:rPr>
      </w:pPr>
      <w:r w:rsidRPr="0080583D">
        <w:rPr>
          <w:color w:val="333333"/>
          <w:sz w:val="24"/>
          <w:szCs w:val="24"/>
          <w:shd w:val="clear" w:color="auto" w:fill="FFFFFF"/>
        </w:rPr>
        <w:t>Он утверждает, что мир состоит из сферы действительности и сферы </w:t>
      </w:r>
      <w:r w:rsidRPr="0080583D">
        <w:rPr>
          <w:b/>
          <w:bCs/>
          <w:color w:val="333333"/>
          <w:sz w:val="24"/>
          <w:szCs w:val="24"/>
          <w:shd w:val="clear" w:color="auto" w:fill="FFFFFF"/>
        </w:rPr>
        <w:t>ценностей</w:t>
      </w:r>
      <w:r w:rsidRPr="0080583D">
        <w:rPr>
          <w:color w:val="333333"/>
          <w:sz w:val="24"/>
          <w:szCs w:val="24"/>
          <w:shd w:val="clear" w:color="auto" w:fill="FFFFFF"/>
        </w:rPr>
        <w:t>, по образу и подобию антитезы сущего и должного. </w:t>
      </w:r>
      <w:r w:rsidRPr="0080583D">
        <w:rPr>
          <w:bCs/>
          <w:color w:val="333333"/>
          <w:sz w:val="24"/>
          <w:szCs w:val="24"/>
          <w:shd w:val="clear" w:color="auto" w:fill="FFFFFF"/>
        </w:rPr>
        <w:t>Автор учения</w:t>
      </w:r>
      <w:r w:rsidRPr="0080583D">
        <w:rPr>
          <w:color w:val="333333"/>
          <w:sz w:val="24"/>
          <w:szCs w:val="24"/>
          <w:shd w:val="clear" w:color="auto" w:fill="FFFFFF"/>
        </w:rPr>
        <w:t> </w:t>
      </w:r>
      <w:r w:rsidRPr="0080583D">
        <w:rPr>
          <w:b/>
          <w:bCs/>
          <w:color w:val="333333"/>
          <w:sz w:val="24"/>
          <w:szCs w:val="24"/>
          <w:shd w:val="clear" w:color="auto" w:fill="FFFFFF"/>
        </w:rPr>
        <w:t>о</w:t>
      </w:r>
      <w:r w:rsidRPr="0080583D">
        <w:rPr>
          <w:color w:val="333333"/>
          <w:sz w:val="24"/>
          <w:szCs w:val="24"/>
          <w:shd w:val="clear" w:color="auto" w:fill="FFFFFF"/>
        </w:rPr>
        <w:t> трансцендентальной природе </w:t>
      </w:r>
      <w:r w:rsidRPr="0080583D">
        <w:rPr>
          <w:bCs/>
          <w:color w:val="333333"/>
          <w:sz w:val="24"/>
          <w:szCs w:val="24"/>
          <w:shd w:val="clear" w:color="auto" w:fill="FFFFFF"/>
        </w:rPr>
        <w:t>ценностей</w:t>
      </w:r>
      <w:r w:rsidRPr="0080583D">
        <w:rPr>
          <w:color w:val="333333"/>
          <w:sz w:val="24"/>
          <w:szCs w:val="24"/>
          <w:shd w:val="clear" w:color="auto" w:fill="FFFFFF"/>
        </w:rPr>
        <w:t xml:space="preserve">, которое изложено в работе «Общие основания философии» __________. </w:t>
      </w:r>
    </w:p>
    <w:p w:rsidR="00D97863" w:rsidRPr="002C2303" w:rsidRDefault="00D97863" w:rsidP="00D97863">
      <w:pPr>
        <w:ind w:firstLine="357"/>
        <w:jc w:val="both"/>
        <w:rPr>
          <w:rFonts w:eastAsia="Calibri"/>
          <w:b/>
          <w:sz w:val="24"/>
          <w:szCs w:val="24"/>
        </w:rPr>
      </w:pPr>
      <w:r w:rsidRPr="0080583D">
        <w:rPr>
          <w:rFonts w:eastAsia="Calibri"/>
          <w:b/>
          <w:sz w:val="24"/>
          <w:szCs w:val="24"/>
        </w:rPr>
        <w:t>(Г. Риккерт/ Г Риккерт/ Генрих Риккерт/ Риккерт)</w:t>
      </w:r>
    </w:p>
    <w:p w:rsidR="00D97863" w:rsidRPr="002C2303" w:rsidRDefault="00D97863" w:rsidP="00D97863">
      <w:pPr>
        <w:ind w:firstLine="357"/>
        <w:jc w:val="both"/>
        <w:rPr>
          <w:rFonts w:eastAsia="Calibri"/>
          <w:b/>
          <w:sz w:val="24"/>
          <w:szCs w:val="24"/>
        </w:rPr>
      </w:pPr>
    </w:p>
    <w:p w:rsidR="00D97863" w:rsidRPr="002C2303" w:rsidRDefault="00D97863" w:rsidP="00D97863">
      <w:pPr>
        <w:pStyle w:val="a3"/>
        <w:numPr>
          <w:ilvl w:val="0"/>
          <w:numId w:val="12"/>
        </w:numPr>
        <w:ind w:left="0" w:firstLine="357"/>
        <w:jc w:val="both"/>
        <w:rPr>
          <w:rFonts w:eastAsia="Calibri"/>
          <w:sz w:val="24"/>
          <w:szCs w:val="24"/>
        </w:rPr>
      </w:pPr>
      <w:r w:rsidRPr="002C2303">
        <w:rPr>
          <w:color w:val="333333"/>
          <w:sz w:val="24"/>
          <w:szCs w:val="24"/>
          <w:shd w:val="clear" w:color="auto" w:fill="FFFFFF"/>
        </w:rPr>
        <w:t>Смысл, лежащий над всяким бытием, она совершенно независима ни от познающего субъекта, ни от действительности – это _____ .</w:t>
      </w:r>
    </w:p>
    <w:p w:rsidR="00D97863" w:rsidRPr="002C2303" w:rsidRDefault="00D97863" w:rsidP="00D97863">
      <w:pPr>
        <w:ind w:firstLine="357"/>
        <w:jc w:val="both"/>
        <w:rPr>
          <w:rFonts w:eastAsia="Calibri"/>
          <w:b/>
          <w:sz w:val="24"/>
          <w:szCs w:val="24"/>
        </w:rPr>
      </w:pPr>
      <w:r w:rsidRPr="002C2303">
        <w:rPr>
          <w:rFonts w:eastAsia="Calibri"/>
          <w:b/>
          <w:sz w:val="24"/>
          <w:szCs w:val="24"/>
        </w:rPr>
        <w:t>(Ценность)</w:t>
      </w:r>
    </w:p>
    <w:p w:rsidR="00D97863" w:rsidRPr="002C2303" w:rsidRDefault="00D97863" w:rsidP="00D97863">
      <w:pPr>
        <w:jc w:val="both"/>
        <w:rPr>
          <w:rFonts w:eastAsia="Calibri"/>
          <w:sz w:val="24"/>
          <w:szCs w:val="24"/>
        </w:rPr>
      </w:pPr>
    </w:p>
    <w:p w:rsidR="00D97863" w:rsidRPr="002C2303" w:rsidRDefault="00D97863" w:rsidP="00D97863">
      <w:pPr>
        <w:pStyle w:val="a3"/>
        <w:numPr>
          <w:ilvl w:val="0"/>
          <w:numId w:val="12"/>
        </w:numPr>
        <w:ind w:left="0" w:firstLine="357"/>
        <w:jc w:val="both"/>
        <w:rPr>
          <w:rFonts w:eastAsia="Calibri"/>
          <w:sz w:val="24"/>
          <w:szCs w:val="24"/>
        </w:rPr>
      </w:pPr>
      <w:r w:rsidRPr="00D37899">
        <w:rPr>
          <w:bCs/>
          <w:color w:val="333333"/>
          <w:sz w:val="24"/>
          <w:szCs w:val="24"/>
          <w:shd w:val="clear" w:color="auto" w:fill="FFFFFF"/>
        </w:rPr>
        <w:t>Свободное время, организованное в какие-либо виды называется</w:t>
      </w:r>
      <w:r w:rsidRPr="002C2303">
        <w:rPr>
          <w:b/>
          <w:bCs/>
          <w:color w:val="333333"/>
          <w:sz w:val="24"/>
          <w:szCs w:val="24"/>
          <w:shd w:val="clear" w:color="auto" w:fill="FFFFFF"/>
        </w:rPr>
        <w:t xml:space="preserve"> ______</w:t>
      </w:r>
      <w:r w:rsidRPr="002C2303">
        <w:rPr>
          <w:color w:val="333333"/>
          <w:sz w:val="24"/>
          <w:szCs w:val="24"/>
          <w:shd w:val="clear" w:color="auto" w:fill="FFFFFF"/>
        </w:rPr>
        <w:t>.</w:t>
      </w:r>
    </w:p>
    <w:p w:rsidR="00D97863" w:rsidRPr="002C2303" w:rsidRDefault="00D97863" w:rsidP="00D97863">
      <w:pPr>
        <w:ind w:firstLine="357"/>
        <w:jc w:val="both"/>
        <w:rPr>
          <w:rFonts w:eastAsia="Calibri"/>
          <w:b/>
          <w:bCs/>
          <w:sz w:val="24"/>
          <w:szCs w:val="24"/>
        </w:rPr>
      </w:pPr>
      <w:r w:rsidRPr="002C2303">
        <w:rPr>
          <w:rFonts w:eastAsia="Calibri"/>
          <w:b/>
          <w:sz w:val="24"/>
          <w:szCs w:val="24"/>
        </w:rPr>
        <w:t>(Досугом/ Досуг)</w:t>
      </w:r>
    </w:p>
    <w:p w:rsidR="00D97863" w:rsidRPr="002C2303" w:rsidRDefault="00D97863" w:rsidP="00D97863">
      <w:pPr>
        <w:jc w:val="both"/>
        <w:rPr>
          <w:rFonts w:eastAsia="Calibri"/>
          <w:sz w:val="24"/>
          <w:szCs w:val="24"/>
        </w:rPr>
      </w:pPr>
    </w:p>
    <w:p w:rsidR="00D97863" w:rsidRPr="002C2303" w:rsidRDefault="00D97863" w:rsidP="00D97863">
      <w:pPr>
        <w:pStyle w:val="a3"/>
        <w:numPr>
          <w:ilvl w:val="0"/>
          <w:numId w:val="12"/>
        </w:numPr>
        <w:ind w:left="0" w:firstLine="357"/>
        <w:jc w:val="both"/>
        <w:rPr>
          <w:rFonts w:eastAsia="Calibri"/>
          <w:sz w:val="24"/>
          <w:szCs w:val="24"/>
        </w:rPr>
      </w:pPr>
      <w:r w:rsidRPr="002C2303">
        <w:rPr>
          <w:sz w:val="24"/>
          <w:szCs w:val="24"/>
        </w:rPr>
        <w:t>Социальный работник должен соизмерять свои поступки с высшими стандартами профессиональной ______</w:t>
      </w:r>
      <w:r w:rsidRPr="002C2303">
        <w:rPr>
          <w:rFonts w:eastAsia="Calibri"/>
          <w:sz w:val="24"/>
          <w:szCs w:val="24"/>
        </w:rPr>
        <w:t>.</w:t>
      </w:r>
    </w:p>
    <w:p w:rsidR="00D97863" w:rsidRPr="002C2303" w:rsidRDefault="00D97863" w:rsidP="00D97863">
      <w:pPr>
        <w:ind w:firstLine="357"/>
        <w:jc w:val="both"/>
        <w:rPr>
          <w:rFonts w:eastAsia="Calibri"/>
          <w:b/>
          <w:sz w:val="24"/>
          <w:szCs w:val="24"/>
        </w:rPr>
      </w:pPr>
      <w:r w:rsidRPr="002C2303">
        <w:rPr>
          <w:rFonts w:eastAsia="Calibri"/>
          <w:b/>
          <w:sz w:val="24"/>
          <w:szCs w:val="24"/>
        </w:rPr>
        <w:t>(Честности/Честность)</w:t>
      </w:r>
    </w:p>
    <w:p w:rsidR="00D97863" w:rsidRPr="002C2303" w:rsidRDefault="00D97863" w:rsidP="00D97863">
      <w:pPr>
        <w:jc w:val="both"/>
        <w:rPr>
          <w:rFonts w:eastAsia="Calibri"/>
          <w:sz w:val="24"/>
          <w:szCs w:val="24"/>
        </w:rPr>
      </w:pPr>
    </w:p>
    <w:p w:rsidR="00D97863" w:rsidRPr="002C2303" w:rsidRDefault="00D97863" w:rsidP="00D97863">
      <w:pPr>
        <w:pStyle w:val="a3"/>
        <w:numPr>
          <w:ilvl w:val="0"/>
          <w:numId w:val="12"/>
        </w:numPr>
        <w:ind w:left="0" w:firstLine="357"/>
        <w:jc w:val="both"/>
        <w:rPr>
          <w:rFonts w:eastAsia="Calibri"/>
          <w:sz w:val="24"/>
          <w:szCs w:val="24"/>
        </w:rPr>
      </w:pPr>
      <w:r w:rsidRPr="00D37899">
        <w:rPr>
          <w:bCs/>
          <w:color w:val="333333"/>
          <w:sz w:val="24"/>
          <w:szCs w:val="24"/>
          <w:shd w:val="clear" w:color="auto" w:fill="FFFFFF"/>
        </w:rPr>
        <w:t>Совокупность особых, духовных правил, регулирующих поведение человека, его отношение к другим людям, самому себе, а также к окружающей среде</w:t>
      </w:r>
      <w:r w:rsidRPr="002C2303">
        <w:rPr>
          <w:color w:val="333333"/>
          <w:sz w:val="24"/>
          <w:szCs w:val="24"/>
          <w:shd w:val="clear" w:color="auto" w:fill="FFFFFF"/>
        </w:rPr>
        <w:t xml:space="preserve"> – это ___</w:t>
      </w:r>
      <w:r w:rsidRPr="002C2303">
        <w:rPr>
          <w:rFonts w:eastAsia="Calibri"/>
          <w:sz w:val="24"/>
          <w:szCs w:val="24"/>
        </w:rPr>
        <w:t>.</w:t>
      </w:r>
    </w:p>
    <w:p w:rsidR="00D97863" w:rsidRPr="002C2303" w:rsidRDefault="00D97863" w:rsidP="00D97863">
      <w:pPr>
        <w:ind w:firstLine="357"/>
        <w:jc w:val="both"/>
        <w:rPr>
          <w:rFonts w:eastAsia="Calibri"/>
          <w:b/>
          <w:sz w:val="24"/>
          <w:szCs w:val="24"/>
        </w:rPr>
      </w:pPr>
      <w:r w:rsidRPr="002C2303">
        <w:rPr>
          <w:rFonts w:eastAsia="Calibri"/>
          <w:b/>
          <w:sz w:val="24"/>
          <w:szCs w:val="24"/>
        </w:rPr>
        <w:t>(Мораль)</w:t>
      </w:r>
    </w:p>
    <w:p w:rsidR="00D97863" w:rsidRPr="002C2303" w:rsidRDefault="00D97863" w:rsidP="00D97863">
      <w:pPr>
        <w:pStyle w:val="a3"/>
        <w:numPr>
          <w:ilvl w:val="0"/>
          <w:numId w:val="12"/>
        </w:numPr>
        <w:ind w:left="0" w:firstLine="357"/>
        <w:jc w:val="both"/>
        <w:rPr>
          <w:rFonts w:eastAsia="Calibri"/>
          <w:sz w:val="24"/>
          <w:szCs w:val="24"/>
        </w:rPr>
      </w:pPr>
      <w:r w:rsidRPr="002C2303">
        <w:rPr>
          <w:color w:val="333333"/>
          <w:sz w:val="24"/>
          <w:szCs w:val="24"/>
          <w:shd w:val="clear" w:color="auto" w:fill="FFFFFF"/>
        </w:rPr>
        <w:t xml:space="preserve">Закрепившееся определённое мнение о человеке или группе людей – это ____. </w:t>
      </w:r>
    </w:p>
    <w:p w:rsidR="00D97863" w:rsidRPr="002C2303" w:rsidRDefault="00D97863" w:rsidP="00D97863">
      <w:pPr>
        <w:ind w:firstLine="357"/>
        <w:jc w:val="both"/>
        <w:rPr>
          <w:rFonts w:eastAsia="Calibri"/>
          <w:b/>
          <w:sz w:val="24"/>
          <w:szCs w:val="24"/>
        </w:rPr>
      </w:pPr>
      <w:r w:rsidRPr="002C2303">
        <w:rPr>
          <w:rFonts w:eastAsia="Calibri"/>
          <w:b/>
          <w:sz w:val="24"/>
          <w:szCs w:val="24"/>
        </w:rPr>
        <w:t>(Репутация)</w:t>
      </w:r>
    </w:p>
    <w:p w:rsidR="00D97863" w:rsidRPr="002C2303" w:rsidRDefault="00D97863" w:rsidP="00D97863">
      <w:pPr>
        <w:jc w:val="both"/>
        <w:rPr>
          <w:rFonts w:eastAsia="Calibri"/>
          <w:sz w:val="24"/>
          <w:szCs w:val="24"/>
        </w:rPr>
      </w:pPr>
    </w:p>
    <w:p w:rsidR="00D97863" w:rsidRPr="002C2303" w:rsidRDefault="00D97863" w:rsidP="00D97863">
      <w:pPr>
        <w:pStyle w:val="a3"/>
        <w:numPr>
          <w:ilvl w:val="0"/>
          <w:numId w:val="12"/>
        </w:numPr>
        <w:ind w:left="0" w:firstLine="357"/>
        <w:jc w:val="both"/>
        <w:rPr>
          <w:rFonts w:eastAsia="Calibri"/>
          <w:sz w:val="24"/>
          <w:szCs w:val="24"/>
        </w:rPr>
      </w:pPr>
      <w:r w:rsidRPr="002C2303">
        <w:rPr>
          <w:color w:val="333333"/>
          <w:sz w:val="24"/>
          <w:szCs w:val="24"/>
          <w:shd w:val="clear" w:color="auto" w:fill="FFFFFF"/>
        </w:rPr>
        <w:t xml:space="preserve">Категория этики, в которой отображается сочувственная и действенная любовь, которая оказывается в готовности помочь каждому, кто требует помощи, безотносительно к тому, есть ли этот человек близкой, знакомой ли целиком посторонней называется _____. </w:t>
      </w:r>
    </w:p>
    <w:p w:rsidR="00D97863" w:rsidRPr="002C2303" w:rsidRDefault="00D97863" w:rsidP="00D97863">
      <w:pPr>
        <w:ind w:firstLine="357"/>
        <w:jc w:val="both"/>
        <w:rPr>
          <w:rFonts w:eastAsia="Calibri"/>
          <w:b/>
          <w:sz w:val="24"/>
          <w:szCs w:val="24"/>
        </w:rPr>
      </w:pPr>
      <w:r w:rsidRPr="002C2303">
        <w:rPr>
          <w:rFonts w:eastAsia="Calibri"/>
          <w:b/>
          <w:sz w:val="24"/>
          <w:szCs w:val="24"/>
        </w:rPr>
        <w:t>(Милосердием/Милосердие)</w:t>
      </w:r>
    </w:p>
    <w:p w:rsidR="00D97863" w:rsidRPr="002C2303" w:rsidRDefault="00D97863" w:rsidP="00D97863">
      <w:pPr>
        <w:jc w:val="both"/>
        <w:rPr>
          <w:rFonts w:eastAsia="Calibri"/>
          <w:sz w:val="24"/>
          <w:szCs w:val="24"/>
        </w:rPr>
      </w:pPr>
    </w:p>
    <w:p w:rsidR="00D97863" w:rsidRPr="002C2303" w:rsidRDefault="00D97863" w:rsidP="00D97863">
      <w:pPr>
        <w:pStyle w:val="a3"/>
        <w:numPr>
          <w:ilvl w:val="0"/>
          <w:numId w:val="12"/>
        </w:numPr>
        <w:ind w:left="0" w:firstLine="357"/>
        <w:jc w:val="both"/>
        <w:rPr>
          <w:rFonts w:eastAsia="Calibri"/>
          <w:sz w:val="24"/>
          <w:szCs w:val="24"/>
        </w:rPr>
      </w:pPr>
      <w:r w:rsidRPr="002C2303">
        <w:rPr>
          <w:color w:val="333333"/>
          <w:sz w:val="24"/>
          <w:szCs w:val="24"/>
          <w:shd w:val="clear" w:color="auto" w:fill="FFFFFF"/>
        </w:rPr>
        <w:t xml:space="preserve">Деятельность, посредством которой частные ресурсы добровольно распределяются их обладателями в целях содействия нуждающимся (в широком смысле слова) людям, для решения общественных проблем, а также усовершенствования условий общественной жизни – это _____. </w:t>
      </w:r>
    </w:p>
    <w:p w:rsidR="00D97863" w:rsidRPr="002C2303" w:rsidRDefault="00D97863" w:rsidP="00D97863">
      <w:pPr>
        <w:ind w:firstLine="357"/>
        <w:jc w:val="both"/>
        <w:rPr>
          <w:rFonts w:eastAsia="Calibri"/>
          <w:b/>
          <w:sz w:val="24"/>
          <w:szCs w:val="24"/>
        </w:rPr>
      </w:pPr>
      <w:r w:rsidRPr="002C2303">
        <w:rPr>
          <w:rFonts w:eastAsia="Calibri"/>
          <w:b/>
          <w:sz w:val="24"/>
          <w:szCs w:val="24"/>
        </w:rPr>
        <w:t>(Филантропия)</w:t>
      </w:r>
    </w:p>
    <w:p w:rsidR="00D97863" w:rsidRPr="002C2303" w:rsidRDefault="00D97863" w:rsidP="00D97863">
      <w:pPr>
        <w:jc w:val="both"/>
        <w:rPr>
          <w:rFonts w:eastAsia="Calibri"/>
          <w:sz w:val="24"/>
          <w:szCs w:val="24"/>
        </w:rPr>
      </w:pPr>
    </w:p>
    <w:p w:rsidR="00D97863" w:rsidRPr="002C2303" w:rsidRDefault="00D97863" w:rsidP="00D97863">
      <w:pPr>
        <w:pStyle w:val="a3"/>
        <w:numPr>
          <w:ilvl w:val="0"/>
          <w:numId w:val="12"/>
        </w:numPr>
        <w:ind w:left="0" w:firstLine="357"/>
        <w:jc w:val="both"/>
        <w:rPr>
          <w:rFonts w:eastAsia="Calibri"/>
          <w:sz w:val="24"/>
          <w:szCs w:val="24"/>
        </w:rPr>
      </w:pPr>
      <w:r w:rsidRPr="002C2303">
        <w:rPr>
          <w:color w:val="333333"/>
          <w:sz w:val="24"/>
          <w:szCs w:val="24"/>
          <w:shd w:val="clear" w:color="auto" w:fill="FFFFFF"/>
        </w:rPr>
        <w:t>Выполнение</w:t>
      </w:r>
      <w:r>
        <w:rPr>
          <w:color w:val="333333"/>
          <w:sz w:val="24"/>
          <w:szCs w:val="24"/>
          <w:shd w:val="clear" w:color="auto" w:fill="FFFFFF"/>
        </w:rPr>
        <w:t xml:space="preserve"> </w:t>
      </w:r>
      <w:r w:rsidRPr="002C2303">
        <w:rPr>
          <w:color w:val="333333"/>
          <w:sz w:val="24"/>
          <w:szCs w:val="24"/>
          <w:shd w:val="clear" w:color="auto" w:fill="FFFFFF"/>
        </w:rPr>
        <w:t>моральных требований вопреки крайне неблагоприятным </w:t>
      </w:r>
      <w:r w:rsidRPr="00403617">
        <w:rPr>
          <w:bCs/>
          <w:color w:val="333333"/>
          <w:sz w:val="24"/>
          <w:szCs w:val="24"/>
          <w:shd w:val="clear" w:color="auto" w:fill="FFFFFF"/>
        </w:rPr>
        <w:t>социальным</w:t>
      </w:r>
      <w:r w:rsidRPr="002C2303">
        <w:rPr>
          <w:color w:val="333333"/>
          <w:sz w:val="24"/>
          <w:szCs w:val="24"/>
          <w:shd w:val="clear" w:color="auto" w:fill="FFFFFF"/>
        </w:rPr>
        <w:t> условиям или обстоятельствам личной жизни, враждебной окружающей среде и давлению извне, стойкое перенесения трудностей, тягот, лишений, самопожертвование.</w:t>
      </w:r>
      <w:r>
        <w:rPr>
          <w:color w:val="333333"/>
          <w:sz w:val="24"/>
          <w:szCs w:val="24"/>
          <w:shd w:val="clear" w:color="auto" w:fill="FFFFFF"/>
        </w:rPr>
        <w:t xml:space="preserve"> </w:t>
      </w:r>
      <w:r w:rsidRPr="002C2303">
        <w:rPr>
          <w:color w:val="333333"/>
          <w:sz w:val="24"/>
          <w:szCs w:val="24"/>
          <w:shd w:val="clear" w:color="auto" w:fill="FFFFFF"/>
        </w:rPr>
        <w:t>В современном понимании   как вид нравственной </w:t>
      </w:r>
      <w:r w:rsidRPr="0080583D">
        <w:rPr>
          <w:bCs/>
          <w:color w:val="333333"/>
          <w:sz w:val="24"/>
          <w:szCs w:val="24"/>
          <w:shd w:val="clear" w:color="auto" w:fill="FFFFFF"/>
        </w:rPr>
        <w:t>деятельности</w:t>
      </w:r>
      <w:r w:rsidRPr="00403617">
        <w:rPr>
          <w:color w:val="333333"/>
          <w:sz w:val="24"/>
          <w:szCs w:val="24"/>
          <w:shd w:val="clear" w:color="auto" w:fill="FFFFFF"/>
        </w:rPr>
        <w:t xml:space="preserve"> </w:t>
      </w:r>
      <w:r w:rsidRPr="002C2303">
        <w:rPr>
          <w:color w:val="333333"/>
          <w:sz w:val="24"/>
          <w:szCs w:val="24"/>
          <w:shd w:val="clear" w:color="auto" w:fill="FFFFFF"/>
        </w:rPr>
        <w:t>выступает</w:t>
      </w:r>
      <w:r>
        <w:rPr>
          <w:color w:val="333333"/>
          <w:sz w:val="24"/>
          <w:szCs w:val="24"/>
          <w:shd w:val="clear" w:color="auto" w:fill="FFFFFF"/>
        </w:rPr>
        <w:t xml:space="preserve"> __________.</w:t>
      </w:r>
      <w:r w:rsidRPr="002C2303">
        <w:rPr>
          <w:color w:val="333333"/>
          <w:sz w:val="24"/>
          <w:szCs w:val="24"/>
          <w:shd w:val="clear" w:color="auto" w:fill="FFFFFF"/>
        </w:rPr>
        <w:t xml:space="preserve"> </w:t>
      </w:r>
    </w:p>
    <w:p w:rsidR="00D97863" w:rsidRPr="002C2303" w:rsidRDefault="00D97863" w:rsidP="00D97863">
      <w:pPr>
        <w:ind w:firstLine="357"/>
        <w:jc w:val="both"/>
        <w:rPr>
          <w:rFonts w:eastAsia="Calibri"/>
          <w:b/>
          <w:sz w:val="24"/>
          <w:szCs w:val="24"/>
        </w:rPr>
      </w:pPr>
      <w:r w:rsidRPr="002C2303">
        <w:rPr>
          <w:rFonts w:eastAsia="Calibri"/>
          <w:b/>
          <w:sz w:val="24"/>
          <w:szCs w:val="24"/>
        </w:rPr>
        <w:t>(Подвижничество)</w:t>
      </w:r>
    </w:p>
    <w:p w:rsidR="00D97863" w:rsidRPr="002C2303" w:rsidRDefault="00D97863" w:rsidP="00D97863">
      <w:pPr>
        <w:jc w:val="both"/>
        <w:rPr>
          <w:rFonts w:eastAsia="Calibri"/>
          <w:sz w:val="24"/>
          <w:szCs w:val="24"/>
        </w:rPr>
      </w:pPr>
    </w:p>
    <w:p w:rsidR="00D97863" w:rsidRPr="002C2303" w:rsidRDefault="00D97863" w:rsidP="00D97863">
      <w:pPr>
        <w:pStyle w:val="a3"/>
        <w:numPr>
          <w:ilvl w:val="0"/>
          <w:numId w:val="12"/>
        </w:numPr>
        <w:ind w:left="0" w:firstLine="357"/>
        <w:jc w:val="both"/>
        <w:rPr>
          <w:rFonts w:eastAsia="Calibri"/>
          <w:sz w:val="24"/>
          <w:szCs w:val="24"/>
        </w:rPr>
      </w:pPr>
      <w:r w:rsidRPr="002C2303">
        <w:rPr>
          <w:color w:val="333333"/>
          <w:sz w:val="24"/>
          <w:szCs w:val="24"/>
          <w:shd w:val="clear" w:color="auto" w:fill="FFFFFF"/>
        </w:rPr>
        <w:t xml:space="preserve">Нравственный принцип, предписывающий человеку совершать бескорыстные действия, направленные на благо других людей называется ________. </w:t>
      </w:r>
    </w:p>
    <w:p w:rsidR="00D97863" w:rsidRPr="002C2303" w:rsidRDefault="00D97863" w:rsidP="00D97863">
      <w:pPr>
        <w:ind w:firstLine="357"/>
        <w:jc w:val="both"/>
        <w:rPr>
          <w:rFonts w:eastAsia="Calibri"/>
          <w:b/>
          <w:sz w:val="24"/>
          <w:szCs w:val="24"/>
        </w:rPr>
      </w:pPr>
      <w:r w:rsidRPr="002C2303">
        <w:rPr>
          <w:rFonts w:eastAsia="Calibri"/>
          <w:b/>
          <w:sz w:val="24"/>
          <w:szCs w:val="24"/>
        </w:rPr>
        <w:t>(Альтруизмом/Альтруизм)</w:t>
      </w:r>
    </w:p>
    <w:p w:rsidR="00D97863" w:rsidRPr="002C2303" w:rsidRDefault="00D97863" w:rsidP="00D97863">
      <w:pPr>
        <w:jc w:val="both"/>
        <w:rPr>
          <w:rFonts w:eastAsia="Calibri"/>
          <w:sz w:val="24"/>
          <w:szCs w:val="24"/>
        </w:rPr>
      </w:pPr>
    </w:p>
    <w:p w:rsidR="00D97863" w:rsidRPr="002C2303" w:rsidRDefault="00D97863" w:rsidP="00D97863">
      <w:pPr>
        <w:pStyle w:val="a3"/>
        <w:numPr>
          <w:ilvl w:val="0"/>
          <w:numId w:val="12"/>
        </w:numPr>
        <w:ind w:left="0" w:firstLine="357"/>
        <w:jc w:val="both"/>
        <w:rPr>
          <w:rFonts w:eastAsia="Calibri"/>
          <w:sz w:val="24"/>
          <w:szCs w:val="24"/>
        </w:rPr>
      </w:pPr>
      <w:r w:rsidRPr="002C2303">
        <w:rPr>
          <w:color w:val="333333"/>
          <w:sz w:val="24"/>
          <w:szCs w:val="24"/>
          <w:shd w:val="clear" w:color="auto" w:fill="FFFFFF"/>
        </w:rPr>
        <w:lastRenderedPageBreak/>
        <w:t>Моральное качество, характеризующее личность с точки зрения ее отношения к окружающим и самой себе и проявляющееся в том, что человек не признает за собой никаких исключительных достоинств или особых прав, добровольно подчиняет себя требованиям общественной дисциплины, ограничивает свои собственные потребности соответственно существующим в данном об</w:t>
      </w:r>
      <w:r>
        <w:rPr>
          <w:color w:val="333333"/>
          <w:sz w:val="24"/>
          <w:szCs w:val="24"/>
          <w:shd w:val="clear" w:color="auto" w:fill="FFFFFF"/>
        </w:rPr>
        <w:t>щест</w:t>
      </w:r>
      <w:r w:rsidRPr="002C2303">
        <w:rPr>
          <w:color w:val="333333"/>
          <w:sz w:val="24"/>
          <w:szCs w:val="24"/>
          <w:shd w:val="clear" w:color="auto" w:fill="FFFFFF"/>
        </w:rPr>
        <w:t xml:space="preserve">ве материальным условиям жизни народа, относится ко всем людям с уважением, проявляет необходимую терпимость к мелким недостаткам людей называется __________. </w:t>
      </w:r>
    </w:p>
    <w:p w:rsidR="00D97863" w:rsidRPr="002C2303" w:rsidRDefault="00D97863" w:rsidP="00D97863">
      <w:pPr>
        <w:ind w:firstLine="357"/>
        <w:jc w:val="both"/>
        <w:rPr>
          <w:rFonts w:eastAsia="Calibri"/>
          <w:b/>
          <w:sz w:val="24"/>
          <w:szCs w:val="24"/>
        </w:rPr>
      </w:pPr>
      <w:r w:rsidRPr="002C2303">
        <w:rPr>
          <w:rFonts w:eastAsia="Calibri"/>
          <w:b/>
          <w:sz w:val="24"/>
          <w:szCs w:val="24"/>
        </w:rPr>
        <w:t>(Скромностью/Скромность)</w:t>
      </w:r>
    </w:p>
    <w:p w:rsidR="00D97863" w:rsidRPr="002C2303" w:rsidRDefault="00D97863" w:rsidP="00D97863">
      <w:pPr>
        <w:jc w:val="both"/>
        <w:rPr>
          <w:rFonts w:eastAsia="Calibri"/>
          <w:sz w:val="24"/>
          <w:szCs w:val="24"/>
        </w:rPr>
      </w:pPr>
    </w:p>
    <w:p w:rsidR="00D97863" w:rsidRPr="002C2303" w:rsidRDefault="00D97863" w:rsidP="00D97863">
      <w:pPr>
        <w:pStyle w:val="a3"/>
        <w:numPr>
          <w:ilvl w:val="0"/>
          <w:numId w:val="12"/>
        </w:numPr>
        <w:ind w:left="0" w:firstLine="357"/>
        <w:jc w:val="both"/>
        <w:rPr>
          <w:rFonts w:eastAsia="Calibri"/>
          <w:sz w:val="24"/>
          <w:szCs w:val="24"/>
        </w:rPr>
      </w:pPr>
      <w:r w:rsidRPr="002C2303">
        <w:rPr>
          <w:color w:val="333333"/>
          <w:sz w:val="24"/>
          <w:szCs w:val="24"/>
          <w:shd w:val="clear" w:color="auto" w:fill="FFFFFF"/>
        </w:rPr>
        <w:t xml:space="preserve">Способность считывать эмоциональное состояние другого, сопоставлять это состояние с личными чувствами и давать положительный эмоциональный отклик называется _____. </w:t>
      </w:r>
    </w:p>
    <w:p w:rsidR="00D97863" w:rsidRPr="002C2303" w:rsidRDefault="00D97863" w:rsidP="00D97863">
      <w:pPr>
        <w:ind w:firstLine="357"/>
        <w:jc w:val="both"/>
        <w:rPr>
          <w:rFonts w:eastAsia="Calibri"/>
          <w:b/>
          <w:sz w:val="24"/>
          <w:szCs w:val="24"/>
        </w:rPr>
      </w:pPr>
      <w:r w:rsidRPr="002C2303">
        <w:rPr>
          <w:rFonts w:eastAsia="Calibri"/>
          <w:b/>
          <w:sz w:val="24"/>
          <w:szCs w:val="24"/>
        </w:rPr>
        <w:t>(Эмпатией/Эмпатия)</w:t>
      </w:r>
    </w:p>
    <w:p w:rsidR="00D97863" w:rsidRPr="002C2303" w:rsidRDefault="00D97863" w:rsidP="00D97863">
      <w:pPr>
        <w:rPr>
          <w:rFonts w:eastAsia="Calibri"/>
          <w:sz w:val="24"/>
          <w:szCs w:val="24"/>
        </w:rPr>
      </w:pPr>
    </w:p>
    <w:p w:rsidR="00D97863" w:rsidRPr="002C2303" w:rsidRDefault="00D97863" w:rsidP="00D97863">
      <w:pPr>
        <w:pStyle w:val="a3"/>
        <w:numPr>
          <w:ilvl w:val="0"/>
          <w:numId w:val="12"/>
        </w:numPr>
        <w:jc w:val="both"/>
        <w:rPr>
          <w:rFonts w:eastAsia="Calibri"/>
          <w:sz w:val="24"/>
          <w:szCs w:val="24"/>
        </w:rPr>
      </w:pPr>
      <w:r w:rsidRPr="002C2303">
        <w:rPr>
          <w:rFonts w:eastAsia="Calibri"/>
          <w:sz w:val="24"/>
          <w:szCs w:val="24"/>
        </w:rPr>
        <w:t>Процесс и результат выбора личностью своей позиции, целей и средств самоосуществления в конкретных обстоятельствах жизни называется _____.</w:t>
      </w:r>
    </w:p>
    <w:p w:rsidR="00D97863" w:rsidRPr="002462AC" w:rsidRDefault="00D97863" w:rsidP="00D97863">
      <w:pPr>
        <w:ind w:firstLine="357"/>
        <w:jc w:val="both"/>
        <w:rPr>
          <w:rFonts w:eastAsia="Calibri"/>
          <w:b/>
          <w:sz w:val="24"/>
          <w:szCs w:val="28"/>
        </w:rPr>
      </w:pPr>
      <w:r w:rsidRPr="002C2303">
        <w:rPr>
          <w:rFonts w:eastAsia="Calibri"/>
          <w:b/>
          <w:sz w:val="24"/>
          <w:szCs w:val="24"/>
        </w:rPr>
        <w:t>(Самоопределением/Самоопределение)</w:t>
      </w:r>
    </w:p>
    <w:p w:rsidR="00D97863" w:rsidRPr="00ED5489" w:rsidRDefault="00D97863" w:rsidP="00D97863">
      <w:pPr>
        <w:pStyle w:val="a4"/>
        <w:rPr>
          <w:color w:val="000000"/>
          <w:szCs w:val="24"/>
        </w:rPr>
      </w:pPr>
    </w:p>
    <w:p w:rsidR="00D97863" w:rsidRPr="00ED5489" w:rsidRDefault="00D97863" w:rsidP="00D97863">
      <w:pPr>
        <w:rPr>
          <w:b/>
          <w:sz w:val="24"/>
          <w:szCs w:val="24"/>
        </w:rPr>
      </w:pPr>
      <w:r w:rsidRPr="003E3D1D">
        <w:rPr>
          <w:b/>
          <w:sz w:val="24"/>
          <w:szCs w:val="24"/>
        </w:rPr>
        <w:t>Сложные</w:t>
      </w:r>
      <w:r w:rsidRPr="003E3D1D">
        <w:rPr>
          <w:b/>
          <w:color w:val="000000"/>
        </w:rPr>
        <w:t xml:space="preserve"> (3 уровень)</w:t>
      </w:r>
    </w:p>
    <w:p w:rsidR="00D97863" w:rsidRPr="00ED5489" w:rsidRDefault="00D97863" w:rsidP="00D97863">
      <w:pPr>
        <w:rPr>
          <w:b/>
        </w:rPr>
      </w:pPr>
    </w:p>
    <w:p w:rsidR="00D97863" w:rsidRPr="0090415C" w:rsidRDefault="00D97863" w:rsidP="00D97863">
      <w:pPr>
        <w:pStyle w:val="a3"/>
        <w:numPr>
          <w:ilvl w:val="0"/>
          <w:numId w:val="12"/>
        </w:numPr>
        <w:ind w:left="0" w:firstLine="357"/>
        <w:jc w:val="both"/>
        <w:rPr>
          <w:rFonts w:eastAsia="Calibri"/>
          <w:sz w:val="24"/>
          <w:szCs w:val="24"/>
        </w:rPr>
      </w:pPr>
      <w:r w:rsidRPr="0090415C">
        <w:rPr>
          <w:sz w:val="24"/>
          <w:szCs w:val="24"/>
        </w:rPr>
        <w:t>Автор трактовки смысла жизни как "духовный объект", к которому стремится душа человека - _______.</w:t>
      </w:r>
    </w:p>
    <w:p w:rsidR="00D97863" w:rsidRPr="0090415C" w:rsidRDefault="00D97863" w:rsidP="00D97863">
      <w:pPr>
        <w:ind w:firstLine="357"/>
        <w:jc w:val="both"/>
        <w:rPr>
          <w:rFonts w:eastAsia="Calibri"/>
          <w:b/>
          <w:sz w:val="24"/>
          <w:szCs w:val="24"/>
        </w:rPr>
      </w:pPr>
      <w:r w:rsidRPr="0090415C">
        <w:rPr>
          <w:rFonts w:eastAsia="Calibri"/>
          <w:b/>
          <w:sz w:val="24"/>
          <w:szCs w:val="24"/>
        </w:rPr>
        <w:t>(В Франк/ В. Франк/ Франк В/ франк В./Франк/франк в)</w:t>
      </w:r>
    </w:p>
    <w:p w:rsidR="00D97863" w:rsidRPr="0090415C" w:rsidRDefault="00D97863" w:rsidP="00D97863">
      <w:pPr>
        <w:jc w:val="both"/>
        <w:rPr>
          <w:rFonts w:eastAsia="Calibri"/>
          <w:sz w:val="24"/>
          <w:szCs w:val="24"/>
        </w:rPr>
      </w:pPr>
    </w:p>
    <w:p w:rsidR="00D97863" w:rsidRPr="0090415C" w:rsidRDefault="00D97863" w:rsidP="00D97863">
      <w:pPr>
        <w:pStyle w:val="a3"/>
        <w:numPr>
          <w:ilvl w:val="0"/>
          <w:numId w:val="12"/>
        </w:numPr>
        <w:ind w:left="0" w:firstLine="357"/>
        <w:jc w:val="both"/>
        <w:rPr>
          <w:rFonts w:eastAsia="Calibri"/>
          <w:sz w:val="24"/>
          <w:szCs w:val="24"/>
        </w:rPr>
      </w:pPr>
      <w:r w:rsidRPr="0090415C">
        <w:rPr>
          <w:sz w:val="24"/>
          <w:szCs w:val="24"/>
        </w:rPr>
        <w:t xml:space="preserve">Умение анализировать свою деятельность, видеть свои ошибки и пути их исправления, давать беспристрастную оценку своим действиям называется </w:t>
      </w:r>
      <w:r w:rsidRPr="0090415C">
        <w:rPr>
          <w:rFonts w:eastAsia="Calibri"/>
          <w:sz w:val="24"/>
          <w:szCs w:val="24"/>
        </w:rPr>
        <w:t xml:space="preserve"> ___.</w:t>
      </w:r>
    </w:p>
    <w:p w:rsidR="00D97863" w:rsidRPr="0090415C" w:rsidRDefault="00D97863" w:rsidP="00D97863">
      <w:pPr>
        <w:ind w:firstLine="357"/>
        <w:jc w:val="both"/>
        <w:rPr>
          <w:rFonts w:eastAsia="Calibri"/>
          <w:b/>
          <w:sz w:val="24"/>
          <w:szCs w:val="24"/>
        </w:rPr>
      </w:pPr>
      <w:r w:rsidRPr="0090415C">
        <w:rPr>
          <w:rFonts w:eastAsia="Calibri"/>
          <w:b/>
          <w:sz w:val="24"/>
          <w:szCs w:val="24"/>
        </w:rPr>
        <w:t>(Самокритичность/ Самокритичностью)</w:t>
      </w:r>
    </w:p>
    <w:p w:rsidR="00230C8C" w:rsidRDefault="00230C8C" w:rsidP="00D97863">
      <w:pPr>
        <w:jc w:val="both"/>
        <w:rPr>
          <w:i/>
          <w:color w:val="000000"/>
          <w:sz w:val="24"/>
          <w:szCs w:val="24"/>
        </w:rPr>
      </w:pPr>
    </w:p>
    <w:p w:rsidR="00AF3259" w:rsidRPr="00AF3259" w:rsidRDefault="00AF3259" w:rsidP="00AF3259">
      <w:pPr>
        <w:jc w:val="both"/>
        <w:rPr>
          <w:b/>
          <w:i/>
          <w:color w:val="000000"/>
          <w:sz w:val="24"/>
          <w:szCs w:val="24"/>
        </w:rPr>
      </w:pPr>
      <w:r w:rsidRPr="00AF3259">
        <w:rPr>
          <w:b/>
          <w:i/>
          <w:color w:val="000000"/>
          <w:sz w:val="24"/>
          <w:szCs w:val="24"/>
        </w:rPr>
        <w:t>Перечень примерных вопросов для текущего и промежуточного контроля:</w:t>
      </w:r>
    </w:p>
    <w:p w:rsidR="00AF3259" w:rsidRPr="00AF3259" w:rsidRDefault="00AF3259" w:rsidP="00AF3259">
      <w:pPr>
        <w:jc w:val="both"/>
        <w:rPr>
          <w:color w:val="000000"/>
          <w:sz w:val="24"/>
          <w:szCs w:val="24"/>
        </w:rPr>
      </w:pPr>
    </w:p>
    <w:p w:rsidR="00AF3259" w:rsidRPr="00AF3259" w:rsidRDefault="00AF3259" w:rsidP="00AF3259">
      <w:pPr>
        <w:jc w:val="both"/>
        <w:rPr>
          <w:color w:val="000000"/>
          <w:sz w:val="24"/>
          <w:szCs w:val="24"/>
        </w:rPr>
      </w:pPr>
      <w:r w:rsidRPr="00AF3259">
        <w:rPr>
          <w:color w:val="000000"/>
          <w:sz w:val="24"/>
          <w:szCs w:val="24"/>
        </w:rPr>
        <w:t>1.</w:t>
      </w:r>
      <w:r w:rsidRPr="00AF3259">
        <w:rPr>
          <w:color w:val="000000"/>
          <w:sz w:val="24"/>
          <w:szCs w:val="24"/>
        </w:rPr>
        <w:tab/>
        <w:t>Этика и деонтология социальной работы: объект, предмет, цель, задачи.</w:t>
      </w:r>
    </w:p>
    <w:p w:rsidR="00AF3259" w:rsidRPr="00AF3259" w:rsidRDefault="00AF3259" w:rsidP="00AF3259">
      <w:pPr>
        <w:jc w:val="both"/>
        <w:rPr>
          <w:color w:val="000000"/>
          <w:sz w:val="24"/>
          <w:szCs w:val="24"/>
        </w:rPr>
      </w:pPr>
      <w:r w:rsidRPr="00AF3259">
        <w:rPr>
          <w:color w:val="000000"/>
          <w:sz w:val="24"/>
          <w:szCs w:val="24"/>
        </w:rPr>
        <w:t>2.</w:t>
      </w:r>
      <w:r w:rsidRPr="00AF3259">
        <w:rPr>
          <w:color w:val="000000"/>
          <w:sz w:val="24"/>
          <w:szCs w:val="24"/>
        </w:rPr>
        <w:tab/>
        <w:t>Место и предназначение этики деонтологии и социальной работы в практической деятельности социального работника.</w:t>
      </w:r>
    </w:p>
    <w:p w:rsidR="00AF3259" w:rsidRPr="00AF3259" w:rsidRDefault="00AF3259" w:rsidP="00AF3259">
      <w:pPr>
        <w:jc w:val="both"/>
        <w:rPr>
          <w:color w:val="000000"/>
          <w:sz w:val="24"/>
          <w:szCs w:val="24"/>
        </w:rPr>
      </w:pPr>
      <w:r w:rsidRPr="00AF3259">
        <w:rPr>
          <w:color w:val="000000"/>
          <w:sz w:val="24"/>
          <w:szCs w:val="24"/>
        </w:rPr>
        <w:t>3.</w:t>
      </w:r>
      <w:r w:rsidRPr="00AF3259">
        <w:rPr>
          <w:color w:val="000000"/>
          <w:sz w:val="24"/>
          <w:szCs w:val="24"/>
        </w:rPr>
        <w:tab/>
        <w:t xml:space="preserve">Основные направления развития этики и деонтологии социальной работы. </w:t>
      </w:r>
    </w:p>
    <w:p w:rsidR="00AF3259" w:rsidRPr="00AF3259" w:rsidRDefault="00AF3259" w:rsidP="00AF3259">
      <w:pPr>
        <w:jc w:val="both"/>
        <w:rPr>
          <w:color w:val="000000"/>
          <w:sz w:val="24"/>
          <w:szCs w:val="24"/>
        </w:rPr>
      </w:pPr>
      <w:r w:rsidRPr="00AF3259">
        <w:rPr>
          <w:color w:val="000000"/>
          <w:sz w:val="24"/>
          <w:szCs w:val="24"/>
        </w:rPr>
        <w:t>4.</w:t>
      </w:r>
      <w:r w:rsidRPr="00AF3259">
        <w:rPr>
          <w:color w:val="000000"/>
          <w:sz w:val="24"/>
          <w:szCs w:val="24"/>
        </w:rPr>
        <w:tab/>
        <w:t xml:space="preserve">Профессиональная этика социального работника: основные понятия, функции. </w:t>
      </w:r>
    </w:p>
    <w:p w:rsidR="00AF3259" w:rsidRPr="00AF3259" w:rsidRDefault="00AF3259" w:rsidP="00AF3259">
      <w:pPr>
        <w:jc w:val="both"/>
        <w:rPr>
          <w:color w:val="000000"/>
          <w:sz w:val="24"/>
          <w:szCs w:val="24"/>
        </w:rPr>
      </w:pPr>
      <w:r w:rsidRPr="00AF3259">
        <w:rPr>
          <w:color w:val="000000"/>
          <w:sz w:val="24"/>
          <w:szCs w:val="24"/>
        </w:rPr>
        <w:t>5.</w:t>
      </w:r>
      <w:r w:rsidRPr="00AF3259">
        <w:rPr>
          <w:color w:val="000000"/>
          <w:sz w:val="24"/>
          <w:szCs w:val="24"/>
        </w:rPr>
        <w:tab/>
        <w:t xml:space="preserve">Профессиональные особенности социальной работы в этически-деонтологическом контексте. </w:t>
      </w:r>
    </w:p>
    <w:p w:rsidR="00AF3259" w:rsidRPr="00AF3259" w:rsidRDefault="00AF3259" w:rsidP="00AF3259">
      <w:pPr>
        <w:jc w:val="both"/>
        <w:rPr>
          <w:color w:val="000000"/>
          <w:sz w:val="24"/>
          <w:szCs w:val="24"/>
        </w:rPr>
      </w:pPr>
      <w:r w:rsidRPr="00AF3259">
        <w:rPr>
          <w:color w:val="000000"/>
          <w:sz w:val="24"/>
          <w:szCs w:val="24"/>
        </w:rPr>
        <w:t>6.</w:t>
      </w:r>
      <w:r w:rsidRPr="00AF3259">
        <w:rPr>
          <w:color w:val="000000"/>
          <w:sz w:val="24"/>
          <w:szCs w:val="24"/>
        </w:rPr>
        <w:tab/>
        <w:t xml:space="preserve">Профессионально значимые ценности социальной работы, их сущность, типология. Уровни ценностей и их содержание. </w:t>
      </w:r>
    </w:p>
    <w:p w:rsidR="00AF3259" w:rsidRPr="00AF3259" w:rsidRDefault="00AF3259" w:rsidP="00AF3259">
      <w:pPr>
        <w:jc w:val="both"/>
        <w:rPr>
          <w:color w:val="000000"/>
          <w:sz w:val="24"/>
          <w:szCs w:val="24"/>
        </w:rPr>
      </w:pPr>
      <w:r w:rsidRPr="00AF3259">
        <w:rPr>
          <w:color w:val="000000"/>
          <w:sz w:val="24"/>
          <w:szCs w:val="24"/>
        </w:rPr>
        <w:t>7.</w:t>
      </w:r>
      <w:r w:rsidRPr="00AF3259">
        <w:rPr>
          <w:color w:val="000000"/>
          <w:sz w:val="24"/>
          <w:szCs w:val="24"/>
        </w:rPr>
        <w:tab/>
        <w:t xml:space="preserve">Профессиональные этические принципы социальной работы (реализуемые на метамезо- макро- и микроуровнях ценностей). </w:t>
      </w:r>
    </w:p>
    <w:p w:rsidR="00AF3259" w:rsidRPr="00AF3259" w:rsidRDefault="00AF3259" w:rsidP="00AF3259">
      <w:pPr>
        <w:jc w:val="both"/>
        <w:rPr>
          <w:color w:val="000000"/>
          <w:sz w:val="24"/>
          <w:szCs w:val="24"/>
        </w:rPr>
      </w:pPr>
      <w:r w:rsidRPr="00AF3259">
        <w:rPr>
          <w:color w:val="000000"/>
          <w:sz w:val="24"/>
          <w:szCs w:val="24"/>
        </w:rPr>
        <w:t>8.</w:t>
      </w:r>
      <w:r w:rsidRPr="00AF3259">
        <w:rPr>
          <w:color w:val="000000"/>
          <w:sz w:val="24"/>
          <w:szCs w:val="24"/>
        </w:rPr>
        <w:tab/>
        <w:t xml:space="preserve">Профессионально-этическая система, ее место и роль в системе социальной работы, основные составные элементы и группы функций профессионально-этической системы. </w:t>
      </w:r>
    </w:p>
    <w:p w:rsidR="00AF3259" w:rsidRPr="00AF3259" w:rsidRDefault="00AF3259" w:rsidP="00AF3259">
      <w:pPr>
        <w:jc w:val="both"/>
        <w:rPr>
          <w:color w:val="000000"/>
          <w:sz w:val="24"/>
          <w:szCs w:val="24"/>
        </w:rPr>
      </w:pPr>
      <w:r w:rsidRPr="00AF3259">
        <w:rPr>
          <w:color w:val="000000"/>
          <w:sz w:val="24"/>
          <w:szCs w:val="24"/>
        </w:rPr>
        <w:t>9.</w:t>
      </w:r>
      <w:r w:rsidRPr="00AF3259">
        <w:rPr>
          <w:color w:val="000000"/>
          <w:sz w:val="24"/>
          <w:szCs w:val="24"/>
        </w:rPr>
        <w:tab/>
        <w:t xml:space="preserve">Этический кодекс социального работника (понятие, назначение, функции этического кодекса социального работника. </w:t>
      </w:r>
    </w:p>
    <w:p w:rsidR="00AF3259" w:rsidRPr="00AF3259" w:rsidRDefault="00AF3259" w:rsidP="00AF3259">
      <w:pPr>
        <w:jc w:val="both"/>
        <w:rPr>
          <w:color w:val="000000"/>
          <w:sz w:val="24"/>
          <w:szCs w:val="24"/>
        </w:rPr>
      </w:pPr>
      <w:r w:rsidRPr="00AF3259">
        <w:rPr>
          <w:color w:val="000000"/>
          <w:sz w:val="24"/>
          <w:szCs w:val="24"/>
        </w:rPr>
        <w:t>10.</w:t>
      </w:r>
      <w:r w:rsidRPr="00AF3259">
        <w:rPr>
          <w:color w:val="000000"/>
          <w:sz w:val="24"/>
          <w:szCs w:val="24"/>
        </w:rPr>
        <w:tab/>
        <w:t xml:space="preserve">Структура и значение этического кодекса в профессиональной деятельности социального работника за рубежом и в России. </w:t>
      </w:r>
    </w:p>
    <w:p w:rsidR="00AF3259" w:rsidRPr="00AF3259" w:rsidRDefault="00AF3259" w:rsidP="00AF3259">
      <w:pPr>
        <w:jc w:val="both"/>
        <w:rPr>
          <w:color w:val="000000"/>
          <w:sz w:val="24"/>
          <w:szCs w:val="24"/>
        </w:rPr>
      </w:pPr>
      <w:r w:rsidRPr="00AF3259">
        <w:rPr>
          <w:color w:val="000000"/>
          <w:sz w:val="24"/>
          <w:szCs w:val="24"/>
        </w:rPr>
        <w:t>11.</w:t>
      </w:r>
      <w:r w:rsidRPr="00AF3259">
        <w:rPr>
          <w:color w:val="000000"/>
          <w:sz w:val="24"/>
          <w:szCs w:val="24"/>
        </w:rPr>
        <w:tab/>
        <w:t xml:space="preserve">Основные источники этических нормативов социальной работы, требования к кодексу социальной работы, моральные нормы и правила. </w:t>
      </w:r>
    </w:p>
    <w:p w:rsidR="00AF3259" w:rsidRPr="00AF3259" w:rsidRDefault="00AF3259" w:rsidP="00AF3259">
      <w:pPr>
        <w:jc w:val="both"/>
        <w:rPr>
          <w:color w:val="000000"/>
          <w:sz w:val="24"/>
          <w:szCs w:val="24"/>
        </w:rPr>
      </w:pPr>
      <w:r w:rsidRPr="00AF3259">
        <w:rPr>
          <w:color w:val="000000"/>
          <w:sz w:val="24"/>
          <w:szCs w:val="24"/>
        </w:rPr>
        <w:lastRenderedPageBreak/>
        <w:t>12.</w:t>
      </w:r>
      <w:r w:rsidRPr="00AF3259">
        <w:rPr>
          <w:color w:val="000000"/>
          <w:sz w:val="24"/>
          <w:szCs w:val="24"/>
        </w:rPr>
        <w:tab/>
        <w:t xml:space="preserve">Этико-деонтологические и аксиологические компоненты профессиональной деятельности социального работника и их отражение в профессиональном этическом кодексе. </w:t>
      </w:r>
    </w:p>
    <w:p w:rsidR="00AF3259" w:rsidRPr="00AF3259" w:rsidRDefault="00AF3259" w:rsidP="00AF3259">
      <w:pPr>
        <w:jc w:val="both"/>
        <w:rPr>
          <w:color w:val="000000"/>
          <w:sz w:val="24"/>
          <w:szCs w:val="24"/>
        </w:rPr>
      </w:pPr>
      <w:r w:rsidRPr="00AF3259">
        <w:rPr>
          <w:color w:val="000000"/>
          <w:sz w:val="24"/>
          <w:szCs w:val="24"/>
        </w:rPr>
        <w:t>13.</w:t>
      </w:r>
      <w:r w:rsidRPr="00AF3259">
        <w:rPr>
          <w:color w:val="000000"/>
          <w:sz w:val="24"/>
          <w:szCs w:val="24"/>
        </w:rPr>
        <w:tab/>
        <w:t xml:space="preserve">Международная декларация этических принципов и ценности социальной работы (цели, принципы, области этических проблем). </w:t>
      </w:r>
    </w:p>
    <w:p w:rsidR="00AF3259" w:rsidRPr="00AF3259" w:rsidRDefault="00AF3259" w:rsidP="00AF3259">
      <w:pPr>
        <w:jc w:val="both"/>
        <w:rPr>
          <w:color w:val="000000"/>
          <w:sz w:val="24"/>
          <w:szCs w:val="24"/>
        </w:rPr>
      </w:pPr>
      <w:r w:rsidRPr="00AF3259">
        <w:rPr>
          <w:color w:val="000000"/>
          <w:sz w:val="24"/>
          <w:szCs w:val="24"/>
        </w:rPr>
        <w:t>14.</w:t>
      </w:r>
      <w:r w:rsidRPr="00AF3259">
        <w:rPr>
          <w:color w:val="000000"/>
          <w:sz w:val="24"/>
          <w:szCs w:val="24"/>
        </w:rPr>
        <w:tab/>
        <w:t xml:space="preserve">Международные этические стандарты социальных работников (стандарты поведения, стандарты взаимоотношений и т. д.). </w:t>
      </w:r>
    </w:p>
    <w:p w:rsidR="00AF3259" w:rsidRPr="00AF3259" w:rsidRDefault="00AF3259" w:rsidP="00AF3259">
      <w:pPr>
        <w:jc w:val="both"/>
        <w:rPr>
          <w:color w:val="000000"/>
          <w:sz w:val="24"/>
          <w:szCs w:val="24"/>
        </w:rPr>
      </w:pPr>
      <w:r w:rsidRPr="00AF3259">
        <w:rPr>
          <w:color w:val="000000"/>
          <w:sz w:val="24"/>
          <w:szCs w:val="24"/>
        </w:rPr>
        <w:t>15.</w:t>
      </w:r>
      <w:r w:rsidRPr="00AF3259">
        <w:rPr>
          <w:color w:val="000000"/>
          <w:sz w:val="24"/>
          <w:szCs w:val="24"/>
        </w:rPr>
        <w:tab/>
        <w:t xml:space="preserve">Этические принципы в социальной работе, принятые Международной федерацией социальных работников в Австрии, 2004г. </w:t>
      </w:r>
    </w:p>
    <w:p w:rsidR="00AF3259" w:rsidRPr="00AF3259" w:rsidRDefault="00AF3259" w:rsidP="00AF3259">
      <w:pPr>
        <w:jc w:val="both"/>
        <w:rPr>
          <w:color w:val="000000"/>
          <w:sz w:val="24"/>
          <w:szCs w:val="24"/>
        </w:rPr>
      </w:pPr>
      <w:r w:rsidRPr="00AF3259">
        <w:rPr>
          <w:color w:val="000000"/>
          <w:sz w:val="24"/>
          <w:szCs w:val="24"/>
        </w:rPr>
        <w:t>16.</w:t>
      </w:r>
      <w:r w:rsidRPr="00AF3259">
        <w:rPr>
          <w:color w:val="000000"/>
          <w:sz w:val="24"/>
          <w:szCs w:val="24"/>
        </w:rPr>
        <w:tab/>
        <w:t xml:space="preserve">Нравственное сознание социального работника, его структура, степень выраженности, особенности формирования. </w:t>
      </w:r>
    </w:p>
    <w:p w:rsidR="00AF3259" w:rsidRPr="00AF3259" w:rsidRDefault="00AF3259" w:rsidP="00AF3259">
      <w:pPr>
        <w:jc w:val="both"/>
        <w:rPr>
          <w:color w:val="000000"/>
          <w:sz w:val="24"/>
          <w:szCs w:val="24"/>
        </w:rPr>
      </w:pPr>
      <w:r w:rsidRPr="00AF3259">
        <w:rPr>
          <w:color w:val="000000"/>
          <w:sz w:val="24"/>
          <w:szCs w:val="24"/>
        </w:rPr>
        <w:t>17.</w:t>
      </w:r>
      <w:r w:rsidRPr="00AF3259">
        <w:rPr>
          <w:color w:val="000000"/>
          <w:sz w:val="24"/>
          <w:szCs w:val="24"/>
        </w:rPr>
        <w:tab/>
        <w:t xml:space="preserve">Профессионально-этические требования к профессиограмме социального работника. </w:t>
      </w:r>
    </w:p>
    <w:p w:rsidR="00AF3259" w:rsidRPr="00AF3259" w:rsidRDefault="00AF3259" w:rsidP="00AF3259">
      <w:pPr>
        <w:jc w:val="both"/>
        <w:rPr>
          <w:color w:val="000000"/>
          <w:sz w:val="24"/>
          <w:szCs w:val="24"/>
        </w:rPr>
      </w:pPr>
      <w:r w:rsidRPr="00AF3259">
        <w:rPr>
          <w:color w:val="000000"/>
          <w:sz w:val="24"/>
          <w:szCs w:val="24"/>
        </w:rPr>
        <w:t>18.</w:t>
      </w:r>
      <w:r w:rsidRPr="00AF3259">
        <w:rPr>
          <w:color w:val="000000"/>
          <w:sz w:val="24"/>
          <w:szCs w:val="24"/>
        </w:rPr>
        <w:tab/>
        <w:t>Особенности развития и становления личности социального работника.</w:t>
      </w:r>
    </w:p>
    <w:p w:rsidR="00AF3259" w:rsidRPr="00AF3259" w:rsidRDefault="00AF3259" w:rsidP="00AF3259">
      <w:pPr>
        <w:jc w:val="both"/>
        <w:rPr>
          <w:color w:val="000000"/>
          <w:sz w:val="24"/>
          <w:szCs w:val="24"/>
        </w:rPr>
      </w:pPr>
      <w:r w:rsidRPr="00AF3259">
        <w:rPr>
          <w:color w:val="000000"/>
          <w:sz w:val="24"/>
          <w:szCs w:val="24"/>
        </w:rPr>
        <w:t>19.</w:t>
      </w:r>
      <w:r w:rsidRPr="00AF3259">
        <w:rPr>
          <w:color w:val="000000"/>
          <w:sz w:val="24"/>
          <w:szCs w:val="24"/>
        </w:rPr>
        <w:tab/>
        <w:t xml:space="preserve">Воспитание нравственно-этических качеств социального работника, ступени этического сознания социального работника и способы их тренинга средствами логотерапии, библиотерапии и социовитологии. </w:t>
      </w:r>
    </w:p>
    <w:p w:rsidR="00AF3259" w:rsidRPr="00AF3259" w:rsidRDefault="00AF3259" w:rsidP="00AF3259">
      <w:pPr>
        <w:jc w:val="both"/>
        <w:rPr>
          <w:color w:val="000000"/>
          <w:sz w:val="24"/>
          <w:szCs w:val="24"/>
        </w:rPr>
      </w:pPr>
      <w:r w:rsidRPr="00AF3259">
        <w:rPr>
          <w:color w:val="000000"/>
          <w:sz w:val="24"/>
          <w:szCs w:val="24"/>
        </w:rPr>
        <w:t>20.</w:t>
      </w:r>
      <w:r w:rsidRPr="00AF3259">
        <w:rPr>
          <w:color w:val="000000"/>
          <w:sz w:val="24"/>
          <w:szCs w:val="24"/>
        </w:rPr>
        <w:tab/>
        <w:t xml:space="preserve">Понятие и сущность синдрома эмоционального выгорания как следствия высоких профессионально-этических требований к профессиограмме социального работника. </w:t>
      </w:r>
    </w:p>
    <w:p w:rsidR="00AF3259" w:rsidRPr="00AF3259" w:rsidRDefault="00AF3259" w:rsidP="00AF3259">
      <w:pPr>
        <w:jc w:val="both"/>
        <w:rPr>
          <w:color w:val="000000"/>
          <w:sz w:val="24"/>
          <w:szCs w:val="24"/>
        </w:rPr>
      </w:pPr>
      <w:r w:rsidRPr="00AF3259">
        <w:rPr>
          <w:color w:val="000000"/>
          <w:sz w:val="24"/>
          <w:szCs w:val="24"/>
        </w:rPr>
        <w:t>21.</w:t>
      </w:r>
      <w:r w:rsidRPr="00AF3259">
        <w:rPr>
          <w:color w:val="000000"/>
          <w:sz w:val="24"/>
          <w:szCs w:val="24"/>
        </w:rPr>
        <w:tab/>
        <w:t xml:space="preserve">Роль руководителя социальной службы в профилактике эмоционального выгорания специалистов. </w:t>
      </w:r>
    </w:p>
    <w:p w:rsidR="00AF3259" w:rsidRPr="00AF3259" w:rsidRDefault="00AF3259" w:rsidP="00AF3259">
      <w:pPr>
        <w:jc w:val="both"/>
        <w:rPr>
          <w:color w:val="000000"/>
          <w:sz w:val="24"/>
          <w:szCs w:val="24"/>
        </w:rPr>
      </w:pPr>
      <w:r w:rsidRPr="00AF3259">
        <w:rPr>
          <w:color w:val="000000"/>
          <w:sz w:val="24"/>
          <w:szCs w:val="24"/>
        </w:rPr>
        <w:t>22.</w:t>
      </w:r>
      <w:r w:rsidRPr="00AF3259">
        <w:rPr>
          <w:color w:val="000000"/>
          <w:sz w:val="24"/>
          <w:szCs w:val="24"/>
        </w:rPr>
        <w:tab/>
        <w:t xml:space="preserve">Ценностные установки профессии социального работника. </w:t>
      </w:r>
    </w:p>
    <w:p w:rsidR="00AF3259" w:rsidRPr="00AF3259" w:rsidRDefault="00AF3259" w:rsidP="00AF3259">
      <w:pPr>
        <w:jc w:val="both"/>
        <w:rPr>
          <w:color w:val="000000"/>
          <w:sz w:val="24"/>
          <w:szCs w:val="24"/>
        </w:rPr>
      </w:pPr>
      <w:r w:rsidRPr="00AF3259">
        <w:rPr>
          <w:color w:val="000000"/>
          <w:sz w:val="24"/>
          <w:szCs w:val="24"/>
        </w:rPr>
        <w:t>23.</w:t>
      </w:r>
      <w:r w:rsidRPr="00AF3259">
        <w:rPr>
          <w:color w:val="000000"/>
          <w:sz w:val="24"/>
          <w:szCs w:val="24"/>
        </w:rPr>
        <w:tab/>
        <w:t xml:space="preserve">Этические ценности социальной работы. Милосердие. </w:t>
      </w:r>
    </w:p>
    <w:p w:rsidR="00AF3259" w:rsidRPr="00AF3259" w:rsidRDefault="00AF3259" w:rsidP="00AF3259">
      <w:pPr>
        <w:jc w:val="both"/>
        <w:rPr>
          <w:color w:val="000000"/>
          <w:sz w:val="24"/>
          <w:szCs w:val="24"/>
        </w:rPr>
      </w:pPr>
      <w:r w:rsidRPr="00AF3259">
        <w:rPr>
          <w:color w:val="000000"/>
          <w:sz w:val="24"/>
          <w:szCs w:val="24"/>
        </w:rPr>
        <w:t>24.</w:t>
      </w:r>
      <w:r w:rsidRPr="00AF3259">
        <w:rPr>
          <w:color w:val="000000"/>
          <w:sz w:val="24"/>
          <w:szCs w:val="24"/>
        </w:rPr>
        <w:tab/>
        <w:t>Этические ценности социальной работы. Справедливость.</w:t>
      </w:r>
    </w:p>
    <w:p w:rsidR="00AF3259" w:rsidRPr="00AF3259" w:rsidRDefault="00AF3259" w:rsidP="00AF3259">
      <w:pPr>
        <w:jc w:val="both"/>
        <w:rPr>
          <w:color w:val="000000"/>
          <w:sz w:val="24"/>
          <w:szCs w:val="24"/>
        </w:rPr>
      </w:pPr>
      <w:r w:rsidRPr="00AF3259">
        <w:rPr>
          <w:color w:val="000000"/>
          <w:sz w:val="24"/>
          <w:szCs w:val="24"/>
        </w:rPr>
        <w:t>25.</w:t>
      </w:r>
      <w:r w:rsidRPr="00AF3259">
        <w:rPr>
          <w:color w:val="000000"/>
          <w:sz w:val="24"/>
          <w:szCs w:val="24"/>
        </w:rPr>
        <w:tab/>
        <w:t>Этические ценности социальной работы. Филантропия – социальная инженерия  или мораль?</w:t>
      </w:r>
    </w:p>
    <w:p w:rsidR="00AF3259" w:rsidRPr="00AF3259" w:rsidRDefault="00AF3259" w:rsidP="00AF3259">
      <w:pPr>
        <w:jc w:val="both"/>
        <w:rPr>
          <w:color w:val="000000"/>
          <w:sz w:val="24"/>
          <w:szCs w:val="24"/>
        </w:rPr>
      </w:pPr>
      <w:r w:rsidRPr="00AF3259">
        <w:rPr>
          <w:color w:val="000000"/>
          <w:sz w:val="24"/>
          <w:szCs w:val="24"/>
        </w:rPr>
        <w:t>26.</w:t>
      </w:r>
      <w:r w:rsidRPr="00AF3259">
        <w:rPr>
          <w:color w:val="000000"/>
          <w:sz w:val="24"/>
          <w:szCs w:val="24"/>
        </w:rPr>
        <w:tab/>
        <w:t>Основные нравственные противоречия в социальной работе и механизмы их решения.</w:t>
      </w:r>
    </w:p>
    <w:p w:rsidR="00AF3259" w:rsidRPr="00AF3259" w:rsidRDefault="00AF3259" w:rsidP="00AF3259">
      <w:pPr>
        <w:jc w:val="both"/>
        <w:rPr>
          <w:color w:val="000000"/>
          <w:sz w:val="24"/>
          <w:szCs w:val="24"/>
        </w:rPr>
      </w:pPr>
      <w:r w:rsidRPr="00AF3259">
        <w:rPr>
          <w:color w:val="000000"/>
          <w:sz w:val="24"/>
          <w:szCs w:val="24"/>
        </w:rPr>
        <w:t>27.</w:t>
      </w:r>
      <w:r w:rsidRPr="00AF3259">
        <w:rPr>
          <w:color w:val="000000"/>
          <w:sz w:val="24"/>
          <w:szCs w:val="24"/>
        </w:rPr>
        <w:tab/>
        <w:t xml:space="preserve">Деонтология в социальной работе. </w:t>
      </w:r>
    </w:p>
    <w:p w:rsidR="00AF3259" w:rsidRPr="00AF3259" w:rsidRDefault="00AF3259" w:rsidP="00AF3259">
      <w:pPr>
        <w:jc w:val="both"/>
        <w:rPr>
          <w:color w:val="000000"/>
          <w:sz w:val="24"/>
          <w:szCs w:val="24"/>
        </w:rPr>
      </w:pPr>
      <w:r w:rsidRPr="00AF3259">
        <w:rPr>
          <w:color w:val="000000"/>
          <w:sz w:val="24"/>
          <w:szCs w:val="24"/>
        </w:rPr>
        <w:t>28.</w:t>
      </w:r>
      <w:r w:rsidRPr="00AF3259">
        <w:rPr>
          <w:color w:val="000000"/>
          <w:sz w:val="24"/>
          <w:szCs w:val="24"/>
        </w:rPr>
        <w:tab/>
        <w:t xml:space="preserve">Ответственность и долг социального работника перед обществом и государством, перед профессией, перед коллективом (коллегами), перед самим собой. </w:t>
      </w:r>
    </w:p>
    <w:p w:rsidR="00AF3259" w:rsidRPr="00AF3259" w:rsidRDefault="00AF3259" w:rsidP="00AF3259">
      <w:pPr>
        <w:jc w:val="both"/>
        <w:rPr>
          <w:color w:val="000000"/>
          <w:sz w:val="24"/>
          <w:szCs w:val="24"/>
        </w:rPr>
      </w:pPr>
      <w:r w:rsidRPr="00AF3259">
        <w:rPr>
          <w:color w:val="000000"/>
          <w:sz w:val="24"/>
          <w:szCs w:val="24"/>
        </w:rPr>
        <w:t>29.</w:t>
      </w:r>
      <w:r w:rsidRPr="00AF3259">
        <w:rPr>
          <w:color w:val="000000"/>
          <w:sz w:val="24"/>
          <w:szCs w:val="24"/>
        </w:rPr>
        <w:tab/>
        <w:t xml:space="preserve">Принципы деонтологии социальной работы. 35. Имидж, репутация и профессиональный этикет социального работника. </w:t>
      </w:r>
    </w:p>
    <w:p w:rsidR="00AF3259" w:rsidRPr="00AF3259" w:rsidRDefault="00AF3259" w:rsidP="00AF3259">
      <w:pPr>
        <w:jc w:val="both"/>
        <w:rPr>
          <w:color w:val="000000"/>
          <w:sz w:val="24"/>
          <w:szCs w:val="24"/>
        </w:rPr>
      </w:pPr>
      <w:r w:rsidRPr="00AF3259">
        <w:rPr>
          <w:color w:val="000000"/>
          <w:sz w:val="24"/>
          <w:szCs w:val="24"/>
        </w:rPr>
        <w:t>30.</w:t>
      </w:r>
      <w:r w:rsidRPr="00AF3259">
        <w:rPr>
          <w:color w:val="000000"/>
          <w:sz w:val="24"/>
          <w:szCs w:val="24"/>
        </w:rPr>
        <w:tab/>
        <w:t>Этика взаимодействия социального работника-консультанта с клиентом.</w:t>
      </w:r>
    </w:p>
    <w:p w:rsidR="00AF3259" w:rsidRPr="00AF3259" w:rsidRDefault="00AF3259" w:rsidP="00AF3259">
      <w:pPr>
        <w:jc w:val="both"/>
        <w:rPr>
          <w:color w:val="000000"/>
          <w:sz w:val="24"/>
          <w:szCs w:val="24"/>
        </w:rPr>
      </w:pPr>
      <w:r w:rsidRPr="00AF3259">
        <w:rPr>
          <w:color w:val="000000"/>
          <w:sz w:val="24"/>
          <w:szCs w:val="24"/>
        </w:rPr>
        <w:t>31.</w:t>
      </w:r>
      <w:r w:rsidRPr="00AF3259">
        <w:rPr>
          <w:color w:val="000000"/>
          <w:sz w:val="24"/>
          <w:szCs w:val="24"/>
        </w:rPr>
        <w:tab/>
        <w:t xml:space="preserve">Деформации нравственно-этических качеств клиента. Основные варианты и механизмы формирования неэтичных установок клиентов. Рентные установки. </w:t>
      </w:r>
    </w:p>
    <w:p w:rsidR="00AF3259" w:rsidRPr="00AF3259" w:rsidRDefault="00AF3259" w:rsidP="00AF3259">
      <w:pPr>
        <w:jc w:val="both"/>
        <w:rPr>
          <w:color w:val="000000"/>
          <w:sz w:val="24"/>
          <w:szCs w:val="24"/>
        </w:rPr>
      </w:pPr>
      <w:r w:rsidRPr="00AF3259">
        <w:rPr>
          <w:color w:val="000000"/>
          <w:sz w:val="24"/>
          <w:szCs w:val="24"/>
        </w:rPr>
        <w:t>32.</w:t>
      </w:r>
      <w:r w:rsidRPr="00AF3259">
        <w:rPr>
          <w:color w:val="000000"/>
          <w:sz w:val="24"/>
          <w:szCs w:val="24"/>
        </w:rPr>
        <w:tab/>
        <w:t>Этика здорового образа жизни как важнейшей превентивной меры ограничений жизнедеятельности и социальной недостаточности.</w:t>
      </w:r>
    </w:p>
    <w:p w:rsidR="00AF3259" w:rsidRPr="00AF3259" w:rsidRDefault="00AF3259" w:rsidP="00AF3259">
      <w:pPr>
        <w:jc w:val="both"/>
        <w:rPr>
          <w:color w:val="000000"/>
          <w:sz w:val="24"/>
          <w:szCs w:val="24"/>
        </w:rPr>
      </w:pPr>
      <w:r w:rsidRPr="00AF3259">
        <w:rPr>
          <w:color w:val="000000"/>
          <w:sz w:val="24"/>
          <w:szCs w:val="24"/>
        </w:rPr>
        <w:t>33.</w:t>
      </w:r>
      <w:r w:rsidRPr="00AF3259">
        <w:rPr>
          <w:color w:val="000000"/>
          <w:sz w:val="24"/>
          <w:szCs w:val="24"/>
        </w:rPr>
        <w:tab/>
        <w:t xml:space="preserve">Этика и этикет в формировании и преодолении социальных проблем семьи, укреплении ее статуса. </w:t>
      </w:r>
    </w:p>
    <w:p w:rsidR="00AF3259" w:rsidRPr="00AF3259" w:rsidRDefault="00AF3259" w:rsidP="00AF3259">
      <w:pPr>
        <w:jc w:val="both"/>
        <w:rPr>
          <w:color w:val="000000"/>
          <w:sz w:val="24"/>
          <w:szCs w:val="24"/>
        </w:rPr>
      </w:pPr>
    </w:p>
    <w:p w:rsidR="00AF3259" w:rsidRDefault="00AF3259" w:rsidP="00AF3259">
      <w:pPr>
        <w:jc w:val="both"/>
        <w:rPr>
          <w:color w:val="000000"/>
          <w:sz w:val="24"/>
          <w:szCs w:val="24"/>
        </w:rPr>
      </w:pPr>
      <w:r w:rsidRPr="00AF3259">
        <w:rPr>
          <w:color w:val="000000"/>
          <w:sz w:val="24"/>
          <w:szCs w:val="24"/>
        </w:rPr>
        <w:t>Данный перечень вопросов может быть использован для приема зачета.</w:t>
      </w:r>
    </w:p>
    <w:p w:rsidR="00AF3259" w:rsidRDefault="00AF3259" w:rsidP="00AF3259">
      <w:pPr>
        <w:jc w:val="both"/>
        <w:rPr>
          <w:color w:val="000000"/>
          <w:sz w:val="24"/>
          <w:szCs w:val="24"/>
        </w:rPr>
      </w:pPr>
    </w:p>
    <w:p w:rsidR="00AF3259" w:rsidRPr="00AF3259" w:rsidRDefault="00AF3259" w:rsidP="00AF3259">
      <w:pPr>
        <w:jc w:val="both"/>
        <w:rPr>
          <w:i/>
          <w:color w:val="000000"/>
          <w:sz w:val="24"/>
          <w:szCs w:val="24"/>
        </w:rPr>
      </w:pPr>
      <w:r w:rsidRPr="00AF3259">
        <w:rPr>
          <w:i/>
          <w:color w:val="000000"/>
          <w:sz w:val="24"/>
          <w:szCs w:val="24"/>
        </w:rPr>
        <w:t>Примерные темы контрольной работы:</w:t>
      </w:r>
    </w:p>
    <w:p w:rsidR="00AF3259" w:rsidRPr="00AF3259" w:rsidRDefault="00AF3259" w:rsidP="00AF3259">
      <w:pPr>
        <w:jc w:val="both"/>
        <w:rPr>
          <w:color w:val="000000"/>
          <w:sz w:val="24"/>
          <w:szCs w:val="24"/>
        </w:rPr>
      </w:pPr>
    </w:p>
    <w:p w:rsidR="00AF3259" w:rsidRPr="00AF3259" w:rsidRDefault="00AF3259" w:rsidP="00AF3259">
      <w:pPr>
        <w:jc w:val="both"/>
        <w:rPr>
          <w:color w:val="000000"/>
          <w:sz w:val="24"/>
          <w:szCs w:val="24"/>
        </w:rPr>
      </w:pPr>
      <w:r w:rsidRPr="00AF3259">
        <w:rPr>
          <w:color w:val="000000"/>
          <w:sz w:val="24"/>
          <w:szCs w:val="24"/>
        </w:rPr>
        <w:t>1. Деонтология как наука о долге и должном. Разновидности деонтологий</w:t>
      </w:r>
    </w:p>
    <w:p w:rsidR="00AF3259" w:rsidRPr="00AF3259" w:rsidRDefault="00AF3259" w:rsidP="00AF3259">
      <w:pPr>
        <w:jc w:val="both"/>
        <w:rPr>
          <w:color w:val="000000"/>
          <w:sz w:val="24"/>
          <w:szCs w:val="24"/>
        </w:rPr>
      </w:pPr>
      <w:r w:rsidRPr="00AF3259">
        <w:rPr>
          <w:color w:val="000000"/>
          <w:sz w:val="24"/>
          <w:szCs w:val="24"/>
        </w:rPr>
        <w:t>2. Этические обязательства социального работника перед профессией.</w:t>
      </w:r>
    </w:p>
    <w:p w:rsidR="00AF3259" w:rsidRPr="00AF3259" w:rsidRDefault="00AF3259" w:rsidP="00AF3259">
      <w:pPr>
        <w:jc w:val="both"/>
        <w:rPr>
          <w:color w:val="000000"/>
          <w:sz w:val="24"/>
          <w:szCs w:val="24"/>
        </w:rPr>
      </w:pPr>
      <w:r w:rsidRPr="00AF3259">
        <w:rPr>
          <w:color w:val="000000"/>
          <w:sz w:val="24"/>
          <w:szCs w:val="24"/>
        </w:rPr>
        <w:t>3. Взаимные обязательства с государственными предприятиями, организациями, службами.</w:t>
      </w:r>
    </w:p>
    <w:p w:rsidR="00AF3259" w:rsidRPr="00AF3259" w:rsidRDefault="00AF3259" w:rsidP="00AF3259">
      <w:pPr>
        <w:jc w:val="both"/>
        <w:rPr>
          <w:color w:val="000000"/>
          <w:sz w:val="24"/>
          <w:szCs w:val="24"/>
        </w:rPr>
      </w:pPr>
      <w:r w:rsidRPr="00AF3259">
        <w:rPr>
          <w:color w:val="000000"/>
          <w:sz w:val="24"/>
          <w:szCs w:val="24"/>
        </w:rPr>
        <w:t>4. Национальные культуры и субкультуры и учет их особенностей в социальной работе.</w:t>
      </w:r>
    </w:p>
    <w:p w:rsidR="00AF3259" w:rsidRPr="00AF3259" w:rsidRDefault="00AF3259" w:rsidP="00AF3259">
      <w:pPr>
        <w:jc w:val="both"/>
        <w:rPr>
          <w:color w:val="000000"/>
          <w:sz w:val="24"/>
          <w:szCs w:val="24"/>
        </w:rPr>
      </w:pPr>
      <w:r w:rsidRPr="00AF3259">
        <w:rPr>
          <w:color w:val="000000"/>
          <w:sz w:val="24"/>
          <w:szCs w:val="24"/>
        </w:rPr>
        <w:t>5. Функции и принципы деонтологии.</w:t>
      </w:r>
    </w:p>
    <w:p w:rsidR="00AF3259" w:rsidRPr="00AF3259" w:rsidRDefault="00AF3259" w:rsidP="00AF3259">
      <w:pPr>
        <w:jc w:val="both"/>
        <w:rPr>
          <w:color w:val="000000"/>
          <w:sz w:val="24"/>
          <w:szCs w:val="24"/>
        </w:rPr>
      </w:pPr>
      <w:r w:rsidRPr="00AF3259">
        <w:rPr>
          <w:color w:val="000000"/>
          <w:sz w:val="24"/>
          <w:szCs w:val="24"/>
        </w:rPr>
        <w:t>6. Этические обязательства социального работника перед самим собой.</w:t>
      </w:r>
    </w:p>
    <w:p w:rsidR="00AF3259" w:rsidRPr="00AF3259" w:rsidRDefault="00AF3259" w:rsidP="00AF3259">
      <w:pPr>
        <w:jc w:val="both"/>
        <w:rPr>
          <w:color w:val="000000"/>
          <w:sz w:val="24"/>
          <w:szCs w:val="24"/>
        </w:rPr>
      </w:pPr>
      <w:r w:rsidRPr="00AF3259">
        <w:rPr>
          <w:color w:val="000000"/>
          <w:sz w:val="24"/>
          <w:szCs w:val="24"/>
        </w:rPr>
        <w:lastRenderedPageBreak/>
        <w:t>7. Деонтологические основания взаимодействия социального работника с неправительственными организациями.</w:t>
      </w:r>
    </w:p>
    <w:p w:rsidR="00AF3259" w:rsidRPr="00AF3259" w:rsidRDefault="00AF3259" w:rsidP="00AF3259">
      <w:pPr>
        <w:jc w:val="both"/>
        <w:rPr>
          <w:color w:val="000000"/>
          <w:sz w:val="24"/>
          <w:szCs w:val="24"/>
        </w:rPr>
      </w:pPr>
      <w:r w:rsidRPr="00AF3259">
        <w:rPr>
          <w:color w:val="000000"/>
          <w:sz w:val="24"/>
          <w:szCs w:val="24"/>
        </w:rPr>
        <w:t>8. Проблема ценности человеческой жизни в современном обществе.</w:t>
      </w:r>
    </w:p>
    <w:p w:rsidR="00AF3259" w:rsidRPr="00AF3259" w:rsidRDefault="00AF3259" w:rsidP="00AF3259">
      <w:pPr>
        <w:jc w:val="both"/>
        <w:rPr>
          <w:color w:val="000000"/>
          <w:sz w:val="24"/>
          <w:szCs w:val="24"/>
        </w:rPr>
      </w:pPr>
      <w:r w:rsidRPr="00AF3259">
        <w:rPr>
          <w:color w:val="000000"/>
          <w:sz w:val="24"/>
          <w:szCs w:val="24"/>
        </w:rPr>
        <w:t>9. Основные понятия и категории деонтологии.</w:t>
      </w:r>
    </w:p>
    <w:p w:rsidR="00AF3259" w:rsidRPr="00AF3259" w:rsidRDefault="00AF3259" w:rsidP="00AF3259">
      <w:pPr>
        <w:jc w:val="both"/>
        <w:rPr>
          <w:color w:val="000000"/>
          <w:sz w:val="24"/>
          <w:szCs w:val="24"/>
        </w:rPr>
      </w:pPr>
      <w:r w:rsidRPr="00AF3259">
        <w:rPr>
          <w:color w:val="000000"/>
          <w:sz w:val="24"/>
          <w:szCs w:val="24"/>
        </w:rPr>
        <w:t>10. Этика индивидуальной работы в системе взаимоотношений с клиентом социальной службы.</w:t>
      </w:r>
    </w:p>
    <w:p w:rsidR="00AF3259" w:rsidRPr="00AF3259" w:rsidRDefault="00AF3259" w:rsidP="00AF3259">
      <w:pPr>
        <w:jc w:val="both"/>
        <w:rPr>
          <w:color w:val="000000"/>
          <w:sz w:val="24"/>
          <w:szCs w:val="24"/>
        </w:rPr>
      </w:pPr>
      <w:r w:rsidRPr="00AF3259">
        <w:rPr>
          <w:color w:val="000000"/>
          <w:sz w:val="24"/>
          <w:szCs w:val="24"/>
        </w:rPr>
        <w:t>11. Основные деонтологические принципы во взаимоотношениях с коллегами.</w:t>
      </w:r>
    </w:p>
    <w:p w:rsidR="00AF3259" w:rsidRPr="00AF3259" w:rsidRDefault="00AF3259" w:rsidP="00AF3259">
      <w:pPr>
        <w:jc w:val="both"/>
        <w:rPr>
          <w:color w:val="000000"/>
          <w:sz w:val="24"/>
          <w:szCs w:val="24"/>
        </w:rPr>
      </w:pPr>
      <w:r w:rsidRPr="00AF3259">
        <w:rPr>
          <w:color w:val="000000"/>
          <w:sz w:val="24"/>
          <w:szCs w:val="24"/>
        </w:rPr>
        <w:t>12. Моральная свобода и ответственность в современном мире.</w:t>
      </w:r>
    </w:p>
    <w:p w:rsidR="00AF3259" w:rsidRPr="00AF3259" w:rsidRDefault="00AF3259" w:rsidP="00AF3259">
      <w:pPr>
        <w:jc w:val="both"/>
        <w:rPr>
          <w:color w:val="000000"/>
          <w:sz w:val="24"/>
          <w:szCs w:val="24"/>
        </w:rPr>
      </w:pPr>
      <w:r w:rsidRPr="00AF3259">
        <w:rPr>
          <w:color w:val="000000"/>
          <w:sz w:val="24"/>
          <w:szCs w:val="24"/>
        </w:rPr>
        <w:t>13. Морально-нравственная регуляция социальной работы.</w:t>
      </w:r>
    </w:p>
    <w:p w:rsidR="00AF3259" w:rsidRPr="00AF3259" w:rsidRDefault="00AF3259" w:rsidP="00AF3259">
      <w:pPr>
        <w:jc w:val="both"/>
        <w:rPr>
          <w:color w:val="000000"/>
          <w:sz w:val="24"/>
          <w:szCs w:val="24"/>
        </w:rPr>
      </w:pPr>
      <w:r w:rsidRPr="00AF3259">
        <w:rPr>
          <w:color w:val="000000"/>
          <w:sz w:val="24"/>
          <w:szCs w:val="24"/>
        </w:rPr>
        <w:t>14. «Долг» в отношениях «социальный работник-коллеги».</w:t>
      </w:r>
    </w:p>
    <w:p w:rsidR="00AF3259" w:rsidRPr="00AF3259" w:rsidRDefault="00AF3259" w:rsidP="00AF3259">
      <w:pPr>
        <w:jc w:val="both"/>
        <w:rPr>
          <w:color w:val="000000"/>
          <w:sz w:val="24"/>
          <w:szCs w:val="24"/>
        </w:rPr>
      </w:pPr>
      <w:r w:rsidRPr="00AF3259">
        <w:rPr>
          <w:color w:val="000000"/>
          <w:sz w:val="24"/>
          <w:szCs w:val="24"/>
        </w:rPr>
        <w:t>15. Этическая и деонтологическая дилемма.</w:t>
      </w:r>
    </w:p>
    <w:p w:rsidR="00AF3259" w:rsidRPr="00AF3259" w:rsidRDefault="00AF3259" w:rsidP="00AF3259">
      <w:pPr>
        <w:jc w:val="both"/>
        <w:rPr>
          <w:color w:val="000000"/>
          <w:sz w:val="24"/>
          <w:szCs w:val="24"/>
        </w:rPr>
      </w:pPr>
      <w:r w:rsidRPr="00AF3259">
        <w:rPr>
          <w:color w:val="000000"/>
          <w:sz w:val="24"/>
          <w:szCs w:val="24"/>
        </w:rPr>
        <w:t>16. Пути и способы повышения престижа профессии «социальный работник».</w:t>
      </w:r>
    </w:p>
    <w:p w:rsidR="00AF3259" w:rsidRPr="00AF3259" w:rsidRDefault="00AF3259" w:rsidP="00AF3259">
      <w:pPr>
        <w:jc w:val="both"/>
        <w:rPr>
          <w:color w:val="000000"/>
          <w:sz w:val="24"/>
          <w:szCs w:val="24"/>
        </w:rPr>
      </w:pPr>
      <w:r w:rsidRPr="00AF3259">
        <w:rPr>
          <w:color w:val="000000"/>
          <w:sz w:val="24"/>
          <w:szCs w:val="24"/>
        </w:rPr>
        <w:t>17. «Долг» и «ответственность»: сравнительная характеристика понятий.</w:t>
      </w:r>
    </w:p>
    <w:p w:rsidR="00AF3259" w:rsidRPr="00AF3259" w:rsidRDefault="00AF3259" w:rsidP="00AF3259">
      <w:pPr>
        <w:jc w:val="both"/>
        <w:rPr>
          <w:color w:val="000000"/>
          <w:sz w:val="24"/>
          <w:szCs w:val="24"/>
        </w:rPr>
      </w:pPr>
      <w:r w:rsidRPr="00AF3259">
        <w:rPr>
          <w:color w:val="000000"/>
          <w:sz w:val="24"/>
          <w:szCs w:val="24"/>
        </w:rPr>
        <w:t>18. Роль социального работника в реализации социальной политики государства.</w:t>
      </w:r>
    </w:p>
    <w:p w:rsidR="00AF3259" w:rsidRPr="00AF3259" w:rsidRDefault="00AF3259" w:rsidP="00AF3259">
      <w:pPr>
        <w:jc w:val="both"/>
        <w:rPr>
          <w:color w:val="000000"/>
          <w:sz w:val="24"/>
          <w:szCs w:val="24"/>
        </w:rPr>
      </w:pPr>
      <w:r w:rsidRPr="00AF3259">
        <w:rPr>
          <w:color w:val="000000"/>
          <w:sz w:val="24"/>
          <w:szCs w:val="24"/>
        </w:rPr>
        <w:t>19. Этический кодекс социального работника.</w:t>
      </w:r>
    </w:p>
    <w:p w:rsidR="00AF3259" w:rsidRPr="00AF3259" w:rsidRDefault="00AF3259" w:rsidP="00AF3259">
      <w:pPr>
        <w:jc w:val="both"/>
        <w:rPr>
          <w:color w:val="000000"/>
          <w:sz w:val="24"/>
          <w:szCs w:val="24"/>
        </w:rPr>
      </w:pPr>
      <w:r w:rsidRPr="00AF3259">
        <w:rPr>
          <w:color w:val="000000"/>
          <w:sz w:val="24"/>
          <w:szCs w:val="24"/>
        </w:rPr>
        <w:t>20. Деонтологические принципы взаимодействиями с близкими клиентов социальных служб.</w:t>
      </w:r>
    </w:p>
    <w:p w:rsidR="00AF3259" w:rsidRPr="00AF3259" w:rsidRDefault="00AF3259" w:rsidP="00AF3259">
      <w:pPr>
        <w:jc w:val="both"/>
        <w:rPr>
          <w:color w:val="000000"/>
          <w:sz w:val="24"/>
          <w:szCs w:val="24"/>
        </w:rPr>
      </w:pPr>
      <w:r w:rsidRPr="00AF3259">
        <w:rPr>
          <w:color w:val="000000"/>
          <w:sz w:val="24"/>
          <w:szCs w:val="24"/>
        </w:rPr>
        <w:t>21. Профессиональный долг социального работника: сущность, содержание.</w:t>
      </w:r>
    </w:p>
    <w:p w:rsidR="00AF3259" w:rsidRPr="00AF3259" w:rsidRDefault="00AF3259" w:rsidP="00AF3259">
      <w:pPr>
        <w:jc w:val="both"/>
        <w:rPr>
          <w:color w:val="000000"/>
          <w:sz w:val="24"/>
          <w:szCs w:val="24"/>
        </w:rPr>
      </w:pPr>
      <w:r w:rsidRPr="00AF3259">
        <w:rPr>
          <w:color w:val="000000"/>
          <w:sz w:val="24"/>
          <w:szCs w:val="24"/>
        </w:rPr>
        <w:t>22. Ответственность как соответствие моральной деятельности личности ее долгу.</w:t>
      </w:r>
    </w:p>
    <w:p w:rsidR="00AF3259" w:rsidRPr="00AF3259" w:rsidRDefault="00AF3259" w:rsidP="00AF3259">
      <w:pPr>
        <w:jc w:val="both"/>
        <w:rPr>
          <w:color w:val="000000"/>
          <w:sz w:val="24"/>
          <w:szCs w:val="24"/>
        </w:rPr>
      </w:pPr>
      <w:r w:rsidRPr="00AF3259">
        <w:rPr>
          <w:color w:val="000000"/>
          <w:sz w:val="24"/>
          <w:szCs w:val="24"/>
        </w:rPr>
        <w:t>23. Основные направления обязательств социального работника перед самим собой.</w:t>
      </w:r>
    </w:p>
    <w:p w:rsidR="00AF3259" w:rsidRPr="00AF3259" w:rsidRDefault="00AF3259" w:rsidP="00AF3259">
      <w:pPr>
        <w:jc w:val="both"/>
        <w:rPr>
          <w:color w:val="000000"/>
          <w:sz w:val="24"/>
          <w:szCs w:val="24"/>
        </w:rPr>
      </w:pPr>
      <w:r w:rsidRPr="00AF3259">
        <w:rPr>
          <w:color w:val="000000"/>
          <w:sz w:val="24"/>
          <w:szCs w:val="24"/>
        </w:rPr>
        <w:t>24. Этика взаимоотношений в коллективе учреждений социальной защиты.</w:t>
      </w:r>
    </w:p>
    <w:p w:rsidR="00AF3259" w:rsidRPr="00AF3259" w:rsidRDefault="00AF3259" w:rsidP="00AF3259">
      <w:pPr>
        <w:jc w:val="both"/>
        <w:rPr>
          <w:color w:val="000000"/>
          <w:sz w:val="24"/>
          <w:szCs w:val="24"/>
        </w:rPr>
      </w:pPr>
      <w:r w:rsidRPr="00AF3259">
        <w:rPr>
          <w:color w:val="000000"/>
          <w:sz w:val="24"/>
          <w:szCs w:val="24"/>
        </w:rPr>
        <w:t>25. Моральные принципы специалиста по социальной работе.</w:t>
      </w:r>
    </w:p>
    <w:p w:rsidR="00AF3259" w:rsidRPr="00AF3259" w:rsidRDefault="00AF3259" w:rsidP="00AF3259">
      <w:pPr>
        <w:jc w:val="both"/>
        <w:rPr>
          <w:color w:val="000000"/>
          <w:sz w:val="24"/>
          <w:szCs w:val="24"/>
        </w:rPr>
      </w:pPr>
      <w:r w:rsidRPr="00AF3259">
        <w:rPr>
          <w:color w:val="000000"/>
          <w:sz w:val="24"/>
          <w:szCs w:val="24"/>
        </w:rPr>
        <w:t>26. Долг как основная категория деонтологии.</w:t>
      </w:r>
    </w:p>
    <w:p w:rsidR="00AF3259" w:rsidRPr="00AF3259" w:rsidRDefault="00AF3259" w:rsidP="00AF3259">
      <w:pPr>
        <w:jc w:val="both"/>
        <w:rPr>
          <w:color w:val="000000"/>
          <w:sz w:val="24"/>
          <w:szCs w:val="24"/>
        </w:rPr>
      </w:pPr>
      <w:r w:rsidRPr="00AF3259">
        <w:rPr>
          <w:color w:val="000000"/>
          <w:sz w:val="24"/>
          <w:szCs w:val="24"/>
        </w:rPr>
        <w:t>27. Ответственность социального работника перед клиентом и его близкими.</w:t>
      </w:r>
    </w:p>
    <w:p w:rsidR="00AF3259" w:rsidRPr="00AF3259" w:rsidRDefault="00AF3259" w:rsidP="00AF3259">
      <w:pPr>
        <w:jc w:val="both"/>
        <w:rPr>
          <w:color w:val="000000"/>
          <w:sz w:val="24"/>
          <w:szCs w:val="24"/>
        </w:rPr>
      </w:pPr>
      <w:r w:rsidRPr="00AF3259">
        <w:rPr>
          <w:color w:val="000000"/>
          <w:sz w:val="24"/>
          <w:szCs w:val="24"/>
        </w:rPr>
        <w:t>28. Способы разрешения конфликтов в коллективе работников социальной сферы.</w:t>
      </w:r>
    </w:p>
    <w:p w:rsidR="00AF3259" w:rsidRPr="00AF3259" w:rsidRDefault="00AF3259" w:rsidP="00AF3259">
      <w:pPr>
        <w:jc w:val="both"/>
        <w:rPr>
          <w:color w:val="000000"/>
          <w:sz w:val="24"/>
          <w:szCs w:val="24"/>
        </w:rPr>
      </w:pPr>
      <w:r w:rsidRPr="00AF3259">
        <w:rPr>
          <w:color w:val="000000"/>
          <w:sz w:val="24"/>
          <w:szCs w:val="24"/>
        </w:rPr>
        <w:t>29. Роль деонтологии в системе этики и профессиональной этики.</w:t>
      </w:r>
    </w:p>
    <w:p w:rsidR="00AF3259" w:rsidRPr="00AF3259" w:rsidRDefault="00AF3259" w:rsidP="00AF3259">
      <w:pPr>
        <w:jc w:val="both"/>
        <w:rPr>
          <w:color w:val="000000"/>
          <w:sz w:val="24"/>
          <w:szCs w:val="24"/>
        </w:rPr>
      </w:pPr>
      <w:r w:rsidRPr="00AF3259">
        <w:rPr>
          <w:color w:val="000000"/>
          <w:sz w:val="24"/>
          <w:szCs w:val="24"/>
        </w:rPr>
        <w:t>30. Обязанность социального работника как моральное требование.</w:t>
      </w:r>
    </w:p>
    <w:p w:rsidR="00AF3259" w:rsidRPr="00AF3259" w:rsidRDefault="00AF3259" w:rsidP="00AF3259">
      <w:pPr>
        <w:jc w:val="both"/>
        <w:rPr>
          <w:color w:val="000000"/>
          <w:sz w:val="24"/>
          <w:szCs w:val="24"/>
        </w:rPr>
      </w:pPr>
      <w:r w:rsidRPr="00AF3259">
        <w:rPr>
          <w:color w:val="000000"/>
          <w:sz w:val="24"/>
          <w:szCs w:val="24"/>
        </w:rPr>
        <w:t>31. Способы разрешения проблемных этических ситуаций в дентологическом контексте.</w:t>
      </w:r>
    </w:p>
    <w:p w:rsidR="00AF3259" w:rsidRPr="00AF3259" w:rsidRDefault="00AF3259" w:rsidP="00AF3259">
      <w:pPr>
        <w:jc w:val="both"/>
        <w:rPr>
          <w:color w:val="000000"/>
          <w:sz w:val="24"/>
          <w:szCs w:val="24"/>
        </w:rPr>
      </w:pPr>
      <w:r w:rsidRPr="00AF3259">
        <w:rPr>
          <w:color w:val="000000"/>
          <w:sz w:val="24"/>
          <w:szCs w:val="24"/>
        </w:rPr>
        <w:t>32. Этика речевой коммуникации как основа социального взаимодействия.</w:t>
      </w:r>
    </w:p>
    <w:p w:rsidR="00AF3259" w:rsidRPr="00AF3259" w:rsidRDefault="00AF3259" w:rsidP="00AF3259">
      <w:pPr>
        <w:jc w:val="both"/>
        <w:rPr>
          <w:color w:val="000000"/>
          <w:sz w:val="24"/>
          <w:szCs w:val="24"/>
        </w:rPr>
      </w:pPr>
      <w:r w:rsidRPr="00AF3259">
        <w:rPr>
          <w:color w:val="000000"/>
          <w:sz w:val="24"/>
          <w:szCs w:val="24"/>
        </w:rPr>
        <w:t>33. Основные принципы деонтологии социальной работы.</w:t>
      </w:r>
    </w:p>
    <w:p w:rsidR="00AF3259" w:rsidRPr="00AF3259" w:rsidRDefault="00AF3259" w:rsidP="00AF3259">
      <w:pPr>
        <w:jc w:val="both"/>
        <w:rPr>
          <w:color w:val="000000"/>
          <w:sz w:val="24"/>
          <w:szCs w:val="24"/>
        </w:rPr>
      </w:pPr>
      <w:r w:rsidRPr="00AF3259">
        <w:rPr>
          <w:color w:val="000000"/>
          <w:sz w:val="24"/>
          <w:szCs w:val="24"/>
        </w:rPr>
        <w:t>34. Основные деонтологические принципы сотрудничества с коллегами.</w:t>
      </w:r>
    </w:p>
    <w:p w:rsidR="00AF3259" w:rsidRPr="00AF3259" w:rsidRDefault="00AF3259" w:rsidP="00AF3259">
      <w:pPr>
        <w:jc w:val="both"/>
        <w:rPr>
          <w:color w:val="000000"/>
          <w:sz w:val="24"/>
          <w:szCs w:val="24"/>
        </w:rPr>
      </w:pPr>
      <w:r w:rsidRPr="00AF3259">
        <w:rPr>
          <w:color w:val="000000"/>
          <w:sz w:val="24"/>
          <w:szCs w:val="24"/>
        </w:rPr>
        <w:t>35. Сущность деонтологических конфликтов в социальной работе.</w:t>
      </w:r>
    </w:p>
    <w:p w:rsidR="00AF3259" w:rsidRPr="00AF3259" w:rsidRDefault="00AF3259" w:rsidP="00AF3259">
      <w:pPr>
        <w:jc w:val="both"/>
        <w:rPr>
          <w:color w:val="000000"/>
          <w:sz w:val="24"/>
          <w:szCs w:val="24"/>
        </w:rPr>
      </w:pPr>
      <w:r w:rsidRPr="00AF3259">
        <w:rPr>
          <w:color w:val="000000"/>
          <w:sz w:val="24"/>
          <w:szCs w:val="24"/>
        </w:rPr>
        <w:t>36. Нравственная составляющая социальной работы с инвалидами.</w:t>
      </w:r>
    </w:p>
    <w:p w:rsidR="00AF3259" w:rsidRPr="00AF3259" w:rsidRDefault="00AF3259" w:rsidP="00AF3259">
      <w:pPr>
        <w:jc w:val="both"/>
        <w:rPr>
          <w:color w:val="000000"/>
          <w:sz w:val="24"/>
          <w:szCs w:val="24"/>
        </w:rPr>
      </w:pPr>
      <w:r w:rsidRPr="00AF3259">
        <w:rPr>
          <w:color w:val="000000"/>
          <w:sz w:val="24"/>
          <w:szCs w:val="24"/>
        </w:rPr>
        <w:t>37. Место и роль деонтологии в этической системе ценностей социальной работы.</w:t>
      </w:r>
    </w:p>
    <w:p w:rsidR="00AF3259" w:rsidRPr="00AF3259" w:rsidRDefault="00AF3259" w:rsidP="00AF3259">
      <w:pPr>
        <w:jc w:val="both"/>
        <w:rPr>
          <w:color w:val="000000"/>
          <w:sz w:val="24"/>
          <w:szCs w:val="24"/>
        </w:rPr>
      </w:pPr>
      <w:r w:rsidRPr="00AF3259">
        <w:rPr>
          <w:color w:val="000000"/>
          <w:sz w:val="24"/>
          <w:szCs w:val="24"/>
        </w:rPr>
        <w:t>38. Этнические, региональные и национальные особенности этических отношений в социальной работе.</w:t>
      </w:r>
    </w:p>
    <w:p w:rsidR="00AF3259" w:rsidRPr="00AF3259" w:rsidRDefault="00AF3259" w:rsidP="00AF3259">
      <w:pPr>
        <w:jc w:val="both"/>
        <w:rPr>
          <w:color w:val="000000"/>
          <w:sz w:val="24"/>
          <w:szCs w:val="24"/>
        </w:rPr>
      </w:pPr>
      <w:r w:rsidRPr="00AF3259">
        <w:rPr>
          <w:color w:val="000000"/>
          <w:sz w:val="24"/>
          <w:szCs w:val="24"/>
        </w:rPr>
        <w:t>39. Социальная работа как опредмечивание социального долга.</w:t>
      </w:r>
    </w:p>
    <w:p w:rsidR="00AF3259" w:rsidRPr="00AF3259" w:rsidRDefault="00AF3259" w:rsidP="00AF3259">
      <w:pPr>
        <w:jc w:val="both"/>
        <w:rPr>
          <w:color w:val="000000"/>
          <w:sz w:val="24"/>
          <w:szCs w:val="24"/>
        </w:rPr>
      </w:pPr>
      <w:r w:rsidRPr="00AF3259">
        <w:rPr>
          <w:color w:val="000000"/>
          <w:sz w:val="24"/>
          <w:szCs w:val="24"/>
        </w:rPr>
        <w:t>40. Нравственная составляющая социальной работы с лицами, склонными к асоциальным формам поведения.</w:t>
      </w:r>
    </w:p>
    <w:sectPr w:rsidR="00AF3259" w:rsidRPr="00AF3259" w:rsidSect="007C124D">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021E" w:rsidRDefault="001C021E" w:rsidP="00743BC0">
      <w:r>
        <w:separator/>
      </w:r>
    </w:p>
  </w:endnote>
  <w:endnote w:type="continuationSeparator" w:id="0">
    <w:p w:rsidR="001C021E" w:rsidRDefault="001C021E" w:rsidP="00743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381978"/>
      <w:docPartObj>
        <w:docPartGallery w:val="Page Numbers (Bottom of Page)"/>
        <w:docPartUnique/>
      </w:docPartObj>
    </w:sdtPr>
    <w:sdtEndPr/>
    <w:sdtContent>
      <w:p w:rsidR="00FD2BEC" w:rsidRDefault="00FD2BEC">
        <w:pPr>
          <w:pStyle w:val="ad"/>
          <w:jc w:val="right"/>
        </w:pPr>
        <w:r>
          <w:fldChar w:fldCharType="begin"/>
        </w:r>
        <w:r>
          <w:instrText>PAGE   \* MERGEFORMAT</w:instrText>
        </w:r>
        <w:r>
          <w:fldChar w:fldCharType="separate"/>
        </w:r>
        <w:r w:rsidR="006A4D1D">
          <w:rPr>
            <w:noProof/>
          </w:rPr>
          <w:t>1</w:t>
        </w:r>
        <w:r>
          <w:fldChar w:fldCharType="end"/>
        </w:r>
      </w:p>
    </w:sdtContent>
  </w:sdt>
  <w:p w:rsidR="00FD2BEC" w:rsidRDefault="00FD2BEC">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021E" w:rsidRDefault="001C021E" w:rsidP="00743BC0">
      <w:r>
        <w:separator/>
      </w:r>
    </w:p>
  </w:footnote>
  <w:footnote w:type="continuationSeparator" w:id="0">
    <w:p w:rsidR="001C021E" w:rsidRDefault="001C021E" w:rsidP="00743B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75178"/>
    <w:multiLevelType w:val="hybridMultilevel"/>
    <w:tmpl w:val="BE86AC08"/>
    <w:lvl w:ilvl="0" w:tplc="FFFFFFFF">
      <w:start w:val="1"/>
      <w:numFmt w:val="russianUpper"/>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nsid w:val="06F22E49"/>
    <w:multiLevelType w:val="hybridMultilevel"/>
    <w:tmpl w:val="92449DBE"/>
    <w:lvl w:ilvl="0" w:tplc="F55E9E92">
      <w:start w:val="1"/>
      <w:numFmt w:val="russianUpper"/>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734207"/>
    <w:multiLevelType w:val="hybridMultilevel"/>
    <w:tmpl w:val="A9DA99C6"/>
    <w:lvl w:ilvl="0" w:tplc="D1F64BF4">
      <w:start w:val="1"/>
      <w:numFmt w:val="bullet"/>
      <w:lvlText w:val=""/>
      <w:lvlJc w:val="left"/>
      <w:pPr>
        <w:tabs>
          <w:tab w:val="num" w:pos="2574"/>
        </w:tabs>
        <w:ind w:left="2574"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3">
    <w:nsid w:val="0C037A34"/>
    <w:multiLevelType w:val="hybridMultilevel"/>
    <w:tmpl w:val="C4662C86"/>
    <w:lvl w:ilvl="0" w:tplc="7E5C1DC6">
      <w:start w:val="1"/>
      <w:numFmt w:val="russianUpper"/>
      <w:suff w:val="space"/>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0D442213"/>
    <w:multiLevelType w:val="hybridMultilevel"/>
    <w:tmpl w:val="F3165B04"/>
    <w:lvl w:ilvl="0" w:tplc="929617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4E2A93"/>
    <w:multiLevelType w:val="hybridMultilevel"/>
    <w:tmpl w:val="BE86AC08"/>
    <w:lvl w:ilvl="0" w:tplc="FFFFFFFF">
      <w:start w:val="1"/>
      <w:numFmt w:val="russianUpper"/>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nsid w:val="121275E2"/>
    <w:multiLevelType w:val="hybridMultilevel"/>
    <w:tmpl w:val="8A62462C"/>
    <w:lvl w:ilvl="0" w:tplc="119CDC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7BF2994"/>
    <w:multiLevelType w:val="hybridMultilevel"/>
    <w:tmpl w:val="815C397C"/>
    <w:lvl w:ilvl="0" w:tplc="C994B31A">
      <w:start w:val="1"/>
      <w:numFmt w:val="russianUpper"/>
      <w:suff w:val="space"/>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1EFB368C"/>
    <w:multiLevelType w:val="hybridMultilevel"/>
    <w:tmpl w:val="7FC64562"/>
    <w:lvl w:ilvl="0" w:tplc="1010BA14">
      <w:start w:val="1"/>
      <w:numFmt w:val="russianUpper"/>
      <w:suff w:val="space"/>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1F0E0E35"/>
    <w:multiLevelType w:val="hybridMultilevel"/>
    <w:tmpl w:val="BE86AC08"/>
    <w:lvl w:ilvl="0" w:tplc="FFFFFFFF">
      <w:start w:val="1"/>
      <w:numFmt w:val="russianUpper"/>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22E731CD"/>
    <w:multiLevelType w:val="hybridMultilevel"/>
    <w:tmpl w:val="BE86AC08"/>
    <w:lvl w:ilvl="0" w:tplc="FFFFFFFF">
      <w:start w:val="1"/>
      <w:numFmt w:val="russianUpper"/>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nsid w:val="233E4211"/>
    <w:multiLevelType w:val="hybridMultilevel"/>
    <w:tmpl w:val="BE86AC08"/>
    <w:lvl w:ilvl="0" w:tplc="FFFFFFFF">
      <w:start w:val="1"/>
      <w:numFmt w:val="russianUpper"/>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nsid w:val="2C156757"/>
    <w:multiLevelType w:val="hybridMultilevel"/>
    <w:tmpl w:val="64A81AB4"/>
    <w:lvl w:ilvl="0" w:tplc="3D0C4902">
      <w:start w:val="1"/>
      <w:numFmt w:val="bullet"/>
      <w:lvlText w:val=""/>
      <w:lvlJc w:val="left"/>
      <w:pPr>
        <w:tabs>
          <w:tab w:val="num" w:pos="2574"/>
        </w:tabs>
        <w:ind w:left="2574"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3">
    <w:nsid w:val="2C394781"/>
    <w:multiLevelType w:val="hybridMultilevel"/>
    <w:tmpl w:val="3D44C988"/>
    <w:lvl w:ilvl="0" w:tplc="B20885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0BE35D9"/>
    <w:multiLevelType w:val="hybridMultilevel"/>
    <w:tmpl w:val="5F20A4C8"/>
    <w:lvl w:ilvl="0" w:tplc="DF2049D8">
      <w:start w:val="1"/>
      <w:numFmt w:val="decimal"/>
      <w:suff w:val="space"/>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3110E0"/>
    <w:multiLevelType w:val="hybridMultilevel"/>
    <w:tmpl w:val="BE86AC08"/>
    <w:lvl w:ilvl="0" w:tplc="FFFFFFFF">
      <w:start w:val="1"/>
      <w:numFmt w:val="russianUpper"/>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nsid w:val="33910C39"/>
    <w:multiLevelType w:val="hybridMultilevel"/>
    <w:tmpl w:val="BE86AC08"/>
    <w:lvl w:ilvl="0" w:tplc="FFFFFFFF">
      <w:start w:val="1"/>
      <w:numFmt w:val="russianUpper"/>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nsid w:val="3E381854"/>
    <w:multiLevelType w:val="hybridMultilevel"/>
    <w:tmpl w:val="A01AB72E"/>
    <w:lvl w:ilvl="0" w:tplc="94ECCD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2B4435D"/>
    <w:multiLevelType w:val="hybridMultilevel"/>
    <w:tmpl w:val="A1245316"/>
    <w:lvl w:ilvl="0" w:tplc="FFFFFFFF">
      <w:start w:val="1"/>
      <w:numFmt w:val="russianUpper"/>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nsid w:val="45F6223F"/>
    <w:multiLevelType w:val="hybridMultilevel"/>
    <w:tmpl w:val="BE86AC08"/>
    <w:lvl w:ilvl="0" w:tplc="FFFFFFFF">
      <w:start w:val="1"/>
      <w:numFmt w:val="russianUpper"/>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nsid w:val="4B554329"/>
    <w:multiLevelType w:val="hybridMultilevel"/>
    <w:tmpl w:val="A1245316"/>
    <w:lvl w:ilvl="0" w:tplc="FFFFFFFF">
      <w:start w:val="1"/>
      <w:numFmt w:val="russianUpper"/>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nsid w:val="4C2310CD"/>
    <w:multiLevelType w:val="hybridMultilevel"/>
    <w:tmpl w:val="BE86AC08"/>
    <w:lvl w:ilvl="0" w:tplc="A24A64A6">
      <w:start w:val="1"/>
      <w:numFmt w:val="russianUpper"/>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16B4F53"/>
    <w:multiLevelType w:val="hybridMultilevel"/>
    <w:tmpl w:val="BE86AC08"/>
    <w:lvl w:ilvl="0" w:tplc="FFFFFFFF">
      <w:start w:val="1"/>
      <w:numFmt w:val="russianUpper"/>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nsid w:val="51E73F5E"/>
    <w:multiLevelType w:val="hybridMultilevel"/>
    <w:tmpl w:val="E67EFAC4"/>
    <w:lvl w:ilvl="0" w:tplc="1DB403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52514703"/>
    <w:multiLevelType w:val="hybridMultilevel"/>
    <w:tmpl w:val="1F2E9ECC"/>
    <w:lvl w:ilvl="0" w:tplc="910AA9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59FB344A"/>
    <w:multiLevelType w:val="hybridMultilevel"/>
    <w:tmpl w:val="2C54E308"/>
    <w:lvl w:ilvl="0" w:tplc="1F2C62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5BE7663A"/>
    <w:multiLevelType w:val="hybridMultilevel"/>
    <w:tmpl w:val="BE86AC08"/>
    <w:lvl w:ilvl="0" w:tplc="FFFFFFFF">
      <w:start w:val="1"/>
      <w:numFmt w:val="russianUpper"/>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nsid w:val="60C77073"/>
    <w:multiLevelType w:val="hybridMultilevel"/>
    <w:tmpl w:val="A1245316"/>
    <w:lvl w:ilvl="0" w:tplc="FFFFFFFF">
      <w:start w:val="1"/>
      <w:numFmt w:val="russianUpper"/>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nsid w:val="6FF26DCB"/>
    <w:multiLevelType w:val="hybridMultilevel"/>
    <w:tmpl w:val="BE86AC08"/>
    <w:lvl w:ilvl="0" w:tplc="FFFFFFFF">
      <w:start w:val="1"/>
      <w:numFmt w:val="russianUpper"/>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nsid w:val="75632360"/>
    <w:multiLevelType w:val="hybridMultilevel"/>
    <w:tmpl w:val="BE86AC08"/>
    <w:lvl w:ilvl="0" w:tplc="FFFFFFFF">
      <w:start w:val="1"/>
      <w:numFmt w:val="russianUpper"/>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nsid w:val="7A1715D6"/>
    <w:multiLevelType w:val="hybridMultilevel"/>
    <w:tmpl w:val="A1245316"/>
    <w:lvl w:ilvl="0" w:tplc="FFFFFFFF">
      <w:start w:val="1"/>
      <w:numFmt w:val="russianUpper"/>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nsid w:val="7D963053"/>
    <w:multiLevelType w:val="hybridMultilevel"/>
    <w:tmpl w:val="BE86AC08"/>
    <w:lvl w:ilvl="0" w:tplc="A24A64A6">
      <w:start w:val="1"/>
      <w:numFmt w:val="russianUpper"/>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7"/>
  </w:num>
  <w:num w:numId="3">
    <w:abstractNumId w:val="4"/>
  </w:num>
  <w:num w:numId="4">
    <w:abstractNumId w:val="23"/>
  </w:num>
  <w:num w:numId="5">
    <w:abstractNumId w:val="13"/>
  </w:num>
  <w:num w:numId="6">
    <w:abstractNumId w:val="24"/>
  </w:num>
  <w:num w:numId="7">
    <w:abstractNumId w:val="25"/>
  </w:num>
  <w:num w:numId="8">
    <w:abstractNumId w:val="2"/>
  </w:num>
  <w:num w:numId="9">
    <w:abstractNumId w:val="12"/>
  </w:num>
  <w:num w:numId="10">
    <w:abstractNumId w:val="1"/>
  </w:num>
  <w:num w:numId="11">
    <w:abstractNumId w:val="21"/>
  </w:num>
  <w:num w:numId="12">
    <w:abstractNumId w:val="14"/>
  </w:num>
  <w:num w:numId="13">
    <w:abstractNumId w:val="3"/>
  </w:num>
  <w:num w:numId="14">
    <w:abstractNumId w:val="29"/>
  </w:num>
  <w:num w:numId="15">
    <w:abstractNumId w:val="8"/>
  </w:num>
  <w:num w:numId="16">
    <w:abstractNumId w:val="7"/>
  </w:num>
  <w:num w:numId="17">
    <w:abstractNumId w:val="0"/>
  </w:num>
  <w:num w:numId="18">
    <w:abstractNumId w:val="19"/>
  </w:num>
  <w:num w:numId="19">
    <w:abstractNumId w:val="26"/>
  </w:num>
  <w:num w:numId="20">
    <w:abstractNumId w:val="10"/>
  </w:num>
  <w:num w:numId="21">
    <w:abstractNumId w:val="11"/>
  </w:num>
  <w:num w:numId="22">
    <w:abstractNumId w:val="5"/>
  </w:num>
  <w:num w:numId="23">
    <w:abstractNumId w:val="15"/>
  </w:num>
  <w:num w:numId="24">
    <w:abstractNumId w:val="22"/>
  </w:num>
  <w:num w:numId="25">
    <w:abstractNumId w:val="20"/>
  </w:num>
  <w:num w:numId="26">
    <w:abstractNumId w:val="30"/>
  </w:num>
  <w:num w:numId="27">
    <w:abstractNumId w:val="31"/>
  </w:num>
  <w:num w:numId="28">
    <w:abstractNumId w:val="27"/>
  </w:num>
  <w:num w:numId="29">
    <w:abstractNumId w:val="18"/>
  </w:num>
  <w:num w:numId="30">
    <w:abstractNumId w:val="16"/>
  </w:num>
  <w:num w:numId="31">
    <w:abstractNumId w:val="9"/>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521F3"/>
    <w:rsid w:val="00011A8E"/>
    <w:rsid w:val="000448D4"/>
    <w:rsid w:val="00075E9D"/>
    <w:rsid w:val="000A4C54"/>
    <w:rsid w:val="000A76BF"/>
    <w:rsid w:val="000B42DA"/>
    <w:rsid w:val="000C6B44"/>
    <w:rsid w:val="00127E47"/>
    <w:rsid w:val="001329C1"/>
    <w:rsid w:val="00190D4B"/>
    <w:rsid w:val="001B59CB"/>
    <w:rsid w:val="001C021E"/>
    <w:rsid w:val="001F00B7"/>
    <w:rsid w:val="00220FAC"/>
    <w:rsid w:val="00230C8C"/>
    <w:rsid w:val="002318EA"/>
    <w:rsid w:val="002415FD"/>
    <w:rsid w:val="00247836"/>
    <w:rsid w:val="002625AB"/>
    <w:rsid w:val="002755A2"/>
    <w:rsid w:val="00296FF9"/>
    <w:rsid w:val="002B7531"/>
    <w:rsid w:val="002C14FB"/>
    <w:rsid w:val="002C5350"/>
    <w:rsid w:val="002D43A7"/>
    <w:rsid w:val="002F5A9D"/>
    <w:rsid w:val="002F6ECA"/>
    <w:rsid w:val="00340C51"/>
    <w:rsid w:val="0034471C"/>
    <w:rsid w:val="00370090"/>
    <w:rsid w:val="00391D65"/>
    <w:rsid w:val="00395517"/>
    <w:rsid w:val="003D242B"/>
    <w:rsid w:val="00416A9D"/>
    <w:rsid w:val="00420881"/>
    <w:rsid w:val="004232D4"/>
    <w:rsid w:val="00430D93"/>
    <w:rsid w:val="0044385B"/>
    <w:rsid w:val="004564A8"/>
    <w:rsid w:val="0046089E"/>
    <w:rsid w:val="004749B2"/>
    <w:rsid w:val="004B5025"/>
    <w:rsid w:val="004D2A03"/>
    <w:rsid w:val="004E3330"/>
    <w:rsid w:val="004F64FC"/>
    <w:rsid w:val="005446C1"/>
    <w:rsid w:val="00545A6A"/>
    <w:rsid w:val="005519D1"/>
    <w:rsid w:val="005521F3"/>
    <w:rsid w:val="00556143"/>
    <w:rsid w:val="005605C8"/>
    <w:rsid w:val="00575BCD"/>
    <w:rsid w:val="005B0C32"/>
    <w:rsid w:val="005D13B7"/>
    <w:rsid w:val="005E65F8"/>
    <w:rsid w:val="0063379A"/>
    <w:rsid w:val="00661296"/>
    <w:rsid w:val="0066735A"/>
    <w:rsid w:val="006725CA"/>
    <w:rsid w:val="006905FC"/>
    <w:rsid w:val="006A4D1D"/>
    <w:rsid w:val="006F2B2D"/>
    <w:rsid w:val="00735FF1"/>
    <w:rsid w:val="00741D7C"/>
    <w:rsid w:val="00743BC0"/>
    <w:rsid w:val="0079363D"/>
    <w:rsid w:val="007C124D"/>
    <w:rsid w:val="007C2D10"/>
    <w:rsid w:val="007C4E19"/>
    <w:rsid w:val="00803555"/>
    <w:rsid w:val="008174C2"/>
    <w:rsid w:val="008335CB"/>
    <w:rsid w:val="008513B9"/>
    <w:rsid w:val="00856D97"/>
    <w:rsid w:val="00860D3F"/>
    <w:rsid w:val="008B621E"/>
    <w:rsid w:val="008D2435"/>
    <w:rsid w:val="008E3778"/>
    <w:rsid w:val="00A022D6"/>
    <w:rsid w:val="00A064E8"/>
    <w:rsid w:val="00A20EF8"/>
    <w:rsid w:val="00A42741"/>
    <w:rsid w:val="00A53E29"/>
    <w:rsid w:val="00A54AFE"/>
    <w:rsid w:val="00A6107C"/>
    <w:rsid w:val="00A8203D"/>
    <w:rsid w:val="00AA4FA0"/>
    <w:rsid w:val="00AD6277"/>
    <w:rsid w:val="00AF3259"/>
    <w:rsid w:val="00B257FD"/>
    <w:rsid w:val="00B542D8"/>
    <w:rsid w:val="00B715FD"/>
    <w:rsid w:val="00BC3F12"/>
    <w:rsid w:val="00C133AC"/>
    <w:rsid w:val="00C45867"/>
    <w:rsid w:val="00CB09AA"/>
    <w:rsid w:val="00D00619"/>
    <w:rsid w:val="00D11DEB"/>
    <w:rsid w:val="00D16248"/>
    <w:rsid w:val="00D45273"/>
    <w:rsid w:val="00D57C1A"/>
    <w:rsid w:val="00D74427"/>
    <w:rsid w:val="00D97863"/>
    <w:rsid w:val="00DA729E"/>
    <w:rsid w:val="00DD0FA2"/>
    <w:rsid w:val="00E013B7"/>
    <w:rsid w:val="00E042ED"/>
    <w:rsid w:val="00E10F7C"/>
    <w:rsid w:val="00E407A5"/>
    <w:rsid w:val="00E82EA6"/>
    <w:rsid w:val="00E92F46"/>
    <w:rsid w:val="00ED6035"/>
    <w:rsid w:val="00EE1C2F"/>
    <w:rsid w:val="00F05297"/>
    <w:rsid w:val="00F05308"/>
    <w:rsid w:val="00F140F1"/>
    <w:rsid w:val="00F62941"/>
    <w:rsid w:val="00FB0B2C"/>
    <w:rsid w:val="00FD2BEC"/>
    <w:rsid w:val="00FD3DD8"/>
    <w:rsid w:val="00FD43E0"/>
    <w:rsid w:val="00FD47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24F18B46-A2A3-4CDA-B796-1EF73A2C9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5273"/>
    <w:pPr>
      <w:spacing w:after="0" w:line="240" w:lineRule="auto"/>
    </w:pPr>
    <w:rPr>
      <w:rFonts w:ascii="Times New Roman" w:eastAsia="Times New Roman" w:hAnsi="Times New Roman" w:cs="Times New Roman"/>
      <w:sz w:val="20"/>
      <w:szCs w:val="20"/>
      <w:lang w:eastAsia="ru-RU"/>
    </w:rPr>
  </w:style>
  <w:style w:type="paragraph" w:styleId="4">
    <w:name w:val="heading 4"/>
    <w:basedOn w:val="a"/>
    <w:next w:val="a"/>
    <w:link w:val="40"/>
    <w:uiPriority w:val="9"/>
    <w:qFormat/>
    <w:rsid w:val="00340C51"/>
    <w:pPr>
      <w:keepNext/>
      <w:spacing w:line="360" w:lineRule="auto"/>
      <w:ind w:firstLine="709"/>
      <w:jc w:val="both"/>
      <w:outlineLvl w:val="3"/>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513B9"/>
    <w:pPr>
      <w:ind w:left="720"/>
      <w:contextualSpacing/>
    </w:pPr>
  </w:style>
  <w:style w:type="paragraph" w:styleId="a4">
    <w:name w:val="Body Text Indent"/>
    <w:basedOn w:val="a"/>
    <w:link w:val="a5"/>
    <w:uiPriority w:val="99"/>
    <w:rsid w:val="004F64FC"/>
    <w:pPr>
      <w:spacing w:line="360" w:lineRule="auto"/>
      <w:ind w:firstLine="709"/>
      <w:jc w:val="both"/>
    </w:pPr>
    <w:rPr>
      <w:sz w:val="24"/>
    </w:rPr>
  </w:style>
  <w:style w:type="character" w:customStyle="1" w:styleId="a5">
    <w:name w:val="Основной текст с отступом Знак"/>
    <w:basedOn w:val="a0"/>
    <w:link w:val="a4"/>
    <w:uiPriority w:val="99"/>
    <w:rsid w:val="004F64FC"/>
    <w:rPr>
      <w:rFonts w:ascii="Times New Roman" w:eastAsia="Times New Roman" w:hAnsi="Times New Roman" w:cs="Times New Roman"/>
      <w:sz w:val="24"/>
      <w:szCs w:val="20"/>
      <w:lang w:eastAsia="ru-RU"/>
    </w:rPr>
  </w:style>
  <w:style w:type="paragraph" w:customStyle="1" w:styleId="FR1">
    <w:name w:val="FR1"/>
    <w:rsid w:val="004F64FC"/>
    <w:pPr>
      <w:widowControl w:val="0"/>
      <w:spacing w:after="0" w:line="240" w:lineRule="auto"/>
      <w:ind w:left="960"/>
    </w:pPr>
    <w:rPr>
      <w:rFonts w:ascii="Times New Roman" w:eastAsia="Times New Roman" w:hAnsi="Times New Roman" w:cs="Times New Roman"/>
      <w:sz w:val="40"/>
      <w:szCs w:val="20"/>
      <w:lang w:eastAsia="ru-RU"/>
    </w:rPr>
  </w:style>
  <w:style w:type="character" w:customStyle="1" w:styleId="40">
    <w:name w:val="Заголовок 4 Знак"/>
    <w:basedOn w:val="a0"/>
    <w:link w:val="4"/>
    <w:uiPriority w:val="9"/>
    <w:rsid w:val="00340C51"/>
    <w:rPr>
      <w:rFonts w:ascii="Times New Roman" w:eastAsia="Times New Roman" w:hAnsi="Times New Roman" w:cs="Times New Roman"/>
      <w:sz w:val="24"/>
      <w:szCs w:val="20"/>
      <w:lang w:eastAsia="ru-RU"/>
    </w:rPr>
  </w:style>
  <w:style w:type="paragraph" w:styleId="a6">
    <w:name w:val="Normal (Web)"/>
    <w:aliases w:val="Обычный (Web)"/>
    <w:basedOn w:val="a"/>
    <w:autoRedefine/>
    <w:uiPriority w:val="10"/>
    <w:unhideWhenUsed/>
    <w:qFormat/>
    <w:rsid w:val="00743BC0"/>
    <w:rPr>
      <w:rFonts w:ascii="Tahoma" w:hAnsi="Tahoma" w:cs="Tahoma"/>
      <w:sz w:val="16"/>
      <w:szCs w:val="16"/>
    </w:rPr>
  </w:style>
  <w:style w:type="character" w:customStyle="1" w:styleId="3">
    <w:name w:val="Основной текст с отступом 3 Знак"/>
    <w:basedOn w:val="a0"/>
    <w:link w:val="30"/>
    <w:locked/>
    <w:rsid w:val="00743BC0"/>
    <w:rPr>
      <w:sz w:val="16"/>
      <w:szCs w:val="16"/>
    </w:rPr>
  </w:style>
  <w:style w:type="character" w:styleId="a7">
    <w:name w:val="footnote reference"/>
    <w:basedOn w:val="a0"/>
    <w:semiHidden/>
    <w:unhideWhenUsed/>
    <w:rsid w:val="00743BC0"/>
    <w:rPr>
      <w:vertAlign w:val="superscript"/>
    </w:rPr>
  </w:style>
  <w:style w:type="paragraph" w:styleId="30">
    <w:name w:val="Body Text Indent 3"/>
    <w:basedOn w:val="a"/>
    <w:link w:val="3"/>
    <w:unhideWhenUsed/>
    <w:rsid w:val="00743BC0"/>
    <w:pPr>
      <w:spacing w:after="120"/>
      <w:ind w:left="283"/>
    </w:pPr>
    <w:rPr>
      <w:rFonts w:asciiTheme="minorHAnsi" w:eastAsiaTheme="minorHAnsi" w:hAnsiTheme="minorHAnsi" w:cstheme="minorBidi"/>
      <w:sz w:val="16"/>
      <w:szCs w:val="16"/>
      <w:lang w:eastAsia="en-US"/>
    </w:rPr>
  </w:style>
  <w:style w:type="character" w:customStyle="1" w:styleId="31">
    <w:name w:val="Основной текст с отступом 3 Знак1"/>
    <w:basedOn w:val="a0"/>
    <w:uiPriority w:val="99"/>
    <w:semiHidden/>
    <w:rsid w:val="00743BC0"/>
    <w:rPr>
      <w:rFonts w:ascii="Times New Roman" w:eastAsia="Times New Roman" w:hAnsi="Times New Roman" w:cs="Times New Roman"/>
      <w:sz w:val="16"/>
      <w:szCs w:val="16"/>
      <w:lang w:eastAsia="ru-RU"/>
    </w:rPr>
  </w:style>
  <w:style w:type="character" w:styleId="a8">
    <w:name w:val="Hyperlink"/>
    <w:basedOn w:val="a0"/>
    <w:uiPriority w:val="99"/>
    <w:semiHidden/>
    <w:unhideWhenUsed/>
    <w:rsid w:val="00AD6277"/>
    <w:rPr>
      <w:color w:val="0000FF"/>
      <w:u w:val="single"/>
    </w:rPr>
  </w:style>
  <w:style w:type="paragraph" w:styleId="a9">
    <w:name w:val="Balloon Text"/>
    <w:basedOn w:val="a"/>
    <w:link w:val="aa"/>
    <w:uiPriority w:val="99"/>
    <w:semiHidden/>
    <w:unhideWhenUsed/>
    <w:rsid w:val="004232D4"/>
    <w:rPr>
      <w:rFonts w:ascii="Tahoma" w:hAnsi="Tahoma" w:cs="Tahoma"/>
      <w:sz w:val="16"/>
      <w:szCs w:val="16"/>
    </w:rPr>
  </w:style>
  <w:style w:type="character" w:customStyle="1" w:styleId="aa">
    <w:name w:val="Текст выноски Знак"/>
    <w:basedOn w:val="a0"/>
    <w:link w:val="a9"/>
    <w:uiPriority w:val="99"/>
    <w:semiHidden/>
    <w:rsid w:val="004232D4"/>
    <w:rPr>
      <w:rFonts w:ascii="Tahoma" w:eastAsia="Times New Roman" w:hAnsi="Tahoma" w:cs="Tahoma"/>
      <w:sz w:val="16"/>
      <w:szCs w:val="16"/>
      <w:lang w:eastAsia="ru-RU"/>
    </w:rPr>
  </w:style>
  <w:style w:type="paragraph" w:styleId="ab">
    <w:name w:val="header"/>
    <w:basedOn w:val="a"/>
    <w:link w:val="ac"/>
    <w:unhideWhenUsed/>
    <w:rsid w:val="00E92F46"/>
    <w:pPr>
      <w:tabs>
        <w:tab w:val="center" w:pos="4677"/>
        <w:tab w:val="right" w:pos="9355"/>
      </w:tabs>
    </w:pPr>
  </w:style>
  <w:style w:type="character" w:customStyle="1" w:styleId="ac">
    <w:name w:val="Верхний колонтитул Знак"/>
    <w:basedOn w:val="a0"/>
    <w:link w:val="ab"/>
    <w:rsid w:val="00E92F46"/>
    <w:rPr>
      <w:rFonts w:ascii="Times New Roman" w:eastAsia="Times New Roman" w:hAnsi="Times New Roman" w:cs="Times New Roman"/>
      <w:sz w:val="20"/>
      <w:szCs w:val="20"/>
      <w:lang w:eastAsia="ru-RU"/>
    </w:rPr>
  </w:style>
  <w:style w:type="paragraph" w:styleId="ad">
    <w:name w:val="footer"/>
    <w:basedOn w:val="a"/>
    <w:link w:val="ae"/>
    <w:uiPriority w:val="99"/>
    <w:unhideWhenUsed/>
    <w:rsid w:val="00E92F46"/>
    <w:pPr>
      <w:tabs>
        <w:tab w:val="center" w:pos="4677"/>
        <w:tab w:val="right" w:pos="9355"/>
      </w:tabs>
    </w:pPr>
  </w:style>
  <w:style w:type="character" w:customStyle="1" w:styleId="ae">
    <w:name w:val="Нижний колонтитул Знак"/>
    <w:basedOn w:val="a0"/>
    <w:link w:val="ad"/>
    <w:uiPriority w:val="99"/>
    <w:rsid w:val="00E92F46"/>
    <w:rPr>
      <w:rFonts w:ascii="Times New Roman" w:eastAsia="Times New Roman" w:hAnsi="Times New Roman" w:cs="Times New Roman"/>
      <w:sz w:val="20"/>
      <w:szCs w:val="20"/>
      <w:lang w:eastAsia="ru-RU"/>
    </w:rPr>
  </w:style>
  <w:style w:type="table" w:customStyle="1" w:styleId="6">
    <w:name w:val="Сетка таблицы6"/>
    <w:basedOn w:val="a1"/>
    <w:next w:val="af"/>
    <w:uiPriority w:val="59"/>
    <w:rsid w:val="00D97863"/>
    <w:pPr>
      <w:spacing w:after="0" w:line="240" w:lineRule="auto"/>
    </w:pPr>
    <w:rPr>
      <w:rFonts w:ascii="Times New Roman"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basedOn w:val="a1"/>
    <w:next w:val="af"/>
    <w:uiPriority w:val="59"/>
    <w:rsid w:val="00D97863"/>
    <w:pPr>
      <w:spacing w:after="0" w:line="240" w:lineRule="auto"/>
    </w:pPr>
    <w:rPr>
      <w:rFonts w:ascii="Times New Roman"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1"/>
    <w:next w:val="af"/>
    <w:uiPriority w:val="59"/>
    <w:rsid w:val="00D97863"/>
    <w:pPr>
      <w:spacing w:after="0" w:line="240" w:lineRule="auto"/>
    </w:pPr>
    <w:rPr>
      <w:rFonts w:ascii="Times New Roman"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39"/>
    <w:rsid w:val="00D978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267701">
      <w:bodyDiv w:val="1"/>
      <w:marLeft w:val="0"/>
      <w:marRight w:val="0"/>
      <w:marTop w:val="0"/>
      <w:marBottom w:val="0"/>
      <w:divBdr>
        <w:top w:val="none" w:sz="0" w:space="0" w:color="auto"/>
        <w:left w:val="none" w:sz="0" w:space="0" w:color="auto"/>
        <w:bottom w:val="none" w:sz="0" w:space="0" w:color="auto"/>
        <w:right w:val="none" w:sz="0" w:space="0" w:color="auto"/>
      </w:divBdr>
    </w:div>
    <w:div w:id="290670472">
      <w:bodyDiv w:val="1"/>
      <w:marLeft w:val="0"/>
      <w:marRight w:val="0"/>
      <w:marTop w:val="0"/>
      <w:marBottom w:val="0"/>
      <w:divBdr>
        <w:top w:val="none" w:sz="0" w:space="0" w:color="auto"/>
        <w:left w:val="none" w:sz="0" w:space="0" w:color="auto"/>
        <w:bottom w:val="none" w:sz="0" w:space="0" w:color="auto"/>
        <w:right w:val="none" w:sz="0" w:space="0" w:color="auto"/>
      </w:divBdr>
    </w:div>
    <w:div w:id="324281272">
      <w:bodyDiv w:val="1"/>
      <w:marLeft w:val="0"/>
      <w:marRight w:val="0"/>
      <w:marTop w:val="0"/>
      <w:marBottom w:val="0"/>
      <w:divBdr>
        <w:top w:val="none" w:sz="0" w:space="0" w:color="auto"/>
        <w:left w:val="none" w:sz="0" w:space="0" w:color="auto"/>
        <w:bottom w:val="none" w:sz="0" w:space="0" w:color="auto"/>
        <w:right w:val="none" w:sz="0" w:space="0" w:color="auto"/>
      </w:divBdr>
    </w:div>
    <w:div w:id="421221254">
      <w:bodyDiv w:val="1"/>
      <w:marLeft w:val="0"/>
      <w:marRight w:val="0"/>
      <w:marTop w:val="0"/>
      <w:marBottom w:val="0"/>
      <w:divBdr>
        <w:top w:val="none" w:sz="0" w:space="0" w:color="auto"/>
        <w:left w:val="none" w:sz="0" w:space="0" w:color="auto"/>
        <w:bottom w:val="none" w:sz="0" w:space="0" w:color="auto"/>
        <w:right w:val="none" w:sz="0" w:space="0" w:color="auto"/>
      </w:divBdr>
    </w:div>
    <w:div w:id="741105961">
      <w:bodyDiv w:val="1"/>
      <w:marLeft w:val="0"/>
      <w:marRight w:val="0"/>
      <w:marTop w:val="0"/>
      <w:marBottom w:val="0"/>
      <w:divBdr>
        <w:top w:val="none" w:sz="0" w:space="0" w:color="auto"/>
        <w:left w:val="none" w:sz="0" w:space="0" w:color="auto"/>
        <w:bottom w:val="none" w:sz="0" w:space="0" w:color="auto"/>
        <w:right w:val="none" w:sz="0" w:space="0" w:color="auto"/>
      </w:divBdr>
    </w:div>
    <w:div w:id="849414228">
      <w:bodyDiv w:val="1"/>
      <w:marLeft w:val="0"/>
      <w:marRight w:val="0"/>
      <w:marTop w:val="0"/>
      <w:marBottom w:val="0"/>
      <w:divBdr>
        <w:top w:val="none" w:sz="0" w:space="0" w:color="auto"/>
        <w:left w:val="none" w:sz="0" w:space="0" w:color="auto"/>
        <w:bottom w:val="none" w:sz="0" w:space="0" w:color="auto"/>
        <w:right w:val="none" w:sz="0" w:space="0" w:color="auto"/>
      </w:divBdr>
    </w:div>
    <w:div w:id="174949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triarchia.ru/db/text/65944.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D4C7A4-5D64-4638-B1A1-B3986842A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51793</Words>
  <Characters>295226</Characters>
  <Application>Microsoft Office Word</Application>
  <DocSecurity>0</DocSecurity>
  <Lines>2460</Lines>
  <Paragraphs>692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Пользователь Windows</cp:lastModifiedBy>
  <cp:revision>23</cp:revision>
  <dcterms:created xsi:type="dcterms:W3CDTF">2023-01-25T09:24:00Z</dcterms:created>
  <dcterms:modified xsi:type="dcterms:W3CDTF">2023-08-05T17:56:00Z</dcterms:modified>
</cp:coreProperties>
</file>